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34727" w14:textId="77777777" w:rsidR="00E958EB" w:rsidRPr="00A80D6D" w:rsidRDefault="00E958EB" w:rsidP="008C4C83">
      <w:pPr>
        <w:tabs>
          <w:tab w:val="left" w:pos="1440"/>
          <w:tab w:val="left" w:pos="2160"/>
          <w:tab w:val="left" w:pos="2880"/>
        </w:tabs>
        <w:ind w:left="1440" w:hanging="1440"/>
        <w:jc w:val="both"/>
        <w:rPr>
          <w:b/>
        </w:rPr>
      </w:pPr>
      <w:r w:rsidRPr="00A80D6D">
        <w:rPr>
          <w:b/>
        </w:rPr>
        <w:t>18</w:t>
      </w:r>
      <w:r w:rsidRPr="00A80D6D">
        <w:rPr>
          <w:b/>
        </w:rPr>
        <w:tab/>
        <w:t>DEPARTMENT</w:t>
      </w:r>
      <w:r w:rsidR="008C4C83" w:rsidRPr="00A80D6D">
        <w:rPr>
          <w:b/>
        </w:rPr>
        <w:t xml:space="preserve"> </w:t>
      </w:r>
      <w:r w:rsidRPr="00A80D6D">
        <w:rPr>
          <w:b/>
        </w:rPr>
        <w:t>OF</w:t>
      </w:r>
      <w:r w:rsidR="008C4C83" w:rsidRPr="00A80D6D">
        <w:rPr>
          <w:b/>
        </w:rPr>
        <w:t xml:space="preserve"> </w:t>
      </w:r>
      <w:r w:rsidRPr="00A80D6D">
        <w:rPr>
          <w:b/>
        </w:rPr>
        <w:t>ADMINISTRATIVE</w:t>
      </w:r>
      <w:r w:rsidR="008C4C83" w:rsidRPr="00A80D6D">
        <w:rPr>
          <w:b/>
        </w:rPr>
        <w:t xml:space="preserve"> </w:t>
      </w:r>
      <w:r w:rsidRPr="00A80D6D">
        <w:rPr>
          <w:b/>
        </w:rPr>
        <w:t>AND</w:t>
      </w:r>
      <w:r w:rsidR="008C4C83" w:rsidRPr="00A80D6D">
        <w:rPr>
          <w:b/>
        </w:rPr>
        <w:t xml:space="preserve"> </w:t>
      </w:r>
      <w:r w:rsidRPr="00A80D6D">
        <w:rPr>
          <w:b/>
        </w:rPr>
        <w:t>FINANCIAL</w:t>
      </w:r>
      <w:r w:rsidR="008C4C83" w:rsidRPr="00A80D6D">
        <w:rPr>
          <w:b/>
        </w:rPr>
        <w:t xml:space="preserve"> </w:t>
      </w:r>
      <w:r w:rsidRPr="00A80D6D">
        <w:rPr>
          <w:b/>
        </w:rPr>
        <w:t>SERVICES</w:t>
      </w:r>
    </w:p>
    <w:p w14:paraId="6B534728" w14:textId="77777777" w:rsidR="00E958EB" w:rsidRPr="00A80D6D" w:rsidRDefault="00E958EB" w:rsidP="008C4C83">
      <w:pPr>
        <w:tabs>
          <w:tab w:val="left" w:pos="1440"/>
          <w:tab w:val="left" w:pos="2160"/>
          <w:tab w:val="left" w:pos="2880"/>
        </w:tabs>
        <w:ind w:left="1440" w:hanging="1440"/>
        <w:jc w:val="both"/>
        <w:rPr>
          <w:b/>
        </w:rPr>
      </w:pPr>
    </w:p>
    <w:p w14:paraId="6B534729" w14:textId="77777777" w:rsidR="00E958EB" w:rsidRPr="00A80D6D" w:rsidRDefault="00E958EB" w:rsidP="008C4C83">
      <w:pPr>
        <w:tabs>
          <w:tab w:val="left" w:pos="1440"/>
          <w:tab w:val="left" w:pos="2160"/>
          <w:tab w:val="left" w:pos="2880"/>
        </w:tabs>
        <w:ind w:left="1440" w:hanging="1440"/>
        <w:jc w:val="both"/>
        <w:rPr>
          <w:b/>
        </w:rPr>
      </w:pPr>
      <w:r w:rsidRPr="00A80D6D">
        <w:rPr>
          <w:b/>
        </w:rPr>
        <w:t>553</w:t>
      </w:r>
      <w:r w:rsidRPr="00A80D6D">
        <w:rPr>
          <w:b/>
        </w:rPr>
        <w:tab/>
        <w:t>BUREAU</w:t>
      </w:r>
      <w:r w:rsidR="008C4C83" w:rsidRPr="00A80D6D">
        <w:rPr>
          <w:b/>
        </w:rPr>
        <w:t xml:space="preserve"> </w:t>
      </w:r>
      <w:r w:rsidRPr="00A80D6D">
        <w:rPr>
          <w:b/>
        </w:rPr>
        <w:t>OF</w:t>
      </w:r>
      <w:r w:rsidR="008C4C83" w:rsidRPr="00A80D6D">
        <w:rPr>
          <w:b/>
        </w:rPr>
        <w:t xml:space="preserve"> </w:t>
      </w:r>
      <w:r w:rsidRPr="00A80D6D">
        <w:rPr>
          <w:b/>
        </w:rPr>
        <w:t>ALCOHOLIC</w:t>
      </w:r>
      <w:r w:rsidR="008C4C83" w:rsidRPr="00A80D6D">
        <w:rPr>
          <w:b/>
        </w:rPr>
        <w:t xml:space="preserve"> </w:t>
      </w:r>
      <w:r w:rsidRPr="00A80D6D">
        <w:rPr>
          <w:b/>
        </w:rPr>
        <w:t>BEVERAGES</w:t>
      </w:r>
      <w:r w:rsidR="008C4C83" w:rsidRPr="00A80D6D">
        <w:rPr>
          <w:b/>
        </w:rPr>
        <w:t xml:space="preserve"> </w:t>
      </w:r>
      <w:r w:rsidRPr="00A80D6D">
        <w:rPr>
          <w:b/>
        </w:rPr>
        <w:t>AND</w:t>
      </w:r>
      <w:r w:rsidR="008C4C83" w:rsidRPr="00A80D6D">
        <w:rPr>
          <w:b/>
        </w:rPr>
        <w:t xml:space="preserve"> </w:t>
      </w:r>
      <w:r w:rsidRPr="00A80D6D">
        <w:rPr>
          <w:b/>
        </w:rPr>
        <w:t>LOTTERY</w:t>
      </w:r>
      <w:r w:rsidR="008C4C83" w:rsidRPr="00A80D6D">
        <w:rPr>
          <w:b/>
        </w:rPr>
        <w:t xml:space="preserve"> </w:t>
      </w:r>
      <w:r w:rsidRPr="00A80D6D">
        <w:rPr>
          <w:b/>
        </w:rPr>
        <w:t>OPERATIONS</w:t>
      </w:r>
      <w:r w:rsidR="008C4C83" w:rsidRPr="00A80D6D">
        <w:rPr>
          <w:b/>
        </w:rPr>
        <w:t xml:space="preserve"> </w:t>
      </w:r>
      <w:r w:rsidRPr="00A80D6D">
        <w:rPr>
          <w:b/>
        </w:rPr>
        <w:t>(includes</w:t>
      </w:r>
      <w:r w:rsidR="008C4C83" w:rsidRPr="00A80D6D">
        <w:rPr>
          <w:b/>
        </w:rPr>
        <w:t xml:space="preserve"> </w:t>
      </w:r>
      <w:r w:rsidRPr="00A80D6D">
        <w:rPr>
          <w:b/>
        </w:rPr>
        <w:t>rules</w:t>
      </w:r>
      <w:r w:rsidR="008C4C83" w:rsidRPr="00A80D6D">
        <w:rPr>
          <w:b/>
        </w:rPr>
        <w:t xml:space="preserve"> </w:t>
      </w:r>
      <w:r w:rsidRPr="00A80D6D">
        <w:rPr>
          <w:b/>
        </w:rPr>
        <w:t>of</w:t>
      </w:r>
      <w:r w:rsidR="008C4C83" w:rsidRPr="00A80D6D">
        <w:rPr>
          <w:b/>
        </w:rPr>
        <w:t xml:space="preserve"> </w:t>
      </w:r>
      <w:r w:rsidRPr="00A80D6D">
        <w:rPr>
          <w:b/>
        </w:rPr>
        <w:t>STATE</w:t>
      </w:r>
      <w:r w:rsidR="008C4C83" w:rsidRPr="00A80D6D">
        <w:rPr>
          <w:b/>
        </w:rPr>
        <w:t xml:space="preserve"> </w:t>
      </w:r>
      <w:r w:rsidRPr="00A80D6D">
        <w:rPr>
          <w:b/>
        </w:rPr>
        <w:t>LIQUOR</w:t>
      </w:r>
      <w:r w:rsidR="008C4C83" w:rsidRPr="00A80D6D">
        <w:rPr>
          <w:b/>
        </w:rPr>
        <w:t xml:space="preserve"> </w:t>
      </w:r>
      <w:r w:rsidRPr="00A80D6D">
        <w:rPr>
          <w:b/>
        </w:rPr>
        <w:t>AND</w:t>
      </w:r>
      <w:r w:rsidR="008C4C83" w:rsidRPr="00A80D6D">
        <w:rPr>
          <w:b/>
        </w:rPr>
        <w:t xml:space="preserve"> </w:t>
      </w:r>
      <w:r w:rsidRPr="00A80D6D">
        <w:rPr>
          <w:b/>
        </w:rPr>
        <w:t>LOTTERY</w:t>
      </w:r>
      <w:r w:rsidR="008C4C83" w:rsidRPr="00A80D6D">
        <w:rPr>
          <w:b/>
        </w:rPr>
        <w:t xml:space="preserve"> </w:t>
      </w:r>
      <w:r w:rsidRPr="00A80D6D">
        <w:rPr>
          <w:b/>
        </w:rPr>
        <w:t>COMMISSION)</w:t>
      </w:r>
    </w:p>
    <w:p w14:paraId="6B53472A" w14:textId="77777777" w:rsidR="00E958EB" w:rsidRPr="00A80D6D" w:rsidRDefault="00E958EB" w:rsidP="008C4C83">
      <w:pPr>
        <w:tabs>
          <w:tab w:val="left" w:pos="1440"/>
          <w:tab w:val="left" w:pos="2160"/>
          <w:tab w:val="left" w:pos="2880"/>
        </w:tabs>
        <w:ind w:left="1440" w:hanging="1440"/>
        <w:jc w:val="both"/>
        <w:rPr>
          <w:b/>
        </w:rPr>
      </w:pPr>
    </w:p>
    <w:p w14:paraId="6B53472B" w14:textId="2D0BF532" w:rsidR="00C76D3E" w:rsidRPr="00A80D6D" w:rsidRDefault="00C76D3E" w:rsidP="001709C7">
      <w:pPr>
        <w:tabs>
          <w:tab w:val="left" w:pos="720"/>
          <w:tab w:val="left" w:pos="1440"/>
          <w:tab w:val="left" w:pos="2160"/>
          <w:tab w:val="left" w:pos="2880"/>
          <w:tab w:val="left" w:pos="3600"/>
        </w:tabs>
        <w:jc w:val="both"/>
        <w:rPr>
          <w:b/>
        </w:rPr>
      </w:pPr>
      <w:r w:rsidRPr="00A80D6D">
        <w:rPr>
          <w:b/>
        </w:rPr>
        <w:t>Chapter</w:t>
      </w:r>
      <w:r w:rsidR="008C4C83" w:rsidRPr="00A80D6D">
        <w:rPr>
          <w:b/>
        </w:rPr>
        <w:t xml:space="preserve"> </w:t>
      </w:r>
      <w:r w:rsidR="005A24AB" w:rsidRPr="00A80D6D">
        <w:rPr>
          <w:b/>
        </w:rPr>
        <w:t>80</w:t>
      </w:r>
      <w:r w:rsidRPr="00A80D6D">
        <w:rPr>
          <w:b/>
        </w:rPr>
        <w:t>:</w:t>
      </w:r>
      <w:r w:rsidRPr="00A80D6D">
        <w:rPr>
          <w:b/>
        </w:rPr>
        <w:tab/>
      </w:r>
      <w:r w:rsidR="005A24AB" w:rsidRPr="00A80D6D">
        <w:rPr>
          <w:b/>
        </w:rPr>
        <w:t>LOTTO AMERICA</w:t>
      </w:r>
      <w:ins w:id="0" w:author="Rodrigue, Lisa" w:date="2022-01-31T14:11:00Z">
        <w:r w:rsidR="001709C7" w:rsidRPr="001709C7">
          <w:rPr>
            <w:rFonts w:ascii="Times New Roman Bold" w:hAnsi="Times New Roman Bold"/>
            <w:b/>
            <w:position w:val="12"/>
            <w:sz w:val="14"/>
            <w:szCs w:val="14"/>
            <w:rPrChange w:id="1" w:author="Rodrigue, Lisa" w:date="2022-01-31T14:15:00Z">
              <w:rPr>
                <w:b/>
                <w:sz w:val="10"/>
                <w:szCs w:val="10"/>
              </w:rPr>
            </w:rPrChange>
          </w:rPr>
          <w:t>®</w:t>
        </w:r>
      </w:ins>
      <w:r w:rsidR="005A24AB" w:rsidRPr="001709C7">
        <w:rPr>
          <w:b/>
          <w:position w:val="10"/>
          <w:sz w:val="14"/>
          <w:szCs w:val="14"/>
          <w:rPrChange w:id="2" w:author="Rodrigue, Lisa" w:date="2022-01-31T14:16:00Z">
            <w:rPr>
              <w:b/>
            </w:rPr>
          </w:rPrChange>
        </w:rPr>
        <w:t xml:space="preserve"> </w:t>
      </w:r>
      <w:r w:rsidR="005A24AB" w:rsidRPr="00A80D6D">
        <w:rPr>
          <w:b/>
        </w:rPr>
        <w:t>GAME RULES</w:t>
      </w:r>
    </w:p>
    <w:p w14:paraId="6B53472C" w14:textId="77777777" w:rsidR="00C76D3E" w:rsidRPr="00A80D6D" w:rsidRDefault="00C76D3E" w:rsidP="008C4C83">
      <w:pPr>
        <w:pBdr>
          <w:bottom w:val="single" w:sz="4" w:space="1" w:color="auto"/>
        </w:pBdr>
        <w:tabs>
          <w:tab w:val="left" w:pos="720"/>
          <w:tab w:val="left" w:pos="1440"/>
          <w:tab w:val="left" w:pos="2160"/>
          <w:tab w:val="left" w:pos="2880"/>
          <w:tab w:val="left" w:pos="3600"/>
        </w:tabs>
        <w:jc w:val="both"/>
        <w:rPr>
          <w:b/>
        </w:rPr>
      </w:pPr>
    </w:p>
    <w:p w14:paraId="6B53472D" w14:textId="77777777" w:rsidR="00C76D3E" w:rsidRPr="00A80D6D" w:rsidRDefault="00C76D3E" w:rsidP="008C4C83">
      <w:pPr>
        <w:tabs>
          <w:tab w:val="left" w:pos="720"/>
          <w:tab w:val="left" w:pos="1440"/>
          <w:tab w:val="left" w:pos="2160"/>
          <w:tab w:val="left" w:pos="2880"/>
          <w:tab w:val="left" w:pos="3600"/>
        </w:tabs>
        <w:jc w:val="both"/>
      </w:pPr>
    </w:p>
    <w:p w14:paraId="6B53472E" w14:textId="77777777" w:rsidR="00C76D3E" w:rsidRPr="00A80D6D" w:rsidRDefault="00C76D3E" w:rsidP="008C4C83">
      <w:pPr>
        <w:tabs>
          <w:tab w:val="left" w:pos="720"/>
          <w:tab w:val="left" w:pos="1440"/>
          <w:tab w:val="left" w:pos="2160"/>
          <w:tab w:val="left" w:pos="2880"/>
          <w:tab w:val="left" w:pos="3600"/>
        </w:tabs>
        <w:jc w:val="both"/>
      </w:pPr>
    </w:p>
    <w:p w14:paraId="6B53472F" w14:textId="77777777" w:rsidR="00C76D3E" w:rsidRPr="00A80D6D" w:rsidRDefault="00427973" w:rsidP="008C4C83">
      <w:pPr>
        <w:tabs>
          <w:tab w:val="left" w:pos="720"/>
          <w:tab w:val="left" w:pos="1440"/>
          <w:tab w:val="left" w:pos="2160"/>
          <w:tab w:val="left" w:pos="2880"/>
          <w:tab w:val="left" w:pos="3600"/>
        </w:tabs>
        <w:jc w:val="both"/>
        <w:rPr>
          <w:b/>
        </w:rPr>
      </w:pPr>
      <w:r w:rsidRPr="00A80D6D">
        <w:rPr>
          <w:b/>
        </w:rPr>
        <w:t>Part</w:t>
      </w:r>
      <w:r w:rsidR="008C4C83" w:rsidRPr="00A80D6D">
        <w:rPr>
          <w:b/>
        </w:rPr>
        <w:t xml:space="preserve"> </w:t>
      </w:r>
      <w:r w:rsidRPr="00A80D6D">
        <w:rPr>
          <w:b/>
        </w:rPr>
        <w:t>I</w:t>
      </w:r>
      <w:r w:rsidR="008C4C83" w:rsidRPr="00A80D6D">
        <w:rPr>
          <w:b/>
        </w:rPr>
        <w:t xml:space="preserve"> </w:t>
      </w:r>
      <w:r w:rsidRPr="00A80D6D">
        <w:rPr>
          <w:b/>
        </w:rPr>
        <w:t>–</w:t>
      </w:r>
      <w:r w:rsidR="008C4C83" w:rsidRPr="00A80D6D">
        <w:rPr>
          <w:b/>
        </w:rPr>
        <w:t xml:space="preserve"> </w:t>
      </w:r>
      <w:r w:rsidRPr="00A80D6D">
        <w:rPr>
          <w:b/>
        </w:rPr>
        <w:t>Administration</w:t>
      </w:r>
    </w:p>
    <w:p w14:paraId="6B534730" w14:textId="3E14249A" w:rsidR="00EF2F20" w:rsidRPr="00A80D6D" w:rsidRDefault="00EF7F8B" w:rsidP="008C4C83">
      <w:pPr>
        <w:tabs>
          <w:tab w:val="left" w:pos="720"/>
          <w:tab w:val="left" w:pos="1440"/>
          <w:tab w:val="left" w:pos="2160"/>
          <w:tab w:val="left" w:pos="2880"/>
          <w:tab w:val="left" w:pos="3600"/>
        </w:tabs>
        <w:jc w:val="both"/>
        <w:rPr>
          <w:b/>
        </w:rPr>
      </w:pPr>
      <w:ins w:id="3" w:author="Rodrigue, Lisa" w:date="2022-01-31T14:24:00Z">
        <w:r>
          <w:rPr>
            <w:b/>
          </w:rPr>
          <w:t xml:space="preserve"> </w:t>
        </w:r>
      </w:ins>
    </w:p>
    <w:p w14:paraId="6B534731" w14:textId="77777777" w:rsidR="00C76D3E" w:rsidRPr="00A80D6D" w:rsidRDefault="00C76D3E" w:rsidP="008C4C83">
      <w:pPr>
        <w:tabs>
          <w:tab w:val="left" w:pos="720"/>
          <w:tab w:val="left" w:pos="1440"/>
          <w:tab w:val="left" w:pos="2160"/>
          <w:tab w:val="left" w:pos="2880"/>
          <w:tab w:val="left" w:pos="3600"/>
        </w:tabs>
        <w:ind w:left="720" w:hanging="720"/>
        <w:jc w:val="both"/>
      </w:pPr>
      <w:r w:rsidRPr="00A80D6D">
        <w:rPr>
          <w:b/>
        </w:rPr>
        <w:t>Section</w:t>
      </w:r>
      <w:r w:rsidR="008C4C83" w:rsidRPr="00A80D6D">
        <w:rPr>
          <w:b/>
        </w:rPr>
        <w:t xml:space="preserve"> </w:t>
      </w:r>
      <w:r w:rsidRPr="00A80D6D">
        <w:rPr>
          <w:b/>
        </w:rPr>
        <w:t>1.0</w:t>
      </w:r>
    </w:p>
    <w:p w14:paraId="6B534732" w14:textId="77777777" w:rsidR="00C76D3E" w:rsidRPr="00A80D6D" w:rsidRDefault="00C76D3E" w:rsidP="008C4C83">
      <w:pPr>
        <w:tabs>
          <w:tab w:val="left" w:pos="720"/>
          <w:tab w:val="left" w:pos="1440"/>
          <w:tab w:val="left" w:pos="2160"/>
          <w:tab w:val="left" w:pos="2880"/>
          <w:tab w:val="left" w:pos="3600"/>
        </w:tabs>
        <w:jc w:val="both"/>
      </w:pPr>
    </w:p>
    <w:p w14:paraId="6B534733" w14:textId="77777777" w:rsidR="00C76D3E" w:rsidRPr="00A80D6D" w:rsidRDefault="00C76D3E" w:rsidP="008C4C83">
      <w:pPr>
        <w:tabs>
          <w:tab w:val="left" w:pos="720"/>
          <w:tab w:val="left" w:pos="1440"/>
          <w:tab w:val="left" w:pos="2160"/>
          <w:tab w:val="left" w:pos="2880"/>
          <w:tab w:val="left" w:pos="3600"/>
        </w:tabs>
        <w:ind w:left="720"/>
        <w:jc w:val="both"/>
      </w:pPr>
      <w:r w:rsidRPr="00A80D6D">
        <w:t>These</w:t>
      </w:r>
      <w:r w:rsidR="008C4C83" w:rsidRPr="00A80D6D">
        <w:t xml:space="preserve"> </w:t>
      </w:r>
      <w:r w:rsidRPr="00A80D6D">
        <w:t>rules</w:t>
      </w:r>
      <w:r w:rsidR="008C4C83" w:rsidRPr="00A80D6D">
        <w:t xml:space="preserve"> </w:t>
      </w:r>
      <w:r w:rsidRPr="00A80D6D">
        <w:t>establish</w:t>
      </w:r>
      <w:r w:rsidR="008C4C83" w:rsidRPr="00A80D6D">
        <w:t xml:space="preserve"> </w:t>
      </w:r>
      <w:r w:rsidRPr="00A80D6D">
        <w:t>the</w:t>
      </w:r>
      <w:r w:rsidR="008C4C83" w:rsidRPr="00A80D6D">
        <w:t xml:space="preserve"> </w:t>
      </w:r>
      <w:r w:rsidRPr="00A80D6D">
        <w:t>procedures</w:t>
      </w:r>
      <w:r w:rsidR="008C4C83" w:rsidRPr="00A80D6D">
        <w:t xml:space="preserve"> </w:t>
      </w:r>
      <w:r w:rsidRPr="00A80D6D">
        <w:t>and</w:t>
      </w:r>
      <w:r w:rsidR="008C4C83" w:rsidRPr="00A80D6D">
        <w:t xml:space="preserve"> </w:t>
      </w:r>
      <w:r w:rsidRPr="00A80D6D">
        <w:t>requirements</w:t>
      </w:r>
      <w:r w:rsidR="008C4C83" w:rsidRPr="00A80D6D">
        <w:t xml:space="preserve"> </w:t>
      </w:r>
      <w:r w:rsidRPr="00A80D6D">
        <w:t>for</w:t>
      </w:r>
      <w:r w:rsidR="008C4C83" w:rsidRPr="00A80D6D">
        <w:t xml:space="preserve"> </w:t>
      </w:r>
      <w:r w:rsidRPr="00A80D6D">
        <w:t>operating</w:t>
      </w:r>
      <w:r w:rsidR="008C4C83" w:rsidRPr="00A80D6D">
        <w:t xml:space="preserve"> </w:t>
      </w:r>
      <w:r w:rsidRPr="00A80D6D">
        <w:t>and</w:t>
      </w:r>
      <w:r w:rsidR="008C4C83" w:rsidRPr="00A80D6D">
        <w:t xml:space="preserve"> </w:t>
      </w:r>
      <w:r w:rsidRPr="00A80D6D">
        <w:t>playing</w:t>
      </w:r>
      <w:r w:rsidR="008C4C83" w:rsidRPr="00A80D6D">
        <w:t xml:space="preserve"> </w:t>
      </w:r>
      <w:r w:rsidR="005A24AB" w:rsidRPr="00A80D6D">
        <w:t>Lotto America</w:t>
      </w:r>
      <w:r w:rsidRPr="00A80D6D">
        <w:t>,</w:t>
      </w:r>
      <w:r w:rsidR="008C4C83" w:rsidRPr="00A80D6D">
        <w:t xml:space="preserve"> </w:t>
      </w:r>
      <w:r w:rsidRPr="00A80D6D">
        <w:t>a</w:t>
      </w:r>
      <w:r w:rsidR="008C4C83" w:rsidRPr="00A80D6D">
        <w:t xml:space="preserve"> </w:t>
      </w:r>
      <w:r w:rsidRPr="00A80D6D">
        <w:t>lotto</w:t>
      </w:r>
      <w:r w:rsidR="008C4C83" w:rsidRPr="00A80D6D">
        <w:t xml:space="preserve"> </w:t>
      </w:r>
      <w:r w:rsidRPr="00A80D6D">
        <w:t>game</w:t>
      </w:r>
      <w:r w:rsidR="008C4C83" w:rsidRPr="00A80D6D">
        <w:t xml:space="preserve"> </w:t>
      </w:r>
      <w:r w:rsidRPr="00A80D6D">
        <w:t>run</w:t>
      </w:r>
      <w:r w:rsidR="008C4C83" w:rsidRPr="00A80D6D">
        <w:t xml:space="preserve"> </w:t>
      </w:r>
      <w:r w:rsidRPr="00A80D6D">
        <w:t>by</w:t>
      </w:r>
      <w:r w:rsidR="008C4C83" w:rsidRPr="00A80D6D">
        <w:t xml:space="preserve"> </w:t>
      </w:r>
      <w:r w:rsidRPr="00A80D6D">
        <w:t>the</w:t>
      </w:r>
      <w:r w:rsidR="008C4C83" w:rsidRPr="00A80D6D">
        <w:t xml:space="preserve"> </w:t>
      </w:r>
      <w:r w:rsidRPr="00A80D6D">
        <w:t>Multi-State</w:t>
      </w:r>
      <w:r w:rsidR="008C4C83" w:rsidRPr="00A80D6D">
        <w:t xml:space="preserve"> </w:t>
      </w:r>
      <w:r w:rsidRPr="00A80D6D">
        <w:t>Lottery</w:t>
      </w:r>
      <w:r w:rsidR="008C4C83" w:rsidRPr="00A80D6D">
        <w:t xml:space="preserve"> </w:t>
      </w:r>
      <w:r w:rsidRPr="00A80D6D">
        <w:t>Association</w:t>
      </w:r>
      <w:r w:rsidR="008C4C83" w:rsidRPr="00A80D6D">
        <w:t xml:space="preserve"> </w:t>
      </w:r>
      <w:r w:rsidRPr="00A80D6D">
        <w:t>(hereinafter</w:t>
      </w:r>
      <w:r w:rsidR="008C4C83" w:rsidRPr="00A80D6D">
        <w:t xml:space="preserve"> </w:t>
      </w:r>
      <w:r w:rsidRPr="00A80D6D">
        <w:t>referred</w:t>
      </w:r>
      <w:r w:rsidR="008C4C83" w:rsidRPr="00A80D6D">
        <w:t xml:space="preserve"> </w:t>
      </w:r>
      <w:r w:rsidRPr="00A80D6D">
        <w:t>to</w:t>
      </w:r>
      <w:r w:rsidR="008C4C83" w:rsidRPr="00A80D6D">
        <w:t xml:space="preserve"> </w:t>
      </w:r>
      <w:r w:rsidRPr="00A80D6D">
        <w:t>as</w:t>
      </w:r>
      <w:r w:rsidR="008C4C83" w:rsidRPr="00A80D6D">
        <w:t xml:space="preserve"> </w:t>
      </w:r>
      <w:r w:rsidR="00E23135" w:rsidRPr="00A80D6D">
        <w:t>“</w:t>
      </w:r>
      <w:r w:rsidRPr="00A80D6D">
        <w:t>MUSL</w:t>
      </w:r>
      <w:r w:rsidR="00E23135" w:rsidRPr="00A80D6D">
        <w:t>”</w:t>
      </w:r>
      <w:r w:rsidRPr="00A80D6D">
        <w:t>),</w:t>
      </w:r>
      <w:r w:rsidR="008C4C83" w:rsidRPr="00A80D6D">
        <w:t xml:space="preserve"> </w:t>
      </w:r>
      <w:r w:rsidRPr="00A80D6D">
        <w:t>of</w:t>
      </w:r>
      <w:r w:rsidR="008C4C83" w:rsidRPr="00A80D6D">
        <w:t xml:space="preserve"> </w:t>
      </w:r>
      <w:r w:rsidRPr="00A80D6D">
        <w:t>which</w:t>
      </w:r>
      <w:r w:rsidR="008C4C83" w:rsidRPr="00A80D6D">
        <w:t xml:space="preserve"> </w:t>
      </w:r>
      <w:r w:rsidRPr="00A80D6D">
        <w:t>the</w:t>
      </w:r>
      <w:r w:rsidR="008C4C83" w:rsidRPr="00A80D6D">
        <w:t xml:space="preserve"> </w:t>
      </w:r>
      <w:r w:rsidRPr="00A80D6D">
        <w:t>Bureau</w:t>
      </w:r>
      <w:r w:rsidR="008C4C83" w:rsidRPr="00A80D6D">
        <w:t xml:space="preserve"> </w:t>
      </w:r>
      <w:r w:rsidRPr="00A80D6D">
        <w:t>of</w:t>
      </w:r>
      <w:r w:rsidR="008C4C83" w:rsidRPr="00A80D6D">
        <w:t xml:space="preserve"> </w:t>
      </w:r>
      <w:r w:rsidRPr="00A80D6D">
        <w:t>Alcoholic</w:t>
      </w:r>
      <w:r w:rsidR="008C4C83" w:rsidRPr="00A80D6D">
        <w:t xml:space="preserve"> </w:t>
      </w:r>
      <w:r w:rsidRPr="00A80D6D">
        <w:t>Beverages</w:t>
      </w:r>
      <w:r w:rsidR="008C4C83" w:rsidRPr="00A80D6D">
        <w:t xml:space="preserve"> </w:t>
      </w:r>
      <w:r w:rsidRPr="00A80D6D">
        <w:t>and</w:t>
      </w:r>
      <w:r w:rsidR="008C4C83" w:rsidRPr="00A80D6D">
        <w:t xml:space="preserve"> </w:t>
      </w:r>
      <w:r w:rsidRPr="00A80D6D">
        <w:t>Lottery</w:t>
      </w:r>
      <w:r w:rsidR="008C4C83" w:rsidRPr="00A80D6D">
        <w:t xml:space="preserve"> </w:t>
      </w:r>
      <w:r w:rsidRPr="00A80D6D">
        <w:t>Operations</w:t>
      </w:r>
      <w:r w:rsidR="008C4C83" w:rsidRPr="00A80D6D">
        <w:t xml:space="preserve"> </w:t>
      </w:r>
      <w:r w:rsidRPr="00A80D6D">
        <w:t>(hereinafter</w:t>
      </w:r>
      <w:r w:rsidR="008C4C83" w:rsidRPr="00A80D6D">
        <w:t xml:space="preserve"> </w:t>
      </w:r>
      <w:r w:rsidRPr="00A80D6D">
        <w:t>referred</w:t>
      </w:r>
      <w:r w:rsidR="008C4C83" w:rsidRPr="00A80D6D">
        <w:t xml:space="preserve"> </w:t>
      </w:r>
      <w:r w:rsidRPr="00A80D6D">
        <w:t>to</w:t>
      </w:r>
      <w:r w:rsidR="008C4C83" w:rsidRPr="00A80D6D">
        <w:t xml:space="preserve"> </w:t>
      </w:r>
      <w:r w:rsidRPr="00A80D6D">
        <w:t>as</w:t>
      </w:r>
      <w:r w:rsidR="008C4C83" w:rsidRPr="00A80D6D">
        <w:t xml:space="preserve"> </w:t>
      </w:r>
      <w:r w:rsidR="00E23135" w:rsidRPr="00A80D6D">
        <w:t>“</w:t>
      </w:r>
      <w:r w:rsidRPr="00A80D6D">
        <w:t>BABLO</w:t>
      </w:r>
      <w:r w:rsidR="00E23135" w:rsidRPr="00A80D6D">
        <w:t>”</w:t>
      </w:r>
      <w:r w:rsidRPr="00A80D6D">
        <w:t>)</w:t>
      </w:r>
      <w:r w:rsidR="008C4C83" w:rsidRPr="00A80D6D">
        <w:t xml:space="preserve"> </w:t>
      </w:r>
      <w:r w:rsidRPr="00A80D6D">
        <w:t>is</w:t>
      </w:r>
      <w:r w:rsidR="008C4C83" w:rsidRPr="00A80D6D">
        <w:t xml:space="preserve"> </w:t>
      </w:r>
      <w:r w:rsidRPr="00A80D6D">
        <w:t>a</w:t>
      </w:r>
      <w:r w:rsidR="008C4C83" w:rsidRPr="00A80D6D">
        <w:t xml:space="preserve"> </w:t>
      </w:r>
      <w:r w:rsidRPr="00A80D6D">
        <w:t>member</w:t>
      </w:r>
      <w:r w:rsidR="00C51997" w:rsidRPr="00A80D6D">
        <w:t xml:space="preserve">.  </w:t>
      </w:r>
      <w:r w:rsidRPr="00A80D6D">
        <w:t>Generally,</w:t>
      </w:r>
      <w:r w:rsidR="008C4C83" w:rsidRPr="00A80D6D">
        <w:t xml:space="preserve"> </w:t>
      </w:r>
      <w:r w:rsidRPr="00A80D6D">
        <w:t>the</w:t>
      </w:r>
      <w:r w:rsidR="008C4C83" w:rsidRPr="00A80D6D">
        <w:t xml:space="preserve"> </w:t>
      </w:r>
      <w:r w:rsidR="005A24AB" w:rsidRPr="00A80D6D">
        <w:t>Lotto America</w:t>
      </w:r>
      <w:r w:rsidR="008C4C83" w:rsidRPr="00A80D6D">
        <w:t xml:space="preserve"> </w:t>
      </w:r>
      <w:r w:rsidR="00F20E20" w:rsidRPr="00A80D6D">
        <w:t>G</w:t>
      </w:r>
      <w:r w:rsidRPr="00A80D6D">
        <w:t>ame</w:t>
      </w:r>
      <w:r w:rsidR="008C4C83" w:rsidRPr="00A80D6D">
        <w:t xml:space="preserve"> </w:t>
      </w:r>
      <w:r w:rsidRPr="00A80D6D">
        <w:t>shall</w:t>
      </w:r>
      <w:r w:rsidR="008C4C83" w:rsidRPr="00A80D6D">
        <w:t xml:space="preserve"> </w:t>
      </w:r>
      <w:r w:rsidRPr="00A80D6D">
        <w:t>be</w:t>
      </w:r>
      <w:r w:rsidR="008C4C83" w:rsidRPr="00A80D6D">
        <w:t xml:space="preserve"> </w:t>
      </w:r>
      <w:r w:rsidRPr="00A80D6D">
        <w:t>operated</w:t>
      </w:r>
      <w:r w:rsidR="008C4C83" w:rsidRPr="00A80D6D">
        <w:t xml:space="preserve"> </w:t>
      </w:r>
      <w:r w:rsidRPr="00A80D6D">
        <w:t>in</w:t>
      </w:r>
      <w:r w:rsidR="008C4C83" w:rsidRPr="00A80D6D">
        <w:t xml:space="preserve"> </w:t>
      </w:r>
      <w:r w:rsidRPr="00A80D6D">
        <w:t>accordance</w:t>
      </w:r>
      <w:r w:rsidR="008C4C83" w:rsidRPr="00A80D6D">
        <w:t xml:space="preserve"> </w:t>
      </w:r>
      <w:r w:rsidRPr="00A80D6D">
        <w:t>with</w:t>
      </w:r>
      <w:r w:rsidR="008C4C83" w:rsidRPr="00A80D6D">
        <w:t xml:space="preserve"> </w:t>
      </w:r>
      <w:r w:rsidRPr="00A80D6D">
        <w:t>any</w:t>
      </w:r>
      <w:r w:rsidR="008C4C83" w:rsidRPr="00A80D6D">
        <w:t xml:space="preserve"> </w:t>
      </w:r>
      <w:r w:rsidRPr="00A80D6D">
        <w:t>agreement</w:t>
      </w:r>
      <w:r w:rsidR="008C4C83" w:rsidRPr="00A80D6D">
        <w:t xml:space="preserve"> </w:t>
      </w:r>
      <w:r w:rsidRPr="00A80D6D">
        <w:t>between</w:t>
      </w:r>
      <w:r w:rsidR="008C4C83" w:rsidRPr="00A80D6D">
        <w:t xml:space="preserve"> </w:t>
      </w:r>
      <w:r w:rsidRPr="00A80D6D">
        <w:t>the</w:t>
      </w:r>
      <w:r w:rsidR="008C4C83" w:rsidRPr="00A80D6D">
        <w:t xml:space="preserve"> </w:t>
      </w:r>
      <w:r w:rsidRPr="00A80D6D">
        <w:t>State</w:t>
      </w:r>
      <w:r w:rsidR="008C4C83" w:rsidRPr="00A80D6D">
        <w:t xml:space="preserve"> </w:t>
      </w:r>
      <w:r w:rsidRPr="00A80D6D">
        <w:t>of</w:t>
      </w:r>
      <w:r w:rsidR="008C4C83" w:rsidRPr="00A80D6D">
        <w:t xml:space="preserve"> </w:t>
      </w:r>
      <w:r w:rsidRPr="00A80D6D">
        <w:t>Maine</w:t>
      </w:r>
      <w:r w:rsidR="008C4C83" w:rsidRPr="00A80D6D">
        <w:t xml:space="preserve"> </w:t>
      </w:r>
      <w:r w:rsidRPr="00A80D6D">
        <w:t>and</w:t>
      </w:r>
      <w:r w:rsidR="008C4C83" w:rsidRPr="00A80D6D">
        <w:t xml:space="preserve"> </w:t>
      </w:r>
      <w:r w:rsidRPr="00A80D6D">
        <w:t>MUSL,</w:t>
      </w:r>
      <w:r w:rsidR="008C4C83" w:rsidRPr="00A80D6D">
        <w:t xml:space="preserve"> </w:t>
      </w:r>
      <w:r w:rsidRPr="00A80D6D">
        <w:t>the</w:t>
      </w:r>
      <w:r w:rsidR="008C4C83" w:rsidRPr="00A80D6D">
        <w:t xml:space="preserve"> </w:t>
      </w:r>
      <w:r w:rsidRPr="00A80D6D">
        <w:t>Constitution,</w:t>
      </w:r>
      <w:r w:rsidR="008C4C83" w:rsidRPr="00A80D6D">
        <w:t xml:space="preserve"> </w:t>
      </w:r>
      <w:r w:rsidRPr="00A80D6D">
        <w:t>the</w:t>
      </w:r>
      <w:r w:rsidR="008C4C83" w:rsidRPr="00A80D6D">
        <w:t xml:space="preserve"> </w:t>
      </w:r>
      <w:r w:rsidRPr="00A80D6D">
        <w:t>By</w:t>
      </w:r>
      <w:r w:rsidR="009A409B" w:rsidRPr="00A80D6D">
        <w:t>l</w:t>
      </w:r>
      <w:r w:rsidRPr="00A80D6D">
        <w:t>aws</w:t>
      </w:r>
      <w:r w:rsidR="008C4C83" w:rsidRPr="00A80D6D">
        <w:t xml:space="preserve"> </w:t>
      </w:r>
      <w:r w:rsidRPr="00A80D6D">
        <w:t>of</w:t>
      </w:r>
      <w:r w:rsidR="008C4C83" w:rsidRPr="00A80D6D">
        <w:t xml:space="preserve"> </w:t>
      </w:r>
      <w:r w:rsidRPr="00A80D6D">
        <w:t>the</w:t>
      </w:r>
      <w:r w:rsidR="008C4C83" w:rsidRPr="00A80D6D">
        <w:t xml:space="preserve"> </w:t>
      </w:r>
      <w:r w:rsidR="008B309E" w:rsidRPr="00A80D6D">
        <w:t>MUSL</w:t>
      </w:r>
      <w:r w:rsidRPr="00A80D6D">
        <w:t>,</w:t>
      </w:r>
      <w:r w:rsidR="008C4C83" w:rsidRPr="00A80D6D">
        <w:t xml:space="preserve"> </w:t>
      </w:r>
      <w:r w:rsidRPr="00A80D6D">
        <w:t>the</w:t>
      </w:r>
      <w:r w:rsidR="008C4C83" w:rsidRPr="00A80D6D">
        <w:t xml:space="preserve"> </w:t>
      </w:r>
      <w:r w:rsidR="009A409B" w:rsidRPr="00A80D6D">
        <w:t>Administrative</w:t>
      </w:r>
      <w:r w:rsidR="008C4C83" w:rsidRPr="00A80D6D">
        <w:t xml:space="preserve"> </w:t>
      </w:r>
      <w:r w:rsidR="009A409B" w:rsidRPr="00A80D6D">
        <w:t>Rules</w:t>
      </w:r>
      <w:r w:rsidR="008C4C83" w:rsidRPr="00A80D6D">
        <w:t xml:space="preserve"> </w:t>
      </w:r>
      <w:r w:rsidR="00E2568D" w:rsidRPr="00A80D6D">
        <w:t>of</w:t>
      </w:r>
      <w:r w:rsidR="008C4C83" w:rsidRPr="00A80D6D">
        <w:t xml:space="preserve"> </w:t>
      </w:r>
      <w:r w:rsidR="00E2568D" w:rsidRPr="00A80D6D">
        <w:t>MUSL</w:t>
      </w:r>
      <w:r w:rsidR="008C4C83" w:rsidRPr="00A80D6D">
        <w:t xml:space="preserve"> </w:t>
      </w:r>
      <w:r w:rsidRPr="00A80D6D">
        <w:t>and</w:t>
      </w:r>
      <w:r w:rsidR="008C4C83" w:rsidRPr="00A80D6D">
        <w:t xml:space="preserve"> </w:t>
      </w:r>
      <w:r w:rsidRPr="00A80D6D">
        <w:t>applicable</w:t>
      </w:r>
      <w:r w:rsidR="008C4C83" w:rsidRPr="00A80D6D">
        <w:t xml:space="preserve"> </w:t>
      </w:r>
      <w:r w:rsidRPr="00A80D6D">
        <w:t>Maine</w:t>
      </w:r>
      <w:r w:rsidR="008C4C83" w:rsidRPr="00A80D6D">
        <w:t xml:space="preserve"> </w:t>
      </w:r>
      <w:r w:rsidRPr="00A80D6D">
        <w:t>law.</w:t>
      </w:r>
    </w:p>
    <w:p w14:paraId="6B534734" w14:textId="77777777" w:rsidR="00C76D3E" w:rsidRPr="00A80D6D" w:rsidRDefault="00C76D3E" w:rsidP="008C4C83">
      <w:pPr>
        <w:tabs>
          <w:tab w:val="left" w:pos="720"/>
          <w:tab w:val="left" w:pos="1440"/>
          <w:tab w:val="left" w:pos="2160"/>
          <w:tab w:val="left" w:pos="2880"/>
          <w:tab w:val="left" w:pos="3600"/>
        </w:tabs>
        <w:jc w:val="both"/>
      </w:pPr>
    </w:p>
    <w:p w14:paraId="6B534735" w14:textId="77777777" w:rsidR="00BD3306" w:rsidRPr="00A80D6D" w:rsidRDefault="00BD3306" w:rsidP="008C4C83">
      <w:pPr>
        <w:tabs>
          <w:tab w:val="left" w:pos="720"/>
          <w:tab w:val="left" w:pos="1440"/>
          <w:tab w:val="left" w:pos="2160"/>
          <w:tab w:val="left" w:pos="2880"/>
          <w:tab w:val="left" w:pos="3600"/>
        </w:tabs>
        <w:jc w:val="both"/>
      </w:pPr>
    </w:p>
    <w:p w14:paraId="6B534736" w14:textId="77777777" w:rsidR="00C76D3E" w:rsidRPr="00A80D6D" w:rsidRDefault="00427973" w:rsidP="008C4C83">
      <w:pPr>
        <w:tabs>
          <w:tab w:val="left" w:pos="720"/>
          <w:tab w:val="left" w:pos="1440"/>
          <w:tab w:val="left" w:pos="2160"/>
          <w:tab w:val="left" w:pos="2880"/>
          <w:tab w:val="left" w:pos="3600"/>
        </w:tabs>
        <w:jc w:val="both"/>
        <w:rPr>
          <w:b/>
        </w:rPr>
      </w:pPr>
      <w:r w:rsidRPr="00A80D6D">
        <w:rPr>
          <w:b/>
        </w:rPr>
        <w:t>Part</w:t>
      </w:r>
      <w:r w:rsidR="008C4C83" w:rsidRPr="00A80D6D">
        <w:rPr>
          <w:b/>
        </w:rPr>
        <w:t xml:space="preserve"> </w:t>
      </w:r>
      <w:r w:rsidRPr="00A80D6D">
        <w:rPr>
          <w:b/>
        </w:rPr>
        <w:t>II</w:t>
      </w:r>
      <w:r w:rsidR="008C4C83" w:rsidRPr="00A80D6D">
        <w:rPr>
          <w:b/>
        </w:rPr>
        <w:t xml:space="preserve"> </w:t>
      </w:r>
      <w:r w:rsidRPr="00A80D6D">
        <w:rPr>
          <w:b/>
        </w:rPr>
        <w:t>–</w:t>
      </w:r>
      <w:r w:rsidR="008C4C83" w:rsidRPr="00A80D6D">
        <w:rPr>
          <w:b/>
        </w:rPr>
        <w:t xml:space="preserve"> </w:t>
      </w:r>
      <w:r w:rsidR="005A24AB" w:rsidRPr="00A80D6D">
        <w:rPr>
          <w:b/>
        </w:rPr>
        <w:t xml:space="preserve">Lotto American </w:t>
      </w:r>
      <w:r w:rsidRPr="00A80D6D">
        <w:rPr>
          <w:b/>
        </w:rPr>
        <w:t>Game</w:t>
      </w:r>
      <w:r w:rsidR="008C4C83" w:rsidRPr="00A80D6D">
        <w:rPr>
          <w:b/>
        </w:rPr>
        <w:t xml:space="preserve"> </w:t>
      </w:r>
      <w:r w:rsidRPr="00A80D6D">
        <w:rPr>
          <w:b/>
        </w:rPr>
        <w:t>Rules</w:t>
      </w:r>
    </w:p>
    <w:p w14:paraId="6B534737" w14:textId="77777777" w:rsidR="00C76D3E" w:rsidRPr="00A80D6D" w:rsidRDefault="00C76D3E" w:rsidP="008C4C83">
      <w:pPr>
        <w:tabs>
          <w:tab w:val="left" w:pos="720"/>
          <w:tab w:val="left" w:pos="1440"/>
          <w:tab w:val="left" w:pos="2160"/>
          <w:tab w:val="left" w:pos="2880"/>
          <w:tab w:val="left" w:pos="3600"/>
        </w:tabs>
        <w:jc w:val="both"/>
        <w:rPr>
          <w:b/>
        </w:rPr>
      </w:pPr>
    </w:p>
    <w:p w14:paraId="6B534738" w14:textId="77777777" w:rsidR="00C76D3E" w:rsidRPr="00A80D6D" w:rsidRDefault="00C76D3E" w:rsidP="008C4C83">
      <w:pPr>
        <w:tabs>
          <w:tab w:val="left" w:pos="720"/>
          <w:tab w:val="left" w:pos="1440"/>
          <w:tab w:val="left" w:pos="2160"/>
          <w:tab w:val="left" w:pos="2880"/>
          <w:tab w:val="left" w:pos="3600"/>
        </w:tabs>
        <w:jc w:val="both"/>
        <w:rPr>
          <w:b/>
        </w:rPr>
      </w:pPr>
      <w:r w:rsidRPr="00A80D6D">
        <w:rPr>
          <w:b/>
        </w:rPr>
        <w:t>Section</w:t>
      </w:r>
      <w:r w:rsidR="008C4C83" w:rsidRPr="00A80D6D">
        <w:rPr>
          <w:b/>
        </w:rPr>
        <w:t xml:space="preserve"> </w:t>
      </w:r>
      <w:r w:rsidRPr="00A80D6D">
        <w:rPr>
          <w:b/>
        </w:rPr>
        <w:t>2.0</w:t>
      </w:r>
      <w:r w:rsidR="008C4C83" w:rsidRPr="00A80D6D">
        <w:rPr>
          <w:b/>
        </w:rPr>
        <w:t xml:space="preserve"> </w:t>
      </w:r>
      <w:r w:rsidR="00C5353B" w:rsidRPr="00A80D6D">
        <w:rPr>
          <w:b/>
        </w:rPr>
        <w:t>–</w:t>
      </w:r>
      <w:r w:rsidR="008C4C83" w:rsidRPr="00A80D6D">
        <w:rPr>
          <w:b/>
        </w:rPr>
        <w:t xml:space="preserve"> </w:t>
      </w:r>
      <w:r w:rsidR="00C5353B" w:rsidRPr="00A80D6D">
        <w:rPr>
          <w:b/>
        </w:rPr>
        <w:t>Definitions</w:t>
      </w:r>
    </w:p>
    <w:p w14:paraId="6B534739" w14:textId="77777777" w:rsidR="00C76D3E" w:rsidRPr="00A80D6D" w:rsidRDefault="00C76D3E" w:rsidP="008C4C83">
      <w:pPr>
        <w:tabs>
          <w:tab w:val="left" w:pos="720"/>
          <w:tab w:val="left" w:pos="1440"/>
          <w:tab w:val="left" w:pos="2160"/>
          <w:tab w:val="left" w:pos="2880"/>
          <w:tab w:val="left" w:pos="3600"/>
        </w:tabs>
        <w:jc w:val="both"/>
      </w:pPr>
    </w:p>
    <w:p w14:paraId="6B53473A" w14:textId="77777777" w:rsidR="003A2473" w:rsidRPr="00A80D6D" w:rsidRDefault="003A2473" w:rsidP="008C4C83">
      <w:pPr>
        <w:ind w:left="720"/>
        <w:jc w:val="both"/>
      </w:pPr>
      <w:r w:rsidRPr="00A80D6D">
        <w:t>The</w:t>
      </w:r>
      <w:r w:rsidR="008C4C83" w:rsidRPr="00A80D6D">
        <w:t xml:space="preserve"> </w:t>
      </w:r>
      <w:r w:rsidRPr="00A80D6D">
        <w:t>following</w:t>
      </w:r>
      <w:r w:rsidR="008C4C83" w:rsidRPr="00A80D6D">
        <w:t xml:space="preserve"> </w:t>
      </w:r>
      <w:r w:rsidRPr="00A80D6D">
        <w:t>definitions</w:t>
      </w:r>
      <w:r w:rsidR="008C4C83" w:rsidRPr="00A80D6D">
        <w:t xml:space="preserve"> </w:t>
      </w:r>
      <w:r w:rsidRPr="00A80D6D">
        <w:t>apply</w:t>
      </w:r>
      <w:r w:rsidR="008C4C83" w:rsidRPr="00A80D6D">
        <w:t xml:space="preserve"> </w:t>
      </w:r>
      <w:r w:rsidRPr="00A80D6D">
        <w:t>to</w:t>
      </w:r>
      <w:r w:rsidR="008C4C83" w:rsidRPr="00A80D6D">
        <w:t xml:space="preserve"> </w:t>
      </w:r>
      <w:r w:rsidRPr="00A80D6D">
        <w:t>all</w:t>
      </w:r>
      <w:r w:rsidR="008C4C83" w:rsidRPr="00A80D6D">
        <w:t xml:space="preserve"> </w:t>
      </w:r>
      <w:r w:rsidRPr="00A80D6D">
        <w:t>Parts</w:t>
      </w:r>
      <w:r w:rsidR="008C4C83" w:rsidRPr="00A80D6D">
        <w:t xml:space="preserve"> </w:t>
      </w:r>
      <w:r w:rsidRPr="00A80D6D">
        <w:t>of</w:t>
      </w:r>
      <w:r w:rsidR="008C4C83" w:rsidRPr="00A80D6D">
        <w:t xml:space="preserve"> </w:t>
      </w:r>
      <w:r w:rsidRPr="00A80D6D">
        <w:t>the</w:t>
      </w:r>
      <w:r w:rsidR="007E595D" w:rsidRPr="00A80D6D">
        <w:t>se</w:t>
      </w:r>
      <w:r w:rsidR="008C4C83" w:rsidRPr="00A80D6D">
        <w:t xml:space="preserve"> </w:t>
      </w:r>
      <w:r w:rsidRPr="00A80D6D">
        <w:t>Rules</w:t>
      </w:r>
      <w:r w:rsidR="008C4C83" w:rsidRPr="00A80D6D">
        <w:t xml:space="preserve"> </w:t>
      </w:r>
      <w:r w:rsidRPr="00A80D6D">
        <w:t>unless</w:t>
      </w:r>
      <w:r w:rsidR="008C4C83" w:rsidRPr="00A80D6D">
        <w:t xml:space="preserve"> </w:t>
      </w:r>
      <w:r w:rsidRPr="00A80D6D">
        <w:t>the</w:t>
      </w:r>
      <w:r w:rsidR="008C4C83" w:rsidRPr="00A80D6D">
        <w:t xml:space="preserve"> </w:t>
      </w:r>
      <w:r w:rsidRPr="00A80D6D">
        <w:t>context</w:t>
      </w:r>
      <w:r w:rsidR="008C4C83" w:rsidRPr="00A80D6D">
        <w:t xml:space="preserve"> </w:t>
      </w:r>
      <w:r w:rsidRPr="00A80D6D">
        <w:t>requires</w:t>
      </w:r>
      <w:r w:rsidR="008C4C83" w:rsidRPr="00A80D6D">
        <w:t xml:space="preserve"> </w:t>
      </w:r>
      <w:r w:rsidRPr="00A80D6D">
        <w:t>a</w:t>
      </w:r>
      <w:r w:rsidR="008C4C83" w:rsidRPr="00A80D6D">
        <w:t xml:space="preserve"> </w:t>
      </w:r>
      <w:r w:rsidRPr="00A80D6D">
        <w:t>different</w:t>
      </w:r>
      <w:r w:rsidR="008C4C83" w:rsidRPr="00A80D6D">
        <w:t xml:space="preserve"> </w:t>
      </w:r>
      <w:r w:rsidRPr="00A80D6D">
        <w:t>meaning</w:t>
      </w:r>
      <w:r w:rsidR="008C4C83" w:rsidRPr="00A80D6D">
        <w:t xml:space="preserve"> </w:t>
      </w:r>
      <w:r w:rsidRPr="00A80D6D">
        <w:t>or</w:t>
      </w:r>
      <w:r w:rsidR="008C4C83" w:rsidRPr="00A80D6D">
        <w:t xml:space="preserve"> </w:t>
      </w:r>
      <w:r w:rsidRPr="00A80D6D">
        <w:t>is</w:t>
      </w:r>
      <w:r w:rsidR="008C4C83" w:rsidRPr="00A80D6D">
        <w:t xml:space="preserve"> </w:t>
      </w:r>
      <w:r w:rsidRPr="00A80D6D">
        <w:t>otherwise</w:t>
      </w:r>
      <w:r w:rsidR="008C4C83" w:rsidRPr="00A80D6D">
        <w:t xml:space="preserve"> </w:t>
      </w:r>
      <w:r w:rsidRPr="00A80D6D">
        <w:t>inconsistent</w:t>
      </w:r>
      <w:r w:rsidR="008C4C83" w:rsidRPr="00A80D6D">
        <w:t xml:space="preserve"> </w:t>
      </w:r>
      <w:r w:rsidRPr="00A80D6D">
        <w:t>with</w:t>
      </w:r>
      <w:r w:rsidR="008C4C83" w:rsidRPr="00A80D6D">
        <w:t xml:space="preserve"> </w:t>
      </w:r>
      <w:r w:rsidRPr="00A80D6D">
        <w:t>the</w:t>
      </w:r>
      <w:r w:rsidR="008C4C83" w:rsidRPr="00A80D6D">
        <w:t xml:space="preserve"> </w:t>
      </w:r>
      <w:r w:rsidRPr="00A80D6D">
        <w:t>intention</w:t>
      </w:r>
      <w:r w:rsidR="008C4C83" w:rsidRPr="00A80D6D">
        <w:t xml:space="preserve"> </w:t>
      </w:r>
      <w:r w:rsidRPr="00A80D6D">
        <w:t>of</w:t>
      </w:r>
      <w:r w:rsidR="008C4C83" w:rsidRPr="00A80D6D">
        <w:t xml:space="preserve"> </w:t>
      </w:r>
      <w:r w:rsidRPr="00A80D6D">
        <w:t>the</w:t>
      </w:r>
      <w:r w:rsidR="008C4C83" w:rsidRPr="00A80D6D">
        <w:t xml:space="preserve"> </w:t>
      </w:r>
      <w:r w:rsidRPr="00A80D6D">
        <w:t>rules</w:t>
      </w:r>
      <w:r w:rsidR="008C4C83" w:rsidRPr="00A80D6D">
        <w:t xml:space="preserve"> </w:t>
      </w:r>
      <w:r w:rsidRPr="00A80D6D">
        <w:t>adopted</w:t>
      </w:r>
      <w:r w:rsidR="008C4C83" w:rsidRPr="00A80D6D">
        <w:t xml:space="preserve"> </w:t>
      </w:r>
      <w:r w:rsidRPr="00A80D6D">
        <w:t>by</w:t>
      </w:r>
      <w:r w:rsidR="008C4C83" w:rsidRPr="00A80D6D">
        <w:t xml:space="preserve"> </w:t>
      </w:r>
      <w:r w:rsidRPr="00A80D6D">
        <w:t>the</w:t>
      </w:r>
      <w:r w:rsidR="008C4C83" w:rsidRPr="00A80D6D">
        <w:t xml:space="preserve"> </w:t>
      </w:r>
      <w:r w:rsidRPr="00A80D6D">
        <w:t>Product</w:t>
      </w:r>
      <w:r w:rsidR="008C4C83" w:rsidRPr="00A80D6D">
        <w:t xml:space="preserve"> </w:t>
      </w:r>
      <w:r w:rsidRPr="00A80D6D">
        <w:t>Group</w:t>
      </w:r>
      <w:r w:rsidR="00C51997" w:rsidRPr="00A80D6D">
        <w:t xml:space="preserve">.  </w:t>
      </w:r>
      <w:r w:rsidRPr="00A80D6D">
        <w:t>Capitalized</w:t>
      </w:r>
      <w:r w:rsidR="008C4C83" w:rsidRPr="00A80D6D">
        <w:t xml:space="preserve"> </w:t>
      </w:r>
      <w:r w:rsidRPr="00A80D6D">
        <w:t>terms</w:t>
      </w:r>
      <w:r w:rsidR="008C4C83" w:rsidRPr="00A80D6D">
        <w:t xml:space="preserve"> </w:t>
      </w:r>
      <w:r w:rsidRPr="00A80D6D">
        <w:t>used</w:t>
      </w:r>
      <w:r w:rsidR="008C4C83" w:rsidRPr="00A80D6D">
        <w:t xml:space="preserve"> </w:t>
      </w:r>
      <w:r w:rsidRPr="00A80D6D">
        <w:t>but</w:t>
      </w:r>
      <w:r w:rsidR="008C4C83" w:rsidRPr="00A80D6D">
        <w:t xml:space="preserve"> </w:t>
      </w:r>
      <w:r w:rsidRPr="00A80D6D">
        <w:t>not</w:t>
      </w:r>
      <w:r w:rsidR="008C4C83" w:rsidRPr="00A80D6D">
        <w:t xml:space="preserve"> </w:t>
      </w:r>
      <w:r w:rsidRPr="00A80D6D">
        <w:t>defined</w:t>
      </w:r>
      <w:r w:rsidR="008C4C83" w:rsidRPr="00A80D6D">
        <w:t xml:space="preserve"> </w:t>
      </w:r>
      <w:r w:rsidRPr="00A80D6D">
        <w:t>in</w:t>
      </w:r>
      <w:r w:rsidR="008C4C83" w:rsidRPr="00A80D6D">
        <w:t xml:space="preserve"> </w:t>
      </w:r>
      <w:r w:rsidRPr="00A80D6D">
        <w:t>these</w:t>
      </w:r>
      <w:r w:rsidR="008C4C83" w:rsidRPr="00A80D6D">
        <w:t xml:space="preserve"> </w:t>
      </w:r>
      <w:r w:rsidRPr="00A80D6D">
        <w:t>rules</w:t>
      </w:r>
      <w:r w:rsidR="008C4C83" w:rsidRPr="00A80D6D">
        <w:t xml:space="preserve"> </w:t>
      </w:r>
      <w:r w:rsidRPr="00A80D6D">
        <w:t>shall</w:t>
      </w:r>
      <w:r w:rsidR="008C4C83" w:rsidRPr="00A80D6D">
        <w:t xml:space="preserve"> </w:t>
      </w:r>
      <w:r w:rsidRPr="00A80D6D">
        <w:t>have</w:t>
      </w:r>
      <w:r w:rsidR="008C4C83" w:rsidRPr="00A80D6D">
        <w:t xml:space="preserve"> </w:t>
      </w:r>
      <w:r w:rsidRPr="00A80D6D">
        <w:t>the</w:t>
      </w:r>
      <w:r w:rsidR="008C4C83" w:rsidRPr="00A80D6D">
        <w:t xml:space="preserve"> </w:t>
      </w:r>
      <w:r w:rsidRPr="00A80D6D">
        <w:t>meanings</w:t>
      </w:r>
      <w:r w:rsidR="008C4C83" w:rsidRPr="00A80D6D">
        <w:t xml:space="preserve"> </w:t>
      </w:r>
      <w:r w:rsidRPr="00A80D6D">
        <w:t>ascribed</w:t>
      </w:r>
      <w:r w:rsidR="008C4C83" w:rsidRPr="00A80D6D">
        <w:t xml:space="preserve"> </w:t>
      </w:r>
      <w:r w:rsidRPr="00A80D6D">
        <w:t>to</w:t>
      </w:r>
      <w:r w:rsidR="008C4C83" w:rsidRPr="00A80D6D">
        <w:t xml:space="preserve"> </w:t>
      </w:r>
      <w:r w:rsidRPr="00A80D6D">
        <w:t>them</w:t>
      </w:r>
      <w:r w:rsidR="008C4C83" w:rsidRPr="00A80D6D">
        <w:t xml:space="preserve"> </w:t>
      </w:r>
      <w:r w:rsidRPr="00A80D6D">
        <w:t>in</w:t>
      </w:r>
      <w:r w:rsidR="008C4C83" w:rsidRPr="00A80D6D">
        <w:t xml:space="preserve"> </w:t>
      </w:r>
      <w:r w:rsidRPr="00A80D6D">
        <w:t>the</w:t>
      </w:r>
      <w:r w:rsidR="008C4C83" w:rsidRPr="00A80D6D">
        <w:t xml:space="preserve"> </w:t>
      </w:r>
      <w:r w:rsidRPr="00A80D6D">
        <w:t>MUSL</w:t>
      </w:r>
      <w:r w:rsidR="008C4C83" w:rsidRPr="00A80D6D">
        <w:t xml:space="preserve"> </w:t>
      </w:r>
      <w:r w:rsidRPr="00A80D6D">
        <w:t>Agreement.</w:t>
      </w:r>
    </w:p>
    <w:p w14:paraId="6B53473B" w14:textId="77777777" w:rsidR="004513B2" w:rsidRPr="00A80D6D" w:rsidRDefault="004513B2" w:rsidP="008C4C83">
      <w:pPr>
        <w:jc w:val="both"/>
        <w:rPr>
          <w:b/>
        </w:rPr>
      </w:pPr>
    </w:p>
    <w:p w14:paraId="6B53473C" w14:textId="77777777" w:rsidR="00152DFA" w:rsidRPr="00A80D6D" w:rsidRDefault="00152DFA" w:rsidP="00152DFA">
      <w:pPr>
        <w:numPr>
          <w:ilvl w:val="1"/>
          <w:numId w:val="12"/>
        </w:numPr>
        <w:jc w:val="both"/>
      </w:pPr>
      <w:r w:rsidRPr="00A80D6D">
        <w:t>“Advertised Grand Prize” mean</w:t>
      </w:r>
      <w:r w:rsidR="006F2157" w:rsidRPr="00A80D6D">
        <w:t>s</w:t>
      </w:r>
      <w:r w:rsidRPr="00A80D6D">
        <w:t xml:space="preserve"> the estimated annuitized Grand Prize amount as determined by the MUSL Central Office by use of the MUSL Annuity Factor and communicated through the Selling Lotteries prior to the Grand Prize drawing</w:t>
      </w:r>
      <w:r w:rsidR="00C51997" w:rsidRPr="00A80D6D">
        <w:t xml:space="preserve">.  </w:t>
      </w:r>
      <w:r w:rsidRPr="00A80D6D">
        <w:t xml:space="preserve">The “Advertised Grand Prize” is not a guaranteed prize amount and the actual Grand Prize amount may vary from the advertised amount, except in circumstances where there is a guaranteed Grand Prize amount as described in </w:t>
      </w:r>
      <w:r w:rsidR="00F37593" w:rsidRPr="00A80D6D">
        <w:t>Section 6.1 of these R</w:t>
      </w:r>
      <w:r w:rsidRPr="00A80D6D">
        <w:t>ule</w:t>
      </w:r>
      <w:r w:rsidR="00F37593" w:rsidRPr="00A80D6D">
        <w:t>s</w:t>
      </w:r>
      <w:r w:rsidRPr="00A80D6D">
        <w:t>.</w:t>
      </w:r>
    </w:p>
    <w:p w14:paraId="6B53473D" w14:textId="77777777" w:rsidR="00152DFA" w:rsidRPr="00A80D6D" w:rsidRDefault="00152DFA" w:rsidP="005C7BAF">
      <w:pPr>
        <w:ind w:left="1440"/>
        <w:jc w:val="both"/>
      </w:pPr>
    </w:p>
    <w:p w14:paraId="6B53473E" w14:textId="77777777" w:rsidR="003A2473" w:rsidRPr="00A80D6D" w:rsidRDefault="00E23135" w:rsidP="00554AD5">
      <w:pPr>
        <w:numPr>
          <w:ilvl w:val="1"/>
          <w:numId w:val="12"/>
        </w:numPr>
        <w:jc w:val="both"/>
      </w:pPr>
      <w:r w:rsidRPr="00A80D6D">
        <w:t>“</w:t>
      </w:r>
      <w:r w:rsidR="003A2473" w:rsidRPr="00A80D6D">
        <w:t>Agent</w:t>
      </w:r>
      <w:r w:rsidRPr="00A80D6D">
        <w:t>”,</w:t>
      </w:r>
      <w:r w:rsidR="008C4C83" w:rsidRPr="00A80D6D">
        <w:t xml:space="preserve"> </w:t>
      </w:r>
      <w:r w:rsidRPr="00A80D6D">
        <w:t>“</w:t>
      </w:r>
      <w:r w:rsidR="003A2473" w:rsidRPr="00A80D6D">
        <w:t>retailer</w:t>
      </w:r>
      <w:r w:rsidRPr="00A80D6D">
        <w:t>”</w:t>
      </w:r>
      <w:r w:rsidR="008C4C83" w:rsidRPr="00A80D6D">
        <w:t xml:space="preserve"> </w:t>
      </w:r>
      <w:r w:rsidRPr="00A80D6D">
        <w:t>or</w:t>
      </w:r>
      <w:r w:rsidR="008C4C83" w:rsidRPr="00A80D6D">
        <w:t xml:space="preserve"> </w:t>
      </w:r>
      <w:r w:rsidRPr="00A80D6D">
        <w:t>“lottery</w:t>
      </w:r>
      <w:r w:rsidR="008C4C83" w:rsidRPr="00A80D6D">
        <w:t xml:space="preserve"> </w:t>
      </w:r>
      <w:r w:rsidRPr="00A80D6D">
        <w:t>retail</w:t>
      </w:r>
      <w:r w:rsidR="008C4C83" w:rsidRPr="00A80D6D">
        <w:t xml:space="preserve"> </w:t>
      </w:r>
      <w:r w:rsidRPr="00A80D6D">
        <w:t>agent”</w:t>
      </w:r>
      <w:r w:rsidR="008C4C83" w:rsidRPr="00A80D6D">
        <w:t xml:space="preserve"> </w:t>
      </w:r>
      <w:r w:rsidR="003A2473" w:rsidRPr="00A80D6D">
        <w:t>means</w:t>
      </w:r>
      <w:r w:rsidR="008C4C83" w:rsidRPr="00A80D6D">
        <w:t xml:space="preserve"> </w:t>
      </w:r>
      <w:r w:rsidR="003A2473" w:rsidRPr="00A80D6D">
        <w:t>a</w:t>
      </w:r>
      <w:r w:rsidR="008C4C83" w:rsidRPr="00A80D6D">
        <w:t xml:space="preserve"> </w:t>
      </w:r>
      <w:r w:rsidR="003A2473" w:rsidRPr="00A80D6D">
        <w:t>person</w:t>
      </w:r>
      <w:r w:rsidR="008C4C83" w:rsidRPr="00A80D6D">
        <w:t xml:space="preserve"> </w:t>
      </w:r>
      <w:r w:rsidR="003A2473" w:rsidRPr="00A80D6D">
        <w:t>or</w:t>
      </w:r>
      <w:r w:rsidR="008C4C83" w:rsidRPr="00A80D6D">
        <w:t xml:space="preserve"> </w:t>
      </w:r>
      <w:r w:rsidR="003A2473" w:rsidRPr="00A80D6D">
        <w:t>entity</w:t>
      </w:r>
      <w:r w:rsidR="008C4C83" w:rsidRPr="00A80D6D">
        <w:t xml:space="preserve"> </w:t>
      </w:r>
      <w:r w:rsidR="003A2473" w:rsidRPr="00A80D6D">
        <w:t>authorized</w:t>
      </w:r>
      <w:r w:rsidR="008C4C83" w:rsidRPr="00A80D6D">
        <w:t xml:space="preserve"> </w:t>
      </w:r>
      <w:r w:rsidR="003A2473" w:rsidRPr="00A80D6D">
        <w:t>by</w:t>
      </w:r>
      <w:r w:rsidR="008C4C83" w:rsidRPr="00A80D6D">
        <w:t xml:space="preserve"> </w:t>
      </w:r>
      <w:r w:rsidR="00554AD5" w:rsidRPr="00A80D6D">
        <w:t xml:space="preserve">a Selling </w:t>
      </w:r>
      <w:r w:rsidR="003A2473" w:rsidRPr="00A80D6D">
        <w:t>Lottery</w:t>
      </w:r>
      <w:r w:rsidR="008C4C83" w:rsidRPr="00A80D6D">
        <w:t xml:space="preserve"> </w:t>
      </w:r>
      <w:r w:rsidR="003A2473" w:rsidRPr="00A80D6D">
        <w:t>to</w:t>
      </w:r>
      <w:r w:rsidR="008C4C83" w:rsidRPr="00A80D6D">
        <w:t xml:space="preserve"> </w:t>
      </w:r>
      <w:r w:rsidR="003A2473" w:rsidRPr="00A80D6D">
        <w:t>sell</w:t>
      </w:r>
      <w:r w:rsidR="008C4C83" w:rsidRPr="00A80D6D">
        <w:t xml:space="preserve"> </w:t>
      </w:r>
      <w:r w:rsidR="003A2473" w:rsidRPr="00A80D6D">
        <w:t>lottery</w:t>
      </w:r>
      <w:r w:rsidR="00EE75F5" w:rsidRPr="00A80D6D">
        <w:t xml:space="preserve"> </w:t>
      </w:r>
      <w:r w:rsidR="005A24AB" w:rsidRPr="00A80D6D">
        <w:t>P</w:t>
      </w:r>
      <w:r w:rsidR="00152DFA" w:rsidRPr="00A80D6D">
        <w:t>lays</w:t>
      </w:r>
      <w:r w:rsidR="003A2473" w:rsidRPr="00A80D6D">
        <w:t>.</w:t>
      </w:r>
    </w:p>
    <w:p w14:paraId="6B53473F" w14:textId="77777777" w:rsidR="005A24AB" w:rsidRPr="00A80D6D" w:rsidRDefault="005A24AB" w:rsidP="005A24AB">
      <w:pPr>
        <w:ind w:left="1440"/>
        <w:jc w:val="both"/>
      </w:pPr>
    </w:p>
    <w:p w14:paraId="6B534740" w14:textId="77777777" w:rsidR="005A24AB" w:rsidRPr="00A80D6D" w:rsidRDefault="005A24AB" w:rsidP="00554AD5">
      <w:pPr>
        <w:numPr>
          <w:ilvl w:val="1"/>
          <w:numId w:val="12"/>
        </w:numPr>
        <w:jc w:val="both"/>
      </w:pPr>
      <w:r w:rsidRPr="00A80D6D">
        <w:t>“All Star Bonus” means the All Star Bonus Multiplier Promotion described in Part III of these Rules.</w:t>
      </w:r>
    </w:p>
    <w:p w14:paraId="6B534741" w14:textId="77777777" w:rsidR="005A24AB" w:rsidRPr="00A80D6D" w:rsidRDefault="005A24AB" w:rsidP="005A24AB">
      <w:pPr>
        <w:ind w:left="1440"/>
        <w:jc w:val="both"/>
      </w:pPr>
    </w:p>
    <w:p w14:paraId="6B534742" w14:textId="77777777" w:rsidR="005A24AB" w:rsidRPr="00A80D6D" w:rsidRDefault="005A24AB" w:rsidP="005A24AB">
      <w:pPr>
        <w:numPr>
          <w:ilvl w:val="1"/>
          <w:numId w:val="12"/>
        </w:numPr>
        <w:jc w:val="both"/>
      </w:pPr>
      <w:r w:rsidRPr="00A80D6D">
        <w:lastRenderedPageBreak/>
        <w:t xml:space="preserve">“All Star Bonus Multiplier Plays” </w:t>
      </w:r>
      <w:r w:rsidR="006F2157" w:rsidRPr="00A80D6D">
        <w:t>means</w:t>
      </w:r>
      <w:r w:rsidRPr="00A80D6D">
        <w:t xml:space="preserve"> Plays purchases as part of the All Star Bonus Multiplier Promotion described in Part III of these Rules.</w:t>
      </w:r>
    </w:p>
    <w:p w14:paraId="6B534743" w14:textId="77777777" w:rsidR="00732488" w:rsidRPr="00A80D6D" w:rsidRDefault="00732488" w:rsidP="008C4C83">
      <w:pPr>
        <w:jc w:val="both"/>
        <w:rPr>
          <w:b/>
        </w:rPr>
      </w:pPr>
    </w:p>
    <w:p w14:paraId="6B534744" w14:textId="77777777" w:rsidR="006D6B90" w:rsidRPr="00A80D6D" w:rsidRDefault="00E23135" w:rsidP="008C4C83">
      <w:pPr>
        <w:numPr>
          <w:ilvl w:val="1"/>
          <w:numId w:val="12"/>
        </w:numPr>
        <w:tabs>
          <w:tab w:val="left" w:pos="720"/>
          <w:tab w:val="left" w:pos="2160"/>
          <w:tab w:val="left" w:pos="2880"/>
          <w:tab w:val="left" w:pos="3600"/>
        </w:tabs>
        <w:jc w:val="both"/>
      </w:pPr>
      <w:r w:rsidRPr="00A80D6D">
        <w:t>“</w:t>
      </w:r>
      <w:r w:rsidR="006D6B90" w:rsidRPr="00A80D6D">
        <w:t>BABLO</w:t>
      </w:r>
      <w:r w:rsidRPr="00A80D6D">
        <w:t>”</w:t>
      </w:r>
      <w:r w:rsidR="008C4C83" w:rsidRPr="00A80D6D">
        <w:t xml:space="preserve"> </w:t>
      </w:r>
      <w:r w:rsidR="006D6B90" w:rsidRPr="00A80D6D">
        <w:t>means</w:t>
      </w:r>
      <w:r w:rsidR="008C4C83" w:rsidRPr="00A80D6D">
        <w:t xml:space="preserve"> </w:t>
      </w:r>
      <w:r w:rsidR="006D6B90" w:rsidRPr="00A80D6D">
        <w:t>Bureau</w:t>
      </w:r>
      <w:r w:rsidR="008C4C83" w:rsidRPr="00A80D6D">
        <w:t xml:space="preserve"> </w:t>
      </w:r>
      <w:r w:rsidR="006D6B90" w:rsidRPr="00A80D6D">
        <w:t>of</w:t>
      </w:r>
      <w:r w:rsidR="008C4C83" w:rsidRPr="00A80D6D">
        <w:t xml:space="preserve"> </w:t>
      </w:r>
      <w:r w:rsidR="006D6B90" w:rsidRPr="00A80D6D">
        <w:t>Alcoholic</w:t>
      </w:r>
      <w:r w:rsidR="008C4C83" w:rsidRPr="00A80D6D">
        <w:t xml:space="preserve"> </w:t>
      </w:r>
      <w:r w:rsidR="006D6B90" w:rsidRPr="00A80D6D">
        <w:t>Beverages</w:t>
      </w:r>
      <w:r w:rsidR="008C4C83" w:rsidRPr="00A80D6D">
        <w:t xml:space="preserve"> </w:t>
      </w:r>
      <w:r w:rsidR="006D6B90" w:rsidRPr="00A80D6D">
        <w:t>and</w:t>
      </w:r>
      <w:r w:rsidR="008C4C83" w:rsidRPr="00A80D6D">
        <w:t xml:space="preserve"> </w:t>
      </w:r>
      <w:r w:rsidR="006D6B90" w:rsidRPr="00A80D6D">
        <w:t>Lottery</w:t>
      </w:r>
      <w:r w:rsidR="008C4C83" w:rsidRPr="00A80D6D">
        <w:t xml:space="preserve"> </w:t>
      </w:r>
      <w:r w:rsidR="006D6B90" w:rsidRPr="00A80D6D">
        <w:t>Operations</w:t>
      </w:r>
      <w:r w:rsidR="008C4C83" w:rsidRPr="00A80D6D">
        <w:t xml:space="preserve"> </w:t>
      </w:r>
      <w:r w:rsidR="006D6B90" w:rsidRPr="00A80D6D">
        <w:t>within</w:t>
      </w:r>
      <w:r w:rsidR="008C4C83" w:rsidRPr="00A80D6D">
        <w:t xml:space="preserve"> </w:t>
      </w:r>
      <w:r w:rsidR="006D6B90" w:rsidRPr="00A80D6D">
        <w:t>the</w:t>
      </w:r>
      <w:r w:rsidR="008C4C83" w:rsidRPr="00A80D6D">
        <w:t xml:space="preserve"> </w:t>
      </w:r>
      <w:r w:rsidR="006D6B90" w:rsidRPr="00A80D6D">
        <w:t>Department</w:t>
      </w:r>
      <w:r w:rsidR="008C4C83" w:rsidRPr="00A80D6D">
        <w:t xml:space="preserve"> </w:t>
      </w:r>
      <w:r w:rsidR="006D6B90" w:rsidRPr="00A80D6D">
        <w:t>of</w:t>
      </w:r>
      <w:r w:rsidR="008C4C83" w:rsidRPr="00A80D6D">
        <w:t xml:space="preserve"> </w:t>
      </w:r>
      <w:r w:rsidR="006D6B90" w:rsidRPr="00A80D6D">
        <w:t>Administrative</w:t>
      </w:r>
      <w:r w:rsidR="008C4C83" w:rsidRPr="00A80D6D">
        <w:t xml:space="preserve"> </w:t>
      </w:r>
      <w:r w:rsidR="006D6B90" w:rsidRPr="00A80D6D">
        <w:t>and</w:t>
      </w:r>
      <w:r w:rsidR="008C4C83" w:rsidRPr="00A80D6D">
        <w:t xml:space="preserve"> </w:t>
      </w:r>
      <w:r w:rsidR="006D6B90" w:rsidRPr="00A80D6D">
        <w:t>Financial</w:t>
      </w:r>
      <w:r w:rsidR="008C4C83" w:rsidRPr="00A80D6D">
        <w:t xml:space="preserve"> </w:t>
      </w:r>
      <w:r w:rsidR="006D6B90" w:rsidRPr="00A80D6D">
        <w:t>Services.</w:t>
      </w:r>
    </w:p>
    <w:p w14:paraId="6B534745" w14:textId="77777777" w:rsidR="006D6B90" w:rsidRPr="00A80D6D" w:rsidRDefault="006D6B90" w:rsidP="008C4C83">
      <w:pPr>
        <w:tabs>
          <w:tab w:val="left" w:pos="720"/>
          <w:tab w:val="left" w:pos="1440"/>
          <w:tab w:val="left" w:pos="2160"/>
          <w:tab w:val="left" w:pos="2880"/>
          <w:tab w:val="left" w:pos="3600"/>
        </w:tabs>
        <w:jc w:val="both"/>
      </w:pPr>
    </w:p>
    <w:p w14:paraId="6B534746" w14:textId="04B4748D" w:rsidR="00732488" w:rsidRDefault="00E23135" w:rsidP="0051636B">
      <w:pPr>
        <w:numPr>
          <w:ilvl w:val="1"/>
          <w:numId w:val="12"/>
        </w:numPr>
        <w:jc w:val="both"/>
        <w:rPr>
          <w:ins w:id="4" w:author="Rodrigue, Lisa" w:date="2022-01-31T14:36:00Z"/>
        </w:rPr>
      </w:pPr>
      <w:r w:rsidRPr="00A80D6D">
        <w:t>“</w:t>
      </w:r>
      <w:r w:rsidR="002E3C8D" w:rsidRPr="00A80D6D">
        <w:t>Computer</w:t>
      </w:r>
      <w:r w:rsidR="008C4C83" w:rsidRPr="00A80D6D">
        <w:t xml:space="preserve"> </w:t>
      </w:r>
      <w:r w:rsidR="002E3C8D" w:rsidRPr="00A80D6D">
        <w:t>pick</w:t>
      </w:r>
      <w:r w:rsidRPr="00A80D6D">
        <w:t>”</w:t>
      </w:r>
      <w:r w:rsidR="008C4C83" w:rsidRPr="00A80D6D">
        <w:t xml:space="preserve"> </w:t>
      </w:r>
      <w:r w:rsidR="002E3C8D" w:rsidRPr="00A80D6D">
        <w:t>means</w:t>
      </w:r>
      <w:r w:rsidR="008C4C83" w:rsidRPr="00A80D6D">
        <w:t xml:space="preserve"> </w:t>
      </w:r>
      <w:r w:rsidR="002E3C8D" w:rsidRPr="00A80D6D">
        <w:t>the</w:t>
      </w:r>
      <w:r w:rsidR="008C4C83" w:rsidRPr="00A80D6D">
        <w:t xml:space="preserve"> </w:t>
      </w:r>
      <w:r w:rsidR="002E3C8D" w:rsidRPr="00A80D6D">
        <w:t>random</w:t>
      </w:r>
      <w:r w:rsidR="008C4C83" w:rsidRPr="00A80D6D">
        <w:t xml:space="preserve"> </w:t>
      </w:r>
      <w:r w:rsidR="002E3C8D" w:rsidRPr="00A80D6D">
        <w:t>selection</w:t>
      </w:r>
      <w:r w:rsidR="008C4C83" w:rsidRPr="00A80D6D">
        <w:t xml:space="preserve"> </w:t>
      </w:r>
      <w:r w:rsidR="002E3C8D" w:rsidRPr="00A80D6D">
        <w:t>of</w:t>
      </w:r>
      <w:r w:rsidR="008C4C83" w:rsidRPr="00A80D6D">
        <w:t xml:space="preserve"> </w:t>
      </w:r>
      <w:r w:rsidR="0051636B" w:rsidRPr="00A80D6D">
        <w:t xml:space="preserve">indicia </w:t>
      </w:r>
      <w:r w:rsidR="002E3C8D" w:rsidRPr="00A80D6D">
        <w:t>by</w:t>
      </w:r>
      <w:r w:rsidR="008C4C83" w:rsidRPr="00A80D6D">
        <w:t xml:space="preserve"> </w:t>
      </w:r>
      <w:r w:rsidR="002E3C8D" w:rsidRPr="00A80D6D">
        <w:t>the</w:t>
      </w:r>
      <w:r w:rsidR="008C4C83" w:rsidRPr="00A80D6D">
        <w:t xml:space="preserve"> </w:t>
      </w:r>
      <w:ins w:id="5" w:author="Rodrigue, Lisa" w:date="2022-01-31T14:24:00Z">
        <w:r w:rsidR="00EF7F8B">
          <w:t xml:space="preserve">authorized retailer </w:t>
        </w:r>
      </w:ins>
      <w:r w:rsidR="002E3C8D" w:rsidRPr="00A80D6D">
        <w:t>computer</w:t>
      </w:r>
      <w:r w:rsidR="008C4C83" w:rsidRPr="00A80D6D">
        <w:t xml:space="preserve"> </w:t>
      </w:r>
      <w:r w:rsidR="006E4E9A" w:rsidRPr="00A80D6D">
        <w:t>that</w:t>
      </w:r>
      <w:r w:rsidR="008C4C83" w:rsidRPr="00A80D6D">
        <w:t xml:space="preserve"> </w:t>
      </w:r>
      <w:r w:rsidR="006E4E9A" w:rsidRPr="00A80D6D">
        <w:t>appears</w:t>
      </w:r>
      <w:r w:rsidR="008C4C83" w:rsidRPr="00A80D6D">
        <w:t xml:space="preserve"> </w:t>
      </w:r>
      <w:r w:rsidR="002E3C8D" w:rsidRPr="00A80D6D">
        <w:t>on</w:t>
      </w:r>
      <w:r w:rsidR="008C4C83" w:rsidRPr="00A80D6D">
        <w:t xml:space="preserve"> </w:t>
      </w:r>
      <w:r w:rsidR="002E3C8D" w:rsidRPr="00A80D6D">
        <w:t>a</w:t>
      </w:r>
      <w:r w:rsidR="008C4C83" w:rsidRPr="00A80D6D">
        <w:t xml:space="preserve"> </w:t>
      </w:r>
      <w:r w:rsidR="002E3C8D" w:rsidRPr="00A80D6D">
        <w:t>ticket</w:t>
      </w:r>
      <w:r w:rsidR="008C4C83" w:rsidRPr="00A80D6D">
        <w:t xml:space="preserve"> </w:t>
      </w:r>
      <w:r w:rsidR="0051636B" w:rsidRPr="00A80D6D">
        <w:t xml:space="preserve">or ticketless transaction </w:t>
      </w:r>
      <w:r w:rsidR="002E3C8D" w:rsidRPr="00A80D6D">
        <w:t>and</w:t>
      </w:r>
      <w:r w:rsidR="008C4C83" w:rsidRPr="00A80D6D">
        <w:t xml:space="preserve"> </w:t>
      </w:r>
      <w:r w:rsidR="002E3C8D" w:rsidRPr="00A80D6D">
        <w:t>are</w:t>
      </w:r>
      <w:r w:rsidR="008C4C83" w:rsidRPr="00A80D6D">
        <w:t xml:space="preserve"> </w:t>
      </w:r>
      <w:r w:rsidR="002E3C8D" w:rsidRPr="00A80D6D">
        <w:t>played</w:t>
      </w:r>
      <w:r w:rsidR="008C4C83" w:rsidRPr="00A80D6D">
        <w:t xml:space="preserve"> </w:t>
      </w:r>
      <w:r w:rsidR="002E3C8D" w:rsidRPr="00A80D6D">
        <w:t>by</w:t>
      </w:r>
      <w:r w:rsidR="008C4C83" w:rsidRPr="00A80D6D">
        <w:t xml:space="preserve"> </w:t>
      </w:r>
      <w:r w:rsidR="002E3C8D" w:rsidRPr="00A80D6D">
        <w:t>a</w:t>
      </w:r>
      <w:r w:rsidR="008C4C83" w:rsidRPr="00A80D6D">
        <w:t xml:space="preserve"> </w:t>
      </w:r>
      <w:r w:rsidR="002E3C8D" w:rsidRPr="00A80D6D">
        <w:t>player</w:t>
      </w:r>
      <w:r w:rsidR="008C4C83" w:rsidRPr="00A80D6D">
        <w:t xml:space="preserve"> </w:t>
      </w:r>
      <w:r w:rsidR="002E3C8D" w:rsidRPr="00A80D6D">
        <w:t>in</w:t>
      </w:r>
      <w:r w:rsidR="008C4C83" w:rsidRPr="00A80D6D">
        <w:t xml:space="preserve"> </w:t>
      </w:r>
      <w:r w:rsidR="002E3C8D" w:rsidRPr="00A80D6D">
        <w:t>the</w:t>
      </w:r>
      <w:r w:rsidR="008C4C83" w:rsidRPr="00A80D6D">
        <w:t xml:space="preserve"> </w:t>
      </w:r>
      <w:r w:rsidR="002E3C8D" w:rsidRPr="00A80D6D">
        <w:t>game.</w:t>
      </w:r>
    </w:p>
    <w:p w14:paraId="754DA4E6" w14:textId="77777777" w:rsidR="00A57988" w:rsidRDefault="00A57988">
      <w:pPr>
        <w:pStyle w:val="ListParagraph"/>
        <w:rPr>
          <w:ins w:id="6" w:author="Rodrigue, Lisa" w:date="2022-01-31T14:36:00Z"/>
        </w:rPr>
        <w:pPrChange w:id="7" w:author="Rodrigue, Lisa" w:date="2022-01-31T14:36:00Z">
          <w:pPr>
            <w:numPr>
              <w:ilvl w:val="1"/>
              <w:numId w:val="12"/>
            </w:numPr>
            <w:tabs>
              <w:tab w:val="num" w:pos="2160"/>
            </w:tabs>
            <w:ind w:left="2160" w:hanging="720"/>
            <w:jc w:val="both"/>
          </w:pPr>
        </w:pPrChange>
      </w:pPr>
    </w:p>
    <w:p w14:paraId="19E8067D" w14:textId="0EC9042A" w:rsidR="00A57988" w:rsidRPr="00A80D6D" w:rsidRDefault="00A57988" w:rsidP="0051636B">
      <w:pPr>
        <w:numPr>
          <w:ilvl w:val="1"/>
          <w:numId w:val="12"/>
        </w:numPr>
        <w:jc w:val="both"/>
      </w:pPr>
      <w:ins w:id="8" w:author="Rodrigue, Lisa" w:date="2022-01-31T14:37:00Z">
        <w:r>
          <w:t>“</w:t>
        </w:r>
      </w:ins>
      <w:ins w:id="9" w:author="Rodrigue, Lisa" w:date="2022-01-31T14:36:00Z">
        <w:r>
          <w:t>Draw Lottery Game”, or “Draw Game” means a lottery game wherein a player selects numbers out of a la</w:t>
        </w:r>
      </w:ins>
      <w:ins w:id="10" w:author="Rodrigue, Lisa" w:date="2022-01-31T14:37:00Z">
        <w:r>
          <w:t>rger predetermined set or sets of numbers.</w:t>
        </w:r>
      </w:ins>
    </w:p>
    <w:p w14:paraId="6B534747" w14:textId="77777777" w:rsidR="002E3C8D" w:rsidRPr="00A80D6D" w:rsidRDefault="002E3C8D" w:rsidP="008C4C83">
      <w:pPr>
        <w:jc w:val="both"/>
        <w:rPr>
          <w:b/>
        </w:rPr>
      </w:pPr>
    </w:p>
    <w:p w14:paraId="6B534748" w14:textId="4AB42A63" w:rsidR="003A2473" w:rsidRPr="00A80D6D" w:rsidRDefault="00E23135" w:rsidP="004679D9">
      <w:pPr>
        <w:numPr>
          <w:ilvl w:val="1"/>
          <w:numId w:val="12"/>
        </w:numPr>
        <w:jc w:val="both"/>
      </w:pPr>
      <w:r w:rsidRPr="00A80D6D">
        <w:t>“</w:t>
      </w:r>
      <w:r w:rsidR="003A2473" w:rsidRPr="00A80D6D">
        <w:t>Drawing</w:t>
      </w:r>
      <w:r w:rsidRPr="00A80D6D">
        <w:t>”</w:t>
      </w:r>
      <w:r w:rsidR="004679D9" w:rsidRPr="00A80D6D">
        <w:t xml:space="preserve"> </w:t>
      </w:r>
      <w:del w:id="11" w:author="Rodrigue, Lisa" w:date="2022-01-31T14:25:00Z">
        <w:r w:rsidR="006F2157" w:rsidRPr="00A80D6D" w:rsidDel="00EF7F8B">
          <w:delText xml:space="preserve">means to </w:delText>
        </w:r>
      </w:del>
      <w:r w:rsidR="006F2157" w:rsidRPr="00A80D6D">
        <w:t>refer</w:t>
      </w:r>
      <w:ins w:id="12" w:author="Rodrigue, Lisa" w:date="2022-01-31T14:27:00Z">
        <w:r w:rsidR="00EF7F8B">
          <w:t>s</w:t>
        </w:r>
      </w:ins>
      <w:r w:rsidR="006F2157" w:rsidRPr="00A80D6D">
        <w:t xml:space="preserve"> </w:t>
      </w:r>
      <w:r w:rsidR="004679D9" w:rsidRPr="00A80D6D">
        <w:t xml:space="preserve">collectively to the formal draw event for randomly selecting the winning indicia that determine the number of winners for each prize level of the </w:t>
      </w:r>
      <w:r w:rsidR="006F2157" w:rsidRPr="00A80D6D">
        <w:t>Lotto America</w:t>
      </w:r>
      <w:r w:rsidR="004679D9" w:rsidRPr="00A80D6D">
        <w:t xml:space="preserve"> game</w:t>
      </w:r>
      <w:r w:rsidR="006F2157" w:rsidRPr="00A80D6D">
        <w:t>.</w:t>
      </w:r>
      <w:ins w:id="13" w:author="Rodrigue, Lisa" w:date="2022-01-31T14:26:00Z">
        <w:r w:rsidR="00EF7F8B">
          <w:rPr>
            <w:caps/>
          </w:rPr>
          <w:t xml:space="preserve"> </w:t>
        </w:r>
        <w:r w:rsidR="00EF7F8B">
          <w:t>A Lotto America drawing</w:t>
        </w:r>
      </w:ins>
      <w:ins w:id="14" w:author="Rodrigue, Lisa" w:date="2022-01-31T14:27:00Z">
        <w:r w:rsidR="00EF7F8B">
          <w:t xml:space="preserve"> shall determine the</w:t>
        </w:r>
      </w:ins>
      <w:ins w:id="15" w:author="Rodrigue, Lisa" w:date="2022-01-31T14:28:00Z">
        <w:r w:rsidR="00EF7F8B">
          <w:t xml:space="preserve"> </w:t>
        </w:r>
      </w:ins>
      <w:del w:id="16" w:author="Rodrigue, Lisa" w:date="2022-01-31T14:25:00Z">
        <w:r w:rsidR="00C51997" w:rsidRPr="00A80D6D" w:rsidDel="00EF7F8B">
          <w:delText xml:space="preserve">  </w:delText>
        </w:r>
      </w:del>
      <w:ins w:id="17" w:author="Rodrigue, Lisa" w:date="2022-01-31T14:28:00Z">
        <w:r w:rsidR="00EF7F8B">
          <w:t>w</w:t>
        </w:r>
      </w:ins>
      <w:del w:id="18" w:author="Rodrigue, Lisa" w:date="2022-01-31T14:28:00Z">
        <w:r w:rsidR="004679D9" w:rsidRPr="00A80D6D" w:rsidDel="00EF7F8B">
          <w:delText>W</w:delText>
        </w:r>
      </w:del>
      <w:r w:rsidR="004679D9" w:rsidRPr="00A80D6D">
        <w:t xml:space="preserve">inning indicia </w:t>
      </w:r>
      <w:del w:id="19" w:author="Rodrigue, Lisa" w:date="2022-01-31T14:28:00Z">
        <w:r w:rsidR="004679D9" w:rsidRPr="00A80D6D" w:rsidDel="00EF7F8B">
          <w:delText xml:space="preserve">include the Winning Numbers </w:delText>
        </w:r>
      </w:del>
      <w:r w:rsidR="004679D9" w:rsidRPr="00A80D6D">
        <w:t xml:space="preserve">for the </w:t>
      </w:r>
      <w:r w:rsidR="006F2157" w:rsidRPr="00A80D6D">
        <w:t>Lotto America</w:t>
      </w:r>
      <w:r w:rsidR="004679D9" w:rsidRPr="00A80D6D">
        <w:t xml:space="preserve"> game</w:t>
      </w:r>
      <w:ins w:id="20" w:author="Rodrigue, Lisa" w:date="2022-01-31T14:28:00Z">
        <w:r w:rsidR="00EF7F8B">
          <w:t xml:space="preserve"> and the All Star Bonus </w:t>
        </w:r>
      </w:ins>
      <w:ins w:id="21" w:author="Rodrigue, Lisa" w:date="2022-02-01T14:15:00Z">
        <w:r w:rsidR="002108E7">
          <w:t>M</w:t>
        </w:r>
      </w:ins>
      <w:ins w:id="22" w:author="Rodrigue, Lisa" w:date="2022-01-31T14:28:00Z">
        <w:r w:rsidR="00EF7F8B">
          <w:t>ultiplier</w:t>
        </w:r>
      </w:ins>
      <w:r w:rsidR="004679D9" w:rsidRPr="00A80D6D">
        <w:t>.</w:t>
      </w:r>
    </w:p>
    <w:p w14:paraId="6B534749" w14:textId="77777777" w:rsidR="00BA1921" w:rsidRPr="00A80D6D" w:rsidRDefault="00BA1921" w:rsidP="008C4C83">
      <w:pPr>
        <w:ind w:left="1440" w:hanging="720"/>
        <w:jc w:val="both"/>
      </w:pPr>
    </w:p>
    <w:p w14:paraId="6B53474A" w14:textId="77777777" w:rsidR="00BA1921" w:rsidRPr="00A80D6D" w:rsidRDefault="00E23135" w:rsidP="008C4C83">
      <w:pPr>
        <w:numPr>
          <w:ilvl w:val="1"/>
          <w:numId w:val="12"/>
        </w:numPr>
        <w:tabs>
          <w:tab w:val="left" w:pos="720"/>
          <w:tab w:val="left" w:pos="2160"/>
          <w:tab w:val="left" w:pos="2880"/>
          <w:tab w:val="left" w:pos="3600"/>
        </w:tabs>
        <w:jc w:val="both"/>
      </w:pPr>
      <w:r w:rsidRPr="00A80D6D">
        <w:t>“</w:t>
      </w:r>
      <w:r w:rsidR="00BA1921" w:rsidRPr="00A80D6D">
        <w:t>Executive</w:t>
      </w:r>
      <w:r w:rsidR="008C4C83" w:rsidRPr="00A80D6D">
        <w:t xml:space="preserve"> </w:t>
      </w:r>
      <w:r w:rsidR="00BA1921" w:rsidRPr="00A80D6D">
        <w:t>Director</w:t>
      </w:r>
      <w:r w:rsidRPr="00A80D6D">
        <w:t>”</w:t>
      </w:r>
      <w:r w:rsidR="008C4C83" w:rsidRPr="00A80D6D">
        <w:t xml:space="preserve"> </w:t>
      </w:r>
      <w:r w:rsidR="00BA1921" w:rsidRPr="00A80D6D">
        <w:t>means</w:t>
      </w:r>
      <w:r w:rsidR="008C4C83" w:rsidRPr="00A80D6D">
        <w:t xml:space="preserve"> </w:t>
      </w:r>
      <w:r w:rsidR="00BA1921" w:rsidRPr="00A80D6D">
        <w:t>the</w:t>
      </w:r>
      <w:r w:rsidR="008C4C83" w:rsidRPr="00A80D6D">
        <w:t xml:space="preserve"> </w:t>
      </w:r>
      <w:r w:rsidR="00BA1921" w:rsidRPr="00A80D6D">
        <w:t>Director</w:t>
      </w:r>
      <w:r w:rsidR="008C4C83" w:rsidRPr="00A80D6D">
        <w:t xml:space="preserve"> </w:t>
      </w:r>
      <w:r w:rsidR="00BA1921" w:rsidRPr="00A80D6D">
        <w:t>of</w:t>
      </w:r>
      <w:r w:rsidR="008C4C83" w:rsidRPr="00A80D6D">
        <w:t xml:space="preserve"> </w:t>
      </w:r>
      <w:r w:rsidR="00BA1921" w:rsidRPr="00A80D6D">
        <w:t>BABLO</w:t>
      </w:r>
      <w:r w:rsidR="008C4C83" w:rsidRPr="00A80D6D">
        <w:t xml:space="preserve"> </w:t>
      </w:r>
      <w:r w:rsidR="00BA1921" w:rsidRPr="00A80D6D">
        <w:t>appointed</w:t>
      </w:r>
      <w:r w:rsidR="008C4C83" w:rsidRPr="00A80D6D">
        <w:t xml:space="preserve"> </w:t>
      </w:r>
      <w:r w:rsidR="00BA1921" w:rsidRPr="00A80D6D">
        <w:t>by</w:t>
      </w:r>
      <w:r w:rsidR="008C4C83" w:rsidRPr="00A80D6D">
        <w:t xml:space="preserve"> </w:t>
      </w:r>
      <w:r w:rsidR="00BA1921" w:rsidRPr="00A80D6D">
        <w:t>the</w:t>
      </w:r>
      <w:r w:rsidR="008C4C83" w:rsidRPr="00A80D6D">
        <w:t xml:space="preserve"> </w:t>
      </w:r>
      <w:r w:rsidR="00BA1921" w:rsidRPr="00A80D6D">
        <w:t>Commissioner</w:t>
      </w:r>
      <w:r w:rsidR="008C4C83" w:rsidRPr="00A80D6D">
        <w:t xml:space="preserve"> </w:t>
      </w:r>
      <w:r w:rsidR="00BA1921" w:rsidRPr="00A80D6D">
        <w:t>of</w:t>
      </w:r>
      <w:r w:rsidR="008C4C83" w:rsidRPr="00A80D6D">
        <w:t xml:space="preserve"> </w:t>
      </w:r>
      <w:r w:rsidR="00BA1921" w:rsidRPr="00A80D6D">
        <w:t>the</w:t>
      </w:r>
      <w:r w:rsidR="008C4C83" w:rsidRPr="00A80D6D">
        <w:t xml:space="preserve"> </w:t>
      </w:r>
      <w:r w:rsidR="00BA1921" w:rsidRPr="00A80D6D">
        <w:t>Department</w:t>
      </w:r>
      <w:r w:rsidR="008C4C83" w:rsidRPr="00A80D6D">
        <w:t xml:space="preserve"> </w:t>
      </w:r>
      <w:r w:rsidR="00BA1921" w:rsidRPr="00A80D6D">
        <w:t>of</w:t>
      </w:r>
      <w:r w:rsidR="008C4C83" w:rsidRPr="00A80D6D">
        <w:t xml:space="preserve"> </w:t>
      </w:r>
      <w:r w:rsidR="00BA1921" w:rsidRPr="00A80D6D">
        <w:t>Administrative</w:t>
      </w:r>
      <w:r w:rsidR="008C4C83" w:rsidRPr="00A80D6D">
        <w:t xml:space="preserve"> </w:t>
      </w:r>
      <w:r w:rsidR="00BA1921" w:rsidRPr="00A80D6D">
        <w:t>and</w:t>
      </w:r>
      <w:r w:rsidR="008C4C83" w:rsidRPr="00A80D6D">
        <w:t xml:space="preserve"> </w:t>
      </w:r>
      <w:r w:rsidR="00BA1921" w:rsidRPr="00A80D6D">
        <w:t>Financial</w:t>
      </w:r>
      <w:r w:rsidR="008C4C83" w:rsidRPr="00A80D6D">
        <w:t xml:space="preserve"> </w:t>
      </w:r>
      <w:r w:rsidR="00BA1921" w:rsidRPr="00A80D6D">
        <w:t>Services.</w:t>
      </w:r>
    </w:p>
    <w:p w14:paraId="6B53474B" w14:textId="77777777" w:rsidR="006F2157" w:rsidRPr="00A80D6D" w:rsidRDefault="006F2157" w:rsidP="006F2157">
      <w:pPr>
        <w:tabs>
          <w:tab w:val="left" w:pos="720"/>
          <w:tab w:val="left" w:pos="2160"/>
          <w:tab w:val="left" w:pos="2880"/>
          <w:tab w:val="left" w:pos="3600"/>
        </w:tabs>
        <w:ind w:left="1440"/>
        <w:jc w:val="both"/>
      </w:pPr>
    </w:p>
    <w:p w14:paraId="6B53474C" w14:textId="18055BE3" w:rsidR="006F2157" w:rsidRPr="00A80D6D" w:rsidRDefault="006F2157" w:rsidP="006F2157">
      <w:pPr>
        <w:numPr>
          <w:ilvl w:val="1"/>
          <w:numId w:val="12"/>
        </w:numPr>
        <w:jc w:val="both"/>
        <w:rPr>
          <w:color w:val="000000"/>
        </w:rPr>
      </w:pPr>
      <w:r w:rsidRPr="00A80D6D">
        <w:t>“Game ticket” or “</w:t>
      </w:r>
      <w:r w:rsidRPr="00A80D6D">
        <w:rPr>
          <w:color w:val="000000"/>
        </w:rPr>
        <w:t xml:space="preserve">ticket” means an acceptable evidence of </w:t>
      </w:r>
      <w:ins w:id="23" w:author="Rodrigue, Lisa" w:date="2022-01-31T14:29:00Z">
        <w:r w:rsidR="00EF7F8B">
          <w:rPr>
            <w:color w:val="000000"/>
          </w:rPr>
          <w:t>P</w:t>
        </w:r>
      </w:ins>
      <w:del w:id="24" w:author="Rodrigue, Lisa" w:date="2022-01-31T14:29:00Z">
        <w:r w:rsidRPr="00A80D6D" w:rsidDel="00EF7F8B">
          <w:rPr>
            <w:color w:val="000000"/>
          </w:rPr>
          <w:delText>p</w:delText>
        </w:r>
      </w:del>
      <w:r w:rsidRPr="00A80D6D">
        <w:rPr>
          <w:color w:val="000000"/>
        </w:rPr>
        <w:t>lay, which is a ticket produced in a manner that meets the specifications defined in the rules of each Selling</w:t>
      </w:r>
      <w:r w:rsidRPr="00A80D6D">
        <w:t xml:space="preserve"> </w:t>
      </w:r>
      <w:r w:rsidRPr="00A80D6D">
        <w:rPr>
          <w:color w:val="000000"/>
        </w:rPr>
        <w:t>Lottery and Section 7.0 of these rules (</w:t>
      </w:r>
      <w:r w:rsidR="0014729E" w:rsidRPr="00A80D6D">
        <w:rPr>
          <w:color w:val="000000"/>
        </w:rPr>
        <w:t>Play</w:t>
      </w:r>
      <w:r w:rsidRPr="00A80D6D">
        <w:rPr>
          <w:color w:val="000000"/>
        </w:rPr>
        <w:t xml:space="preserve"> Validation) and is a physical representation of the </w:t>
      </w:r>
      <w:r w:rsidR="002B1E35" w:rsidRPr="00A80D6D">
        <w:rPr>
          <w:color w:val="000000"/>
        </w:rPr>
        <w:t>P</w:t>
      </w:r>
      <w:r w:rsidRPr="00A80D6D">
        <w:rPr>
          <w:color w:val="000000"/>
        </w:rPr>
        <w:t xml:space="preserve">lay or </w:t>
      </w:r>
      <w:r w:rsidR="002B1E35" w:rsidRPr="00A80D6D">
        <w:rPr>
          <w:color w:val="000000"/>
        </w:rPr>
        <w:t>P</w:t>
      </w:r>
      <w:r w:rsidRPr="00A80D6D">
        <w:rPr>
          <w:color w:val="000000"/>
        </w:rPr>
        <w:t xml:space="preserve">lays sold to the player or is a properly and validly registered ticketless transaction </w:t>
      </w:r>
      <w:r w:rsidR="002B1E35" w:rsidRPr="00A80D6D">
        <w:rPr>
          <w:color w:val="000000"/>
        </w:rPr>
        <w:t>P</w:t>
      </w:r>
      <w:r w:rsidRPr="00A80D6D">
        <w:rPr>
          <w:color w:val="000000"/>
        </w:rPr>
        <w:t>lay.</w:t>
      </w:r>
    </w:p>
    <w:p w14:paraId="6B53474D" w14:textId="77777777" w:rsidR="00D07809" w:rsidRPr="00A80D6D" w:rsidRDefault="00D07809" w:rsidP="005C7BAF">
      <w:pPr>
        <w:pStyle w:val="ListParagraph"/>
      </w:pPr>
    </w:p>
    <w:p w14:paraId="6B53474E" w14:textId="7CA426AC" w:rsidR="00D07809" w:rsidRDefault="00D07809" w:rsidP="008C4C83">
      <w:pPr>
        <w:numPr>
          <w:ilvl w:val="1"/>
          <w:numId w:val="12"/>
        </w:numPr>
        <w:jc w:val="both"/>
        <w:rPr>
          <w:ins w:id="25" w:author="Rodrigue, Lisa" w:date="2022-01-31T14:40:00Z"/>
        </w:rPr>
      </w:pPr>
      <w:r w:rsidRPr="00A80D6D">
        <w:t xml:space="preserve">“Grand Prize” </w:t>
      </w:r>
      <w:ins w:id="26" w:author="Rodrigue, Lisa" w:date="2022-01-31T14:33:00Z">
        <w:r w:rsidR="00A57988">
          <w:t xml:space="preserve">shall refer to </w:t>
        </w:r>
      </w:ins>
      <w:del w:id="27" w:author="Rodrigue, Lisa" w:date="2022-01-31T14:33:00Z">
        <w:r w:rsidR="006F2157" w:rsidRPr="00A80D6D" w:rsidDel="00A57988">
          <w:delText>means</w:delText>
        </w:r>
      </w:del>
      <w:del w:id="28" w:author="Rodrigue, Lisa" w:date="2022-02-14T14:18:00Z">
        <w:r w:rsidRPr="00A80D6D" w:rsidDel="00A93D58">
          <w:delText xml:space="preserve"> </w:delText>
        </w:r>
      </w:del>
      <w:r w:rsidRPr="00A80D6D">
        <w:t xml:space="preserve">the top prize in the </w:t>
      </w:r>
      <w:r w:rsidR="00617868" w:rsidRPr="00A80D6D">
        <w:t>Lotto America</w:t>
      </w:r>
      <w:r w:rsidRPr="00A80D6D">
        <w:t xml:space="preserve"> game.</w:t>
      </w:r>
    </w:p>
    <w:p w14:paraId="1CF35F54" w14:textId="77777777" w:rsidR="00332B51" w:rsidRDefault="00332B51">
      <w:pPr>
        <w:pStyle w:val="ListParagraph"/>
        <w:rPr>
          <w:ins w:id="29" w:author="Rodrigue, Lisa" w:date="2022-01-31T14:40:00Z"/>
        </w:rPr>
        <w:pPrChange w:id="30" w:author="Rodrigue, Lisa" w:date="2022-01-31T14:40:00Z">
          <w:pPr>
            <w:numPr>
              <w:ilvl w:val="1"/>
              <w:numId w:val="12"/>
            </w:numPr>
            <w:tabs>
              <w:tab w:val="num" w:pos="2160"/>
            </w:tabs>
            <w:ind w:left="2160" w:hanging="720"/>
            <w:jc w:val="both"/>
          </w:pPr>
        </w:pPrChange>
      </w:pPr>
    </w:p>
    <w:p w14:paraId="406C7C8F" w14:textId="5C081F86" w:rsidR="00332B51" w:rsidRDefault="00332B51" w:rsidP="008C4C83">
      <w:pPr>
        <w:numPr>
          <w:ilvl w:val="1"/>
          <w:numId w:val="12"/>
        </w:numPr>
        <w:jc w:val="both"/>
        <w:rPr>
          <w:ins w:id="31" w:author="Rodrigue, Lisa" w:date="2022-01-31T14:47:00Z"/>
        </w:rPr>
      </w:pPr>
      <w:ins w:id="32" w:author="Rodrigue, Lisa" w:date="2022-01-31T14:40:00Z">
        <w:r>
          <w:t>“Licensee Lottery” sha</w:t>
        </w:r>
      </w:ins>
      <w:ins w:id="33" w:author="Rodrigue, Lisa" w:date="2022-01-31T14:41:00Z">
        <w:r>
          <w:t>ll mean a state lottery or lotter</w:t>
        </w:r>
      </w:ins>
      <w:ins w:id="34" w:author="Rodrigue, Lisa" w:date="2022-02-01T14:14:00Z">
        <w:r w:rsidR="002108E7">
          <w:t>y</w:t>
        </w:r>
      </w:ins>
      <w:ins w:id="35" w:author="Rodrigue, Lisa" w:date="2022-01-31T14:41:00Z">
        <w:r>
          <w:t xml:space="preserve"> of a governmental unit, po</w:t>
        </w:r>
      </w:ins>
      <w:ins w:id="36" w:author="Rodrigue, Lisa" w:date="2022-02-14T14:18:00Z">
        <w:r w:rsidR="00A93D58">
          <w:t>l</w:t>
        </w:r>
      </w:ins>
      <w:ins w:id="37" w:author="Rodrigue, Lisa" w:date="2022-01-31T14:41:00Z">
        <w:r>
          <w:t>itical subdivision or entity thereof that is not a Party Lottery but has agreed to comply with all applicable MUSL and Product Group requirements and has been authorized b</w:t>
        </w:r>
      </w:ins>
      <w:ins w:id="38" w:author="Rodrigue, Lisa" w:date="2022-01-31T14:42:00Z">
        <w:r>
          <w:t>y the MUSL and by the Lotto America Product Group to sell the Lotto America game.</w:t>
        </w:r>
      </w:ins>
    </w:p>
    <w:p w14:paraId="78C23065" w14:textId="77777777" w:rsidR="00332B51" w:rsidRDefault="00332B51">
      <w:pPr>
        <w:pStyle w:val="ListParagraph"/>
        <w:rPr>
          <w:ins w:id="39" w:author="Rodrigue, Lisa" w:date="2022-01-31T14:47:00Z"/>
        </w:rPr>
        <w:pPrChange w:id="40" w:author="Rodrigue, Lisa" w:date="2022-01-31T14:47:00Z">
          <w:pPr>
            <w:numPr>
              <w:ilvl w:val="1"/>
              <w:numId w:val="12"/>
            </w:numPr>
            <w:tabs>
              <w:tab w:val="num" w:pos="2160"/>
            </w:tabs>
            <w:ind w:left="2160" w:hanging="720"/>
            <w:jc w:val="both"/>
          </w:pPr>
        </w:pPrChange>
      </w:pPr>
    </w:p>
    <w:p w14:paraId="3A6967DC" w14:textId="6FB9652B" w:rsidR="00332B51" w:rsidRPr="00A80D6D" w:rsidRDefault="00332B51" w:rsidP="008C4C83">
      <w:pPr>
        <w:numPr>
          <w:ilvl w:val="1"/>
          <w:numId w:val="12"/>
        </w:numPr>
        <w:jc w:val="both"/>
      </w:pPr>
      <w:ins w:id="41" w:author="Rodrigue, Lisa" w:date="2022-01-31T14:47:00Z">
        <w:r w:rsidRPr="00A80D6D">
          <w:t xml:space="preserve">“Lotto America Play” </w:t>
        </w:r>
        <w:r>
          <w:t>shall refer to</w:t>
        </w:r>
        <w:r w:rsidRPr="00A80D6D">
          <w:t xml:space="preserve"> Plays purchased as part of the Lotto America game, but shall not include All Star Bonus Multiplier P</w:t>
        </w:r>
        <w:r>
          <w:t>lays.</w:t>
        </w:r>
      </w:ins>
    </w:p>
    <w:p w14:paraId="6B53474F" w14:textId="77777777" w:rsidR="006F2157" w:rsidRPr="00A80D6D" w:rsidRDefault="006F2157" w:rsidP="006F2157">
      <w:pPr>
        <w:jc w:val="both"/>
      </w:pPr>
    </w:p>
    <w:p w14:paraId="6B534750" w14:textId="38D63BC1" w:rsidR="006F2157" w:rsidRPr="00A80D6D" w:rsidRDefault="006F2157" w:rsidP="006F2157">
      <w:pPr>
        <w:numPr>
          <w:ilvl w:val="1"/>
          <w:numId w:val="12"/>
        </w:numPr>
        <w:jc w:val="both"/>
        <w:rPr>
          <w:iCs/>
        </w:rPr>
      </w:pPr>
      <w:r w:rsidRPr="00A80D6D">
        <w:rPr>
          <w:iCs/>
        </w:rPr>
        <w:t>“</w:t>
      </w:r>
      <w:ins w:id="42" w:author="Rodrigue, Lisa" w:date="2022-01-31T14:33:00Z">
        <w:r w:rsidR="00A57988">
          <w:rPr>
            <w:iCs/>
          </w:rPr>
          <w:t xml:space="preserve">Maine </w:t>
        </w:r>
      </w:ins>
      <w:r w:rsidRPr="00A80D6D">
        <w:rPr>
          <w:iCs/>
        </w:rPr>
        <w:t>Lottery” or “the Lottery” means</w:t>
      </w:r>
      <w:ins w:id="43" w:author="Rodrigue, Lisa" w:date="2022-02-01T14:16:00Z">
        <w:r w:rsidR="002108E7">
          <w:rPr>
            <w:iCs/>
          </w:rPr>
          <w:t xml:space="preserve"> the</w:t>
        </w:r>
      </w:ins>
      <w:r w:rsidRPr="00A80D6D">
        <w:rPr>
          <w:iCs/>
        </w:rPr>
        <w:t xml:space="preserve"> B</w:t>
      </w:r>
      <w:ins w:id="44" w:author="Rodrigue, Lisa" w:date="2022-01-31T14:34:00Z">
        <w:r w:rsidR="00A57988">
          <w:rPr>
            <w:iCs/>
          </w:rPr>
          <w:t>ureau of Alcoholic Beverages and Lottery Operation</w:t>
        </w:r>
      </w:ins>
      <w:ins w:id="45" w:author="Rodrigue, Lisa" w:date="2022-02-01T16:22:00Z">
        <w:r w:rsidR="00AB6490">
          <w:rPr>
            <w:iCs/>
          </w:rPr>
          <w:t>s</w:t>
        </w:r>
      </w:ins>
      <w:del w:id="46" w:author="Rodrigue, Lisa" w:date="2022-01-31T14:33:00Z">
        <w:r w:rsidRPr="00A80D6D" w:rsidDel="00A57988">
          <w:rPr>
            <w:iCs/>
          </w:rPr>
          <w:delText>ABLO</w:delText>
        </w:r>
      </w:del>
      <w:r w:rsidRPr="00A80D6D">
        <w:rPr>
          <w:iCs/>
        </w:rPr>
        <w:t>.</w:t>
      </w:r>
    </w:p>
    <w:p w14:paraId="6B534751" w14:textId="77777777" w:rsidR="006F2157" w:rsidRPr="00A80D6D" w:rsidRDefault="006F2157" w:rsidP="006F2157">
      <w:pPr>
        <w:jc w:val="both"/>
      </w:pPr>
    </w:p>
    <w:p w14:paraId="6B534752" w14:textId="2D4D265D" w:rsidR="006F2157" w:rsidRPr="00A80D6D" w:rsidDel="00D273A8" w:rsidRDefault="006F2157" w:rsidP="006F2157">
      <w:pPr>
        <w:numPr>
          <w:ilvl w:val="1"/>
          <w:numId w:val="12"/>
        </w:numPr>
        <w:jc w:val="both"/>
        <w:rPr>
          <w:del w:id="47" w:author="Boardman, Michael" w:date="2022-02-11T14:45:00Z"/>
        </w:rPr>
      </w:pPr>
      <w:del w:id="48" w:author="Boardman, Michael" w:date="2022-02-11T14:45:00Z">
        <w:r w:rsidRPr="00A80D6D" w:rsidDel="00D273A8">
          <w:delText>“Lotto America Play” means Plays purchased as part of the Lotto America game, but shall not include All Star Bonus Multiplier Plays.</w:delText>
        </w:r>
      </w:del>
    </w:p>
    <w:p w14:paraId="6B534753" w14:textId="77777777" w:rsidR="003070AD" w:rsidRPr="00A80D6D" w:rsidRDefault="003070AD" w:rsidP="008C4C83">
      <w:pPr>
        <w:jc w:val="both"/>
        <w:rPr>
          <w:iCs/>
          <w:color w:val="000000"/>
        </w:rPr>
      </w:pPr>
    </w:p>
    <w:p w14:paraId="6B534754" w14:textId="77777777" w:rsidR="007E5387" w:rsidRPr="00A80D6D" w:rsidRDefault="00E23135" w:rsidP="008C4C83">
      <w:pPr>
        <w:numPr>
          <w:ilvl w:val="1"/>
          <w:numId w:val="12"/>
        </w:numPr>
        <w:jc w:val="both"/>
      </w:pPr>
      <w:r w:rsidRPr="00A80D6D">
        <w:lastRenderedPageBreak/>
        <w:t>“</w:t>
      </w:r>
      <w:r w:rsidR="003A2473" w:rsidRPr="00A80D6D">
        <w:t>MUSL</w:t>
      </w:r>
      <w:r w:rsidRPr="00A80D6D">
        <w:t>”</w:t>
      </w:r>
      <w:r w:rsidR="008C4C83" w:rsidRPr="00A80D6D">
        <w:t xml:space="preserve"> </w:t>
      </w:r>
      <w:r w:rsidR="003A2473" w:rsidRPr="00A80D6D">
        <w:t>means</w:t>
      </w:r>
      <w:r w:rsidR="008C4C83" w:rsidRPr="00A80D6D">
        <w:t xml:space="preserve"> </w:t>
      </w:r>
      <w:r w:rsidR="003A2473" w:rsidRPr="00A80D6D">
        <w:t>the</w:t>
      </w:r>
      <w:r w:rsidR="008C4C83" w:rsidRPr="00A80D6D">
        <w:t xml:space="preserve"> </w:t>
      </w:r>
      <w:r w:rsidR="003A2473" w:rsidRPr="00A80D6D">
        <w:t>Multi-State</w:t>
      </w:r>
      <w:r w:rsidR="008C4C83" w:rsidRPr="00A80D6D">
        <w:t xml:space="preserve"> </w:t>
      </w:r>
      <w:r w:rsidR="003A2473" w:rsidRPr="00A80D6D">
        <w:t>Lottery</w:t>
      </w:r>
      <w:r w:rsidR="008C4C83" w:rsidRPr="00A80D6D">
        <w:t xml:space="preserve"> </w:t>
      </w:r>
      <w:r w:rsidR="003A2473" w:rsidRPr="00A80D6D">
        <w:t>Association,</w:t>
      </w:r>
      <w:r w:rsidR="008C4C83" w:rsidRPr="00A80D6D">
        <w:t xml:space="preserve"> </w:t>
      </w:r>
      <w:r w:rsidR="003A2473" w:rsidRPr="00A80D6D">
        <w:t>a</w:t>
      </w:r>
      <w:r w:rsidR="008C4C83" w:rsidRPr="00A80D6D">
        <w:t xml:space="preserve"> </w:t>
      </w:r>
      <w:r w:rsidR="003A2473" w:rsidRPr="00A80D6D">
        <w:t>government-benefit</w:t>
      </w:r>
      <w:r w:rsidR="008C4C83" w:rsidRPr="00A80D6D">
        <w:t xml:space="preserve"> </w:t>
      </w:r>
      <w:r w:rsidR="003A2473" w:rsidRPr="00A80D6D">
        <w:t>association</w:t>
      </w:r>
      <w:r w:rsidR="008C4C83" w:rsidRPr="00A80D6D">
        <w:t xml:space="preserve"> </w:t>
      </w:r>
      <w:r w:rsidR="003A2473" w:rsidRPr="00A80D6D">
        <w:t>wholly</w:t>
      </w:r>
      <w:r w:rsidR="008C4C83" w:rsidRPr="00A80D6D">
        <w:t xml:space="preserve"> </w:t>
      </w:r>
      <w:r w:rsidR="003A2473" w:rsidRPr="00A80D6D">
        <w:t>owned</w:t>
      </w:r>
      <w:r w:rsidR="008C4C83" w:rsidRPr="00A80D6D">
        <w:t xml:space="preserve"> </w:t>
      </w:r>
      <w:r w:rsidR="003A2473" w:rsidRPr="00A80D6D">
        <w:t>and</w:t>
      </w:r>
      <w:r w:rsidR="008C4C83" w:rsidRPr="00A80D6D">
        <w:t xml:space="preserve"> </w:t>
      </w:r>
      <w:r w:rsidR="003A2473" w:rsidRPr="00A80D6D">
        <w:t>operated</w:t>
      </w:r>
      <w:r w:rsidR="008C4C83" w:rsidRPr="00A80D6D">
        <w:t xml:space="preserve"> </w:t>
      </w:r>
      <w:r w:rsidR="003A2473" w:rsidRPr="00A80D6D">
        <w:t>by</w:t>
      </w:r>
      <w:r w:rsidR="008C4C83" w:rsidRPr="00A80D6D">
        <w:t xml:space="preserve"> </w:t>
      </w:r>
      <w:r w:rsidR="003A2473" w:rsidRPr="00A80D6D">
        <w:t>the</w:t>
      </w:r>
      <w:r w:rsidR="008C4C83" w:rsidRPr="00A80D6D">
        <w:t xml:space="preserve"> </w:t>
      </w:r>
      <w:r w:rsidR="003A2473" w:rsidRPr="00A80D6D">
        <w:t>Party</w:t>
      </w:r>
      <w:r w:rsidR="008C4C83" w:rsidRPr="00A80D6D">
        <w:t xml:space="preserve"> </w:t>
      </w:r>
      <w:r w:rsidR="003A2473" w:rsidRPr="00A80D6D">
        <w:t>Lotteries.</w:t>
      </w:r>
    </w:p>
    <w:p w14:paraId="6B534755" w14:textId="77777777" w:rsidR="00D07809" w:rsidRPr="00A80D6D" w:rsidRDefault="00D07809" w:rsidP="005C7BAF">
      <w:pPr>
        <w:pStyle w:val="ListParagraph"/>
      </w:pPr>
    </w:p>
    <w:p w14:paraId="6B534756" w14:textId="5ADF4370" w:rsidR="00D07809" w:rsidRPr="00A80D6D" w:rsidRDefault="00D07809" w:rsidP="00D07809">
      <w:pPr>
        <w:numPr>
          <w:ilvl w:val="1"/>
          <w:numId w:val="12"/>
        </w:numPr>
        <w:jc w:val="both"/>
      </w:pPr>
      <w:r w:rsidRPr="00A80D6D">
        <w:t xml:space="preserve">“MUSL Annuity Factor” </w:t>
      </w:r>
      <w:ins w:id="49" w:author="Rodrigue, Lisa" w:date="2022-01-31T14:34:00Z">
        <w:r w:rsidR="00A57988">
          <w:t xml:space="preserve">shall </w:t>
        </w:r>
      </w:ins>
      <w:r w:rsidRPr="00A80D6D">
        <w:t>mean</w:t>
      </w:r>
      <w:del w:id="50" w:author="Rodrigue, Lisa" w:date="2022-01-31T14:35:00Z">
        <w:r w:rsidR="00EE75F5" w:rsidRPr="00A80D6D" w:rsidDel="00A57988">
          <w:delText>s</w:delText>
        </w:r>
      </w:del>
      <w:r w:rsidRPr="00A80D6D">
        <w:t xml:space="preserve"> the annuity factor as determined by the MUSL central office through a method approved by the MUSL Finance and Audit Committee and which is used as described in these </w:t>
      </w:r>
      <w:r w:rsidR="00C51997" w:rsidRPr="00A80D6D">
        <w:t>r</w:t>
      </w:r>
      <w:r w:rsidRPr="00A80D6D">
        <w:t>ules</w:t>
      </w:r>
    </w:p>
    <w:p w14:paraId="6B534757" w14:textId="77777777" w:rsidR="007E5387" w:rsidRPr="00A80D6D" w:rsidRDefault="007E5387" w:rsidP="008C4C83">
      <w:pPr>
        <w:jc w:val="both"/>
        <w:rPr>
          <w:b/>
        </w:rPr>
      </w:pPr>
    </w:p>
    <w:p w14:paraId="6B534758" w14:textId="77777777" w:rsidR="00CF1501" w:rsidRPr="00A80D6D" w:rsidRDefault="00E23135" w:rsidP="008C4C83">
      <w:pPr>
        <w:numPr>
          <w:ilvl w:val="1"/>
          <w:numId w:val="12"/>
        </w:numPr>
        <w:jc w:val="both"/>
      </w:pPr>
      <w:r w:rsidRPr="00A80D6D">
        <w:t>“</w:t>
      </w:r>
      <w:r w:rsidR="003A2473" w:rsidRPr="00A80D6D">
        <w:t>MUSL</w:t>
      </w:r>
      <w:r w:rsidR="008C4C83" w:rsidRPr="00A80D6D">
        <w:t xml:space="preserve"> </w:t>
      </w:r>
      <w:r w:rsidR="003A2473" w:rsidRPr="00A80D6D">
        <w:t>Board</w:t>
      </w:r>
      <w:r w:rsidRPr="00A80D6D">
        <w:t>”</w:t>
      </w:r>
      <w:r w:rsidR="008C4C83" w:rsidRPr="00A80D6D">
        <w:t xml:space="preserve"> </w:t>
      </w:r>
      <w:r w:rsidR="003A2473" w:rsidRPr="00A80D6D">
        <w:t>means</w:t>
      </w:r>
      <w:r w:rsidR="008C4C83" w:rsidRPr="00A80D6D">
        <w:t xml:space="preserve"> </w:t>
      </w:r>
      <w:r w:rsidR="003A2473" w:rsidRPr="00A80D6D">
        <w:t>the</w:t>
      </w:r>
      <w:r w:rsidR="008C4C83" w:rsidRPr="00A80D6D">
        <w:t xml:space="preserve"> </w:t>
      </w:r>
      <w:r w:rsidR="003A2473" w:rsidRPr="00A80D6D">
        <w:t>governing</w:t>
      </w:r>
      <w:r w:rsidR="008C4C83" w:rsidRPr="00A80D6D">
        <w:t xml:space="preserve"> </w:t>
      </w:r>
      <w:r w:rsidR="003A2473" w:rsidRPr="00A80D6D">
        <w:t>body</w:t>
      </w:r>
      <w:r w:rsidR="008C4C83" w:rsidRPr="00A80D6D">
        <w:t xml:space="preserve"> </w:t>
      </w:r>
      <w:r w:rsidR="003A2473" w:rsidRPr="00A80D6D">
        <w:t>of</w:t>
      </w:r>
      <w:r w:rsidR="008C4C83" w:rsidRPr="00A80D6D">
        <w:t xml:space="preserve"> </w:t>
      </w:r>
      <w:r w:rsidR="003A2473" w:rsidRPr="00A80D6D">
        <w:t>the</w:t>
      </w:r>
      <w:r w:rsidR="008C4C83" w:rsidRPr="00A80D6D">
        <w:t xml:space="preserve"> </w:t>
      </w:r>
      <w:r w:rsidR="003A2473" w:rsidRPr="00A80D6D">
        <w:t>MUSL</w:t>
      </w:r>
      <w:r w:rsidR="00D07809" w:rsidRPr="00A80D6D">
        <w:t>,</w:t>
      </w:r>
      <w:r w:rsidR="008C4C83" w:rsidRPr="00A80D6D">
        <w:t xml:space="preserve"> </w:t>
      </w:r>
      <w:r w:rsidR="003A2473" w:rsidRPr="00A80D6D">
        <w:t>which</w:t>
      </w:r>
      <w:r w:rsidR="008C4C83" w:rsidRPr="00A80D6D">
        <w:t xml:space="preserve"> </w:t>
      </w:r>
      <w:r w:rsidR="003A2473" w:rsidRPr="00A80D6D">
        <w:t>is</w:t>
      </w:r>
      <w:r w:rsidR="008C4C83" w:rsidRPr="00A80D6D">
        <w:t xml:space="preserve"> </w:t>
      </w:r>
      <w:r w:rsidR="003A2473" w:rsidRPr="00A80D6D">
        <w:t>comprised</w:t>
      </w:r>
      <w:r w:rsidR="008C4C83" w:rsidRPr="00A80D6D">
        <w:t xml:space="preserve"> </w:t>
      </w:r>
      <w:r w:rsidR="003A2473" w:rsidRPr="00A80D6D">
        <w:t>of</w:t>
      </w:r>
      <w:r w:rsidR="008C4C83" w:rsidRPr="00A80D6D">
        <w:t xml:space="preserve"> </w:t>
      </w:r>
      <w:r w:rsidR="003A2473" w:rsidRPr="00A80D6D">
        <w:t>the</w:t>
      </w:r>
      <w:r w:rsidR="008C4C83" w:rsidRPr="00A80D6D">
        <w:t xml:space="preserve"> </w:t>
      </w:r>
      <w:r w:rsidR="003A2473" w:rsidRPr="00A80D6D">
        <w:t>chief</w:t>
      </w:r>
      <w:r w:rsidR="008C4C83" w:rsidRPr="00A80D6D">
        <w:t xml:space="preserve"> </w:t>
      </w:r>
      <w:r w:rsidR="003A2473" w:rsidRPr="00A80D6D">
        <w:t>executive</w:t>
      </w:r>
      <w:r w:rsidR="008C4C83" w:rsidRPr="00A80D6D">
        <w:t xml:space="preserve"> </w:t>
      </w:r>
      <w:r w:rsidR="003A2473" w:rsidRPr="00A80D6D">
        <w:t>officer</w:t>
      </w:r>
      <w:r w:rsidR="008C4C83" w:rsidRPr="00A80D6D">
        <w:t xml:space="preserve"> </w:t>
      </w:r>
      <w:r w:rsidR="003A2473" w:rsidRPr="00A80D6D">
        <w:t>of</w:t>
      </w:r>
      <w:r w:rsidR="008C4C83" w:rsidRPr="00A80D6D">
        <w:t xml:space="preserve"> </w:t>
      </w:r>
      <w:r w:rsidR="003A2473" w:rsidRPr="00A80D6D">
        <w:t>each</w:t>
      </w:r>
      <w:r w:rsidR="008C4C83" w:rsidRPr="00A80D6D">
        <w:t xml:space="preserve"> </w:t>
      </w:r>
      <w:r w:rsidR="003A2473" w:rsidRPr="00A80D6D">
        <w:t>Party</w:t>
      </w:r>
      <w:r w:rsidR="008C4C83" w:rsidRPr="00A80D6D">
        <w:t xml:space="preserve"> </w:t>
      </w:r>
      <w:r w:rsidR="003A2473" w:rsidRPr="00A80D6D">
        <w:t>Lottery.</w:t>
      </w:r>
    </w:p>
    <w:p w14:paraId="6B534759" w14:textId="77777777" w:rsidR="006F2157" w:rsidRPr="00A80D6D" w:rsidRDefault="006F2157" w:rsidP="006F2157">
      <w:pPr>
        <w:ind w:left="720"/>
        <w:jc w:val="both"/>
      </w:pPr>
    </w:p>
    <w:p w14:paraId="6B53475A" w14:textId="350B11BE" w:rsidR="006F2157" w:rsidRPr="00A80D6D" w:rsidRDefault="006F2157" w:rsidP="006F2157">
      <w:pPr>
        <w:numPr>
          <w:ilvl w:val="1"/>
          <w:numId w:val="12"/>
        </w:numPr>
        <w:jc w:val="both"/>
      </w:pPr>
      <w:r w:rsidRPr="00A80D6D">
        <w:t xml:space="preserve">“MUSL Finance and Audit Committee” </w:t>
      </w:r>
      <w:ins w:id="51" w:author="Rodrigue, Lisa" w:date="2022-01-31T14:35:00Z">
        <w:r w:rsidR="00A57988">
          <w:t xml:space="preserve">shall </w:t>
        </w:r>
      </w:ins>
      <w:r w:rsidRPr="00A80D6D">
        <w:t>mean</w:t>
      </w:r>
      <w:del w:id="52" w:author="Rodrigue, Lisa" w:date="2022-01-31T14:35:00Z">
        <w:r w:rsidRPr="00A80D6D" w:rsidDel="00A57988">
          <w:delText>s</w:delText>
        </w:r>
      </w:del>
      <w:r w:rsidRPr="00A80D6D">
        <w:t xml:space="preserve"> the committee of that name established by the MUSL Board.</w:t>
      </w:r>
    </w:p>
    <w:p w14:paraId="6B53475B" w14:textId="77777777" w:rsidR="00CF1501" w:rsidRPr="00A80D6D" w:rsidRDefault="00CF1501" w:rsidP="008C4C83">
      <w:pPr>
        <w:jc w:val="both"/>
        <w:rPr>
          <w:b/>
        </w:rPr>
      </w:pPr>
    </w:p>
    <w:p w14:paraId="6B53475C" w14:textId="0ACF399E" w:rsidR="00C51997" w:rsidDel="00332B51" w:rsidRDefault="00E23135" w:rsidP="008C4C83">
      <w:pPr>
        <w:numPr>
          <w:ilvl w:val="1"/>
          <w:numId w:val="12"/>
        </w:numPr>
        <w:jc w:val="both"/>
        <w:rPr>
          <w:del w:id="53" w:author="Rodrigue, Lisa" w:date="2022-01-31T14:48:00Z"/>
        </w:rPr>
      </w:pPr>
      <w:del w:id="54" w:author="Rodrigue, Lisa" w:date="2022-01-31T14:48:00Z">
        <w:r w:rsidRPr="00A80D6D" w:rsidDel="00332B51">
          <w:delText>“</w:delText>
        </w:r>
        <w:r w:rsidR="003A2473" w:rsidRPr="00A80D6D" w:rsidDel="00332B51">
          <w:delText>On-Line</w:delText>
        </w:r>
        <w:r w:rsidR="008C4C83" w:rsidRPr="00A80D6D" w:rsidDel="00332B51">
          <w:delText xml:space="preserve"> </w:delText>
        </w:r>
        <w:r w:rsidR="003A2473" w:rsidRPr="00A80D6D" w:rsidDel="00332B51">
          <w:delText>Lottery</w:delText>
        </w:r>
        <w:r w:rsidR="008C4C83" w:rsidRPr="00A80D6D" w:rsidDel="00332B51">
          <w:delText xml:space="preserve"> </w:delText>
        </w:r>
        <w:r w:rsidR="003A2473" w:rsidRPr="00A80D6D" w:rsidDel="00332B51">
          <w:delText>Game</w:delText>
        </w:r>
        <w:r w:rsidRPr="00A80D6D" w:rsidDel="00332B51">
          <w:delText>”</w:delText>
        </w:r>
        <w:r w:rsidR="00553948" w:rsidRPr="00A80D6D" w:rsidDel="00332B51">
          <w:delText>,</w:delText>
        </w:r>
        <w:r w:rsidR="008C4C83" w:rsidRPr="00A80D6D" w:rsidDel="00332B51">
          <w:delText xml:space="preserve"> </w:delText>
        </w:r>
        <w:r w:rsidR="00553948" w:rsidRPr="00A80D6D" w:rsidDel="00332B51">
          <w:delText>“Draw</w:delText>
        </w:r>
        <w:r w:rsidR="008C4C83" w:rsidRPr="00A80D6D" w:rsidDel="00332B51">
          <w:delText xml:space="preserve"> </w:delText>
        </w:r>
        <w:r w:rsidR="00553948" w:rsidRPr="00A80D6D" w:rsidDel="00332B51">
          <w:delText>Lottery</w:delText>
        </w:r>
        <w:r w:rsidR="008C4C83" w:rsidRPr="00A80D6D" w:rsidDel="00332B51">
          <w:delText xml:space="preserve"> </w:delText>
        </w:r>
        <w:r w:rsidR="00553948" w:rsidRPr="00A80D6D" w:rsidDel="00332B51">
          <w:delText>Game’,</w:delText>
        </w:r>
        <w:r w:rsidR="008C4C83" w:rsidRPr="00A80D6D" w:rsidDel="00332B51">
          <w:delText xml:space="preserve"> </w:delText>
        </w:r>
        <w:r w:rsidR="00553948" w:rsidRPr="00A80D6D" w:rsidDel="00332B51">
          <w:delText>or</w:delText>
        </w:r>
        <w:r w:rsidR="008C4C83" w:rsidRPr="00A80D6D" w:rsidDel="00332B51">
          <w:delText xml:space="preserve"> </w:delText>
        </w:r>
        <w:r w:rsidR="00553948" w:rsidRPr="00A80D6D" w:rsidDel="00332B51">
          <w:delText>“Draw</w:delText>
        </w:r>
        <w:r w:rsidR="008C4C83" w:rsidRPr="00A80D6D" w:rsidDel="00332B51">
          <w:delText xml:space="preserve"> </w:delText>
        </w:r>
        <w:r w:rsidR="00553948" w:rsidRPr="00A80D6D" w:rsidDel="00332B51">
          <w:delText>Game”</w:delText>
        </w:r>
        <w:r w:rsidR="008C4C83" w:rsidRPr="00A80D6D" w:rsidDel="00332B51">
          <w:delText xml:space="preserve"> </w:delText>
        </w:r>
        <w:r w:rsidR="003A2473" w:rsidRPr="00A80D6D" w:rsidDel="00332B51">
          <w:delText>means</w:delText>
        </w:r>
        <w:r w:rsidR="008C4C83" w:rsidRPr="00A80D6D" w:rsidDel="00332B51">
          <w:delText xml:space="preserve"> </w:delText>
        </w:r>
        <w:r w:rsidR="003A2473" w:rsidRPr="00A80D6D" w:rsidDel="00332B51">
          <w:delText>a</w:delText>
        </w:r>
        <w:r w:rsidR="008C4C83" w:rsidRPr="00A80D6D" w:rsidDel="00332B51">
          <w:delText xml:space="preserve"> </w:delText>
        </w:r>
        <w:r w:rsidR="003A2473" w:rsidRPr="00A80D6D" w:rsidDel="00332B51">
          <w:delText>lottery</w:delText>
        </w:r>
        <w:r w:rsidR="008C4C83" w:rsidRPr="00A80D6D" w:rsidDel="00332B51">
          <w:delText xml:space="preserve"> </w:delText>
        </w:r>
        <w:r w:rsidR="003A2473" w:rsidRPr="00A80D6D" w:rsidDel="00332B51">
          <w:delText>game</w:delText>
        </w:r>
        <w:r w:rsidR="008C4C83" w:rsidRPr="00A80D6D" w:rsidDel="00332B51">
          <w:delText xml:space="preserve"> </w:delText>
        </w:r>
        <w:r w:rsidR="003A2473" w:rsidRPr="00A80D6D" w:rsidDel="00332B51">
          <w:delText>wherein</w:delText>
        </w:r>
        <w:r w:rsidR="008C4C83" w:rsidRPr="00A80D6D" w:rsidDel="00332B51">
          <w:delText xml:space="preserve"> </w:delText>
        </w:r>
        <w:r w:rsidR="003A2473" w:rsidRPr="00A80D6D" w:rsidDel="00332B51">
          <w:delText>a</w:delText>
        </w:r>
        <w:r w:rsidR="008C4C83" w:rsidRPr="00A80D6D" w:rsidDel="00332B51">
          <w:delText xml:space="preserve"> </w:delText>
        </w:r>
        <w:r w:rsidR="003A2473" w:rsidRPr="00A80D6D" w:rsidDel="00332B51">
          <w:delText>player</w:delText>
        </w:r>
        <w:r w:rsidR="008C4C83" w:rsidRPr="00A80D6D" w:rsidDel="00332B51">
          <w:delText xml:space="preserve"> </w:delText>
        </w:r>
        <w:r w:rsidR="003A2473" w:rsidRPr="00A80D6D" w:rsidDel="00332B51">
          <w:delText>selects</w:delText>
        </w:r>
        <w:r w:rsidR="008C4C83" w:rsidRPr="00A80D6D" w:rsidDel="00332B51">
          <w:delText xml:space="preserve"> </w:delText>
        </w:r>
        <w:r w:rsidR="003A2473" w:rsidRPr="00A80D6D" w:rsidDel="00332B51">
          <w:delText>numbers</w:delText>
        </w:r>
        <w:r w:rsidR="008C4C83" w:rsidRPr="00A80D6D" w:rsidDel="00332B51">
          <w:delText xml:space="preserve"> </w:delText>
        </w:r>
        <w:r w:rsidR="003A2473" w:rsidRPr="00A80D6D" w:rsidDel="00332B51">
          <w:delText>out</w:delText>
        </w:r>
        <w:r w:rsidR="008C4C83" w:rsidRPr="00A80D6D" w:rsidDel="00332B51">
          <w:delText xml:space="preserve"> </w:delText>
        </w:r>
        <w:r w:rsidR="003A2473" w:rsidRPr="00A80D6D" w:rsidDel="00332B51">
          <w:delText>of</w:delText>
        </w:r>
        <w:r w:rsidR="008C4C83" w:rsidRPr="00A80D6D" w:rsidDel="00332B51">
          <w:delText xml:space="preserve"> </w:delText>
        </w:r>
        <w:r w:rsidR="003A2473" w:rsidRPr="00A80D6D" w:rsidDel="00332B51">
          <w:delText>a</w:delText>
        </w:r>
        <w:r w:rsidR="008C4C83" w:rsidRPr="00A80D6D" w:rsidDel="00332B51">
          <w:delText xml:space="preserve"> </w:delText>
        </w:r>
        <w:r w:rsidR="003A2473" w:rsidRPr="00A80D6D" w:rsidDel="00332B51">
          <w:delText>larger</w:delText>
        </w:r>
        <w:r w:rsidR="008C4C83" w:rsidRPr="00A80D6D" w:rsidDel="00332B51">
          <w:delText xml:space="preserve"> </w:delText>
        </w:r>
        <w:r w:rsidR="003A2473" w:rsidRPr="00A80D6D" w:rsidDel="00332B51">
          <w:delText>predetermined</w:delText>
        </w:r>
        <w:r w:rsidR="008C4C83" w:rsidRPr="00A80D6D" w:rsidDel="00332B51">
          <w:delText xml:space="preserve"> </w:delText>
        </w:r>
        <w:r w:rsidR="003A2473" w:rsidRPr="00A80D6D" w:rsidDel="00332B51">
          <w:delText>set</w:delText>
        </w:r>
        <w:r w:rsidR="008C4C83" w:rsidRPr="00A80D6D" w:rsidDel="00332B51">
          <w:delText xml:space="preserve"> </w:delText>
        </w:r>
        <w:r w:rsidR="003A2473" w:rsidRPr="00A80D6D" w:rsidDel="00332B51">
          <w:delText>or</w:delText>
        </w:r>
        <w:r w:rsidR="008C4C83" w:rsidRPr="00A80D6D" w:rsidDel="00332B51">
          <w:delText xml:space="preserve"> </w:delText>
        </w:r>
        <w:r w:rsidR="003A2473" w:rsidRPr="00A80D6D" w:rsidDel="00332B51">
          <w:delText>sets</w:delText>
        </w:r>
        <w:r w:rsidR="008C4C83" w:rsidRPr="00A80D6D" w:rsidDel="00332B51">
          <w:delText xml:space="preserve"> </w:delText>
        </w:r>
        <w:r w:rsidR="003A2473" w:rsidRPr="00A80D6D" w:rsidDel="00332B51">
          <w:delText>of</w:delText>
        </w:r>
        <w:r w:rsidR="008C4C83" w:rsidRPr="00A80D6D" w:rsidDel="00332B51">
          <w:delText xml:space="preserve"> </w:delText>
        </w:r>
        <w:r w:rsidR="003A2473" w:rsidRPr="00A80D6D" w:rsidDel="00332B51">
          <w:delText>numbers</w:delText>
        </w:r>
        <w:r w:rsidR="00C51997" w:rsidRPr="00A80D6D" w:rsidDel="00332B51">
          <w:delText>.</w:delText>
        </w:r>
      </w:del>
    </w:p>
    <w:p w14:paraId="5EFADDB5" w14:textId="77777777" w:rsidR="00332B51" w:rsidRDefault="00332B51">
      <w:pPr>
        <w:pStyle w:val="ListParagraph"/>
        <w:rPr>
          <w:ins w:id="55" w:author="Rodrigue, Lisa" w:date="2022-01-31T14:48:00Z"/>
        </w:rPr>
        <w:pPrChange w:id="56" w:author="Rodrigue, Lisa" w:date="2022-01-31T14:48:00Z">
          <w:pPr>
            <w:numPr>
              <w:ilvl w:val="1"/>
              <w:numId w:val="12"/>
            </w:numPr>
            <w:tabs>
              <w:tab w:val="num" w:pos="2160"/>
            </w:tabs>
            <w:ind w:left="2160" w:hanging="720"/>
            <w:jc w:val="both"/>
          </w:pPr>
        </w:pPrChange>
      </w:pPr>
    </w:p>
    <w:p w14:paraId="4AE2198C" w14:textId="443982F0" w:rsidR="00332B51" w:rsidRPr="00A80D6D" w:rsidRDefault="00332B51" w:rsidP="008C4C83">
      <w:pPr>
        <w:numPr>
          <w:ilvl w:val="1"/>
          <w:numId w:val="12"/>
        </w:numPr>
        <w:jc w:val="both"/>
        <w:rPr>
          <w:ins w:id="57" w:author="Rodrigue, Lisa" w:date="2022-01-31T14:48:00Z"/>
        </w:rPr>
      </w:pPr>
      <w:ins w:id="58" w:author="Rodrigue, Lisa" w:date="2022-01-31T14:48:00Z">
        <w:r>
          <w:t>“P</w:t>
        </w:r>
      </w:ins>
      <w:ins w:id="59" w:author="Rodrigue, Lisa" w:date="2022-01-31T14:49:00Z">
        <w:r>
          <w:t>ari-Mutuel” shall mean wagered funds that are pooled and then paid in</w:t>
        </w:r>
      </w:ins>
      <w:ins w:id="60" w:author="Rodrigue, Lisa" w:date="2022-02-01T14:16:00Z">
        <w:r w:rsidR="002108E7">
          <w:t xml:space="preserve"> </w:t>
        </w:r>
      </w:ins>
      <w:ins w:id="61" w:author="Rodrigue, Lisa" w:date="2022-01-31T14:49:00Z">
        <w:r>
          <w:t>equal shares to the winners of a prize as described in these Rules.</w:t>
        </w:r>
      </w:ins>
    </w:p>
    <w:p w14:paraId="6B53475D" w14:textId="77777777" w:rsidR="006F2157" w:rsidRPr="00A80D6D" w:rsidRDefault="006F2157" w:rsidP="006F2157">
      <w:pPr>
        <w:ind w:left="1440"/>
        <w:jc w:val="both"/>
      </w:pPr>
    </w:p>
    <w:p w14:paraId="6B53475E" w14:textId="77777777" w:rsidR="006F2157" w:rsidRPr="00A80D6D" w:rsidRDefault="006F2157" w:rsidP="006F2157">
      <w:pPr>
        <w:numPr>
          <w:ilvl w:val="1"/>
          <w:numId w:val="12"/>
        </w:numPr>
        <w:jc w:val="both"/>
      </w:pPr>
      <w:r w:rsidRPr="00A80D6D">
        <w:t>“Participating Lottery” or “Selling Lottery” means a state lottery or lottery of a political subdivision or entity that is authorized by the Product Group to participate in selling the Lotto America game.</w:t>
      </w:r>
    </w:p>
    <w:p w14:paraId="6B53475F" w14:textId="77777777" w:rsidR="00CF1501" w:rsidRPr="00A80D6D" w:rsidRDefault="00CF1501" w:rsidP="008C4C83">
      <w:pPr>
        <w:jc w:val="both"/>
        <w:rPr>
          <w:b/>
        </w:rPr>
      </w:pPr>
    </w:p>
    <w:p w14:paraId="6B534760" w14:textId="2B5A26C3" w:rsidR="00CF1501" w:rsidRPr="00A80D6D" w:rsidRDefault="00E23135" w:rsidP="008C4C83">
      <w:pPr>
        <w:numPr>
          <w:ilvl w:val="1"/>
          <w:numId w:val="12"/>
        </w:numPr>
        <w:jc w:val="both"/>
      </w:pPr>
      <w:r w:rsidRPr="00A80D6D">
        <w:t>“</w:t>
      </w:r>
      <w:r w:rsidR="003A2473" w:rsidRPr="00A80D6D">
        <w:t>Party</w:t>
      </w:r>
      <w:r w:rsidR="008C4C83" w:rsidRPr="00A80D6D">
        <w:t xml:space="preserve"> </w:t>
      </w:r>
      <w:r w:rsidR="003A2473" w:rsidRPr="00A80D6D">
        <w:t>Lottery</w:t>
      </w:r>
      <w:r w:rsidRPr="00A80D6D">
        <w:t>”</w:t>
      </w:r>
      <w:r w:rsidR="008C4C83" w:rsidRPr="00A80D6D">
        <w:t xml:space="preserve"> </w:t>
      </w:r>
      <w:r w:rsidR="003A2473" w:rsidRPr="00A80D6D">
        <w:t>or</w:t>
      </w:r>
      <w:r w:rsidR="008C4C83" w:rsidRPr="00A80D6D">
        <w:t xml:space="preserve"> </w:t>
      </w:r>
      <w:r w:rsidRPr="00A80D6D">
        <w:t>“</w:t>
      </w:r>
      <w:r w:rsidR="003A2473" w:rsidRPr="00A80D6D">
        <w:t>Member</w:t>
      </w:r>
      <w:r w:rsidR="008C4C83" w:rsidRPr="00A80D6D">
        <w:t xml:space="preserve"> </w:t>
      </w:r>
      <w:r w:rsidR="003A2473" w:rsidRPr="00A80D6D">
        <w:t>Lottery</w:t>
      </w:r>
      <w:r w:rsidRPr="00A80D6D">
        <w:t>”</w:t>
      </w:r>
      <w:r w:rsidR="008C4C83" w:rsidRPr="00A80D6D">
        <w:t xml:space="preserve"> </w:t>
      </w:r>
      <w:r w:rsidR="003A2473" w:rsidRPr="00A80D6D">
        <w:t>means</w:t>
      </w:r>
      <w:r w:rsidR="008C4C83" w:rsidRPr="00A80D6D">
        <w:t xml:space="preserve"> </w:t>
      </w:r>
      <w:r w:rsidR="003A2473" w:rsidRPr="00A80D6D">
        <w:t>a</w:t>
      </w:r>
      <w:r w:rsidR="008C4C83" w:rsidRPr="00A80D6D">
        <w:t xml:space="preserve"> </w:t>
      </w:r>
      <w:r w:rsidR="003A2473" w:rsidRPr="00A80D6D">
        <w:t>state</w:t>
      </w:r>
      <w:r w:rsidR="008C4C83" w:rsidRPr="00A80D6D">
        <w:t xml:space="preserve"> </w:t>
      </w:r>
      <w:r w:rsidR="003A2473" w:rsidRPr="00A80D6D">
        <w:t>lottery</w:t>
      </w:r>
      <w:r w:rsidR="008C4C83" w:rsidRPr="00A80D6D">
        <w:t xml:space="preserve"> </w:t>
      </w:r>
      <w:r w:rsidR="003A2473" w:rsidRPr="00A80D6D">
        <w:t>or</w:t>
      </w:r>
      <w:r w:rsidR="008C4C83" w:rsidRPr="00A80D6D">
        <w:t xml:space="preserve"> </w:t>
      </w:r>
      <w:r w:rsidR="003A2473" w:rsidRPr="00A80D6D">
        <w:t>lottery</w:t>
      </w:r>
      <w:r w:rsidR="008C4C83" w:rsidRPr="00A80D6D">
        <w:t xml:space="preserve"> </w:t>
      </w:r>
      <w:r w:rsidR="003A2473" w:rsidRPr="00A80D6D">
        <w:t>of</w:t>
      </w:r>
      <w:r w:rsidR="008C4C83" w:rsidRPr="00A80D6D">
        <w:t xml:space="preserve"> </w:t>
      </w:r>
      <w:r w:rsidR="003A2473" w:rsidRPr="00A80D6D">
        <w:t>a</w:t>
      </w:r>
      <w:r w:rsidR="008C4C83" w:rsidRPr="00A80D6D">
        <w:t xml:space="preserve"> </w:t>
      </w:r>
      <w:r w:rsidR="003A2473" w:rsidRPr="00A80D6D">
        <w:t>political</w:t>
      </w:r>
      <w:r w:rsidR="008C4C83" w:rsidRPr="00A80D6D">
        <w:t xml:space="preserve"> </w:t>
      </w:r>
      <w:r w:rsidR="003A2473" w:rsidRPr="00A80D6D">
        <w:t>subdivision</w:t>
      </w:r>
      <w:r w:rsidR="008C4C83" w:rsidRPr="00A80D6D">
        <w:t xml:space="preserve"> </w:t>
      </w:r>
      <w:r w:rsidR="003A2473" w:rsidRPr="00A80D6D">
        <w:t>or</w:t>
      </w:r>
      <w:r w:rsidR="008C4C83" w:rsidRPr="00A80D6D">
        <w:t xml:space="preserve"> </w:t>
      </w:r>
      <w:r w:rsidR="003A2473" w:rsidRPr="00A80D6D">
        <w:t>entity</w:t>
      </w:r>
      <w:r w:rsidR="008C4C83" w:rsidRPr="00A80D6D">
        <w:t xml:space="preserve"> </w:t>
      </w:r>
      <w:r w:rsidR="00553948" w:rsidRPr="00A80D6D">
        <w:t>that</w:t>
      </w:r>
      <w:r w:rsidR="008C4C83" w:rsidRPr="00A80D6D">
        <w:t xml:space="preserve"> </w:t>
      </w:r>
      <w:r w:rsidR="003A2473" w:rsidRPr="00A80D6D">
        <w:t>has</w:t>
      </w:r>
      <w:r w:rsidR="008C4C83" w:rsidRPr="00A80D6D">
        <w:t xml:space="preserve"> </w:t>
      </w:r>
      <w:r w:rsidR="003A2473" w:rsidRPr="00A80D6D">
        <w:t>joined</w:t>
      </w:r>
      <w:r w:rsidR="008C4C83" w:rsidRPr="00A80D6D">
        <w:t xml:space="preserve"> </w:t>
      </w:r>
      <w:r w:rsidR="003A2473" w:rsidRPr="00A80D6D">
        <w:t>the</w:t>
      </w:r>
      <w:r w:rsidR="008C4C83" w:rsidRPr="00A80D6D">
        <w:t xml:space="preserve"> </w:t>
      </w:r>
      <w:r w:rsidR="003A2473" w:rsidRPr="00A80D6D">
        <w:t>MUSL</w:t>
      </w:r>
      <w:r w:rsidR="008C4C83" w:rsidRPr="00A80D6D">
        <w:t xml:space="preserve"> </w:t>
      </w:r>
      <w:r w:rsidR="003A2473" w:rsidRPr="00A80D6D">
        <w:t>and,</w:t>
      </w:r>
      <w:r w:rsidR="008C4C83" w:rsidRPr="00A80D6D">
        <w:t xml:space="preserve"> </w:t>
      </w:r>
      <w:r w:rsidR="003A2473" w:rsidRPr="00A80D6D">
        <w:t>in</w:t>
      </w:r>
      <w:r w:rsidR="008C4C83" w:rsidRPr="00A80D6D">
        <w:t xml:space="preserve"> </w:t>
      </w:r>
      <w:r w:rsidR="003A2473" w:rsidRPr="00A80D6D">
        <w:t>the</w:t>
      </w:r>
      <w:r w:rsidR="008C4C83" w:rsidRPr="00A80D6D">
        <w:t xml:space="preserve"> </w:t>
      </w:r>
      <w:r w:rsidR="003A2473" w:rsidRPr="00A80D6D">
        <w:t>context</w:t>
      </w:r>
      <w:r w:rsidR="008C4C83" w:rsidRPr="00A80D6D">
        <w:t xml:space="preserve"> </w:t>
      </w:r>
      <w:r w:rsidR="003A2473" w:rsidRPr="00A80D6D">
        <w:t>of</w:t>
      </w:r>
      <w:r w:rsidR="008C4C83" w:rsidRPr="00A80D6D">
        <w:t xml:space="preserve"> </w:t>
      </w:r>
      <w:r w:rsidR="003A2473" w:rsidRPr="00A80D6D">
        <w:t>these</w:t>
      </w:r>
      <w:r w:rsidR="008C4C83" w:rsidRPr="00A80D6D">
        <w:t xml:space="preserve"> </w:t>
      </w:r>
      <w:r w:rsidR="003A2473" w:rsidRPr="00A80D6D">
        <w:t>Product</w:t>
      </w:r>
      <w:r w:rsidR="008C4C83" w:rsidRPr="00A80D6D">
        <w:t xml:space="preserve"> </w:t>
      </w:r>
      <w:r w:rsidR="003A2473" w:rsidRPr="00A80D6D">
        <w:t>Group</w:t>
      </w:r>
      <w:r w:rsidR="008C4C83" w:rsidRPr="00A80D6D">
        <w:t xml:space="preserve"> </w:t>
      </w:r>
      <w:r w:rsidR="006E4E9A" w:rsidRPr="00A80D6D">
        <w:t>Rules</w:t>
      </w:r>
      <w:r w:rsidR="008C4C83" w:rsidRPr="00A80D6D">
        <w:t xml:space="preserve"> </w:t>
      </w:r>
      <w:r w:rsidR="006E4E9A" w:rsidRPr="00A80D6D">
        <w:t>that</w:t>
      </w:r>
      <w:r w:rsidR="008C4C83" w:rsidRPr="00A80D6D">
        <w:t xml:space="preserve"> </w:t>
      </w:r>
      <w:r w:rsidR="003A2473" w:rsidRPr="00A80D6D">
        <w:t>is</w:t>
      </w:r>
      <w:r w:rsidR="008C4C83" w:rsidRPr="00A80D6D">
        <w:t xml:space="preserve"> </w:t>
      </w:r>
      <w:r w:rsidR="003A2473" w:rsidRPr="00A80D6D">
        <w:t>authorized</w:t>
      </w:r>
      <w:r w:rsidR="008C4C83" w:rsidRPr="00A80D6D">
        <w:t xml:space="preserve"> </w:t>
      </w:r>
      <w:r w:rsidR="003A2473" w:rsidRPr="00A80D6D">
        <w:t>to</w:t>
      </w:r>
      <w:r w:rsidR="008C4C83" w:rsidRPr="00A80D6D">
        <w:t xml:space="preserve"> </w:t>
      </w:r>
      <w:r w:rsidR="003A2473" w:rsidRPr="00A80D6D">
        <w:t>sell</w:t>
      </w:r>
      <w:r w:rsidR="008C4C83" w:rsidRPr="00A80D6D">
        <w:t xml:space="preserve"> </w:t>
      </w:r>
      <w:r w:rsidR="003A2473" w:rsidRPr="00A80D6D">
        <w:t>the</w:t>
      </w:r>
      <w:r w:rsidR="008C4C83" w:rsidRPr="00A80D6D">
        <w:t xml:space="preserve"> </w:t>
      </w:r>
      <w:r w:rsidR="00617868" w:rsidRPr="00A80D6D">
        <w:t>Lotto America</w:t>
      </w:r>
      <w:r w:rsidR="008C4C83" w:rsidRPr="00A80D6D">
        <w:t xml:space="preserve"> </w:t>
      </w:r>
      <w:r w:rsidR="003A2473" w:rsidRPr="00A80D6D">
        <w:t>game</w:t>
      </w:r>
      <w:r w:rsidR="00C51997" w:rsidRPr="00A80D6D">
        <w:t xml:space="preserve">.  </w:t>
      </w:r>
      <w:r w:rsidR="003A2473" w:rsidRPr="00A80D6D">
        <w:t>Unless</w:t>
      </w:r>
      <w:r w:rsidR="008C4C83" w:rsidRPr="00A80D6D">
        <w:t xml:space="preserve"> </w:t>
      </w:r>
      <w:r w:rsidR="003A2473" w:rsidRPr="00A80D6D">
        <w:t>otherwise</w:t>
      </w:r>
      <w:r w:rsidR="008C4C83" w:rsidRPr="00A80D6D">
        <w:t xml:space="preserve"> </w:t>
      </w:r>
      <w:r w:rsidR="003A2473" w:rsidRPr="00A80D6D">
        <w:t>indicated,</w:t>
      </w:r>
      <w:ins w:id="62" w:author="Rodrigue, Lisa" w:date="2022-01-31T14:51:00Z">
        <w:r w:rsidR="00FE2AF7">
          <w:t xml:space="preserve"> “Party Lottery” or “Member Lottery” does not include “Licensee Lotteries”.</w:t>
        </w:r>
      </w:ins>
    </w:p>
    <w:p w14:paraId="6B534761" w14:textId="77777777" w:rsidR="00CF1501" w:rsidRPr="00A80D6D" w:rsidRDefault="00CF1501" w:rsidP="008C4C83">
      <w:pPr>
        <w:jc w:val="both"/>
      </w:pPr>
    </w:p>
    <w:p w14:paraId="6B534762" w14:textId="622FADB9" w:rsidR="00CF1501" w:rsidRPr="00A80D6D" w:rsidRDefault="00E23135" w:rsidP="0063709E">
      <w:pPr>
        <w:numPr>
          <w:ilvl w:val="1"/>
          <w:numId w:val="12"/>
        </w:numPr>
        <w:jc w:val="both"/>
      </w:pPr>
      <w:r w:rsidRPr="00A80D6D">
        <w:t>“</w:t>
      </w:r>
      <w:r w:rsidR="003A2473" w:rsidRPr="00A80D6D">
        <w:t>Play</w:t>
      </w:r>
      <w:r w:rsidRPr="00A80D6D">
        <w:t>”</w:t>
      </w:r>
      <w:r w:rsidR="008C4C83" w:rsidRPr="00A80D6D">
        <w:t xml:space="preserve"> </w:t>
      </w:r>
      <w:r w:rsidR="003A2473" w:rsidRPr="00A80D6D">
        <w:t>or</w:t>
      </w:r>
      <w:r w:rsidR="008C4C83" w:rsidRPr="00A80D6D">
        <w:t xml:space="preserve"> </w:t>
      </w:r>
      <w:r w:rsidRPr="00A80D6D">
        <w:t>“</w:t>
      </w:r>
      <w:r w:rsidR="006F2157" w:rsidRPr="00A80D6D">
        <w:t>B</w:t>
      </w:r>
      <w:r w:rsidR="003A2473" w:rsidRPr="00A80D6D">
        <w:t>et</w:t>
      </w:r>
      <w:r w:rsidRPr="00A80D6D">
        <w:t>”</w:t>
      </w:r>
      <w:r w:rsidR="008C4C83" w:rsidRPr="00A80D6D">
        <w:t xml:space="preserve"> </w:t>
      </w:r>
      <w:r w:rsidR="003A2473" w:rsidRPr="00A80D6D">
        <w:t>means</w:t>
      </w:r>
      <w:r w:rsidR="008C4C83" w:rsidRPr="00A80D6D">
        <w:t xml:space="preserve"> </w:t>
      </w:r>
      <w:r w:rsidR="003A2473" w:rsidRPr="00A80D6D">
        <w:t>the</w:t>
      </w:r>
      <w:r w:rsidR="008C4C83" w:rsidRPr="00A80D6D">
        <w:t xml:space="preserve"> </w:t>
      </w:r>
      <w:r w:rsidR="003A2473" w:rsidRPr="00A80D6D">
        <w:t>six</w:t>
      </w:r>
      <w:r w:rsidR="008C4C83" w:rsidRPr="00A80D6D">
        <w:t xml:space="preserve"> </w:t>
      </w:r>
      <w:r w:rsidR="003A2473" w:rsidRPr="00A80D6D">
        <w:t>(6)</w:t>
      </w:r>
      <w:r w:rsidR="008C4C83" w:rsidRPr="00A80D6D">
        <w:t xml:space="preserve"> </w:t>
      </w:r>
      <w:r w:rsidR="003A2473" w:rsidRPr="00A80D6D">
        <w:t>numbers,</w:t>
      </w:r>
      <w:r w:rsidR="008C4C83" w:rsidRPr="00A80D6D">
        <w:t xml:space="preserve"> </w:t>
      </w:r>
      <w:r w:rsidR="003A2473" w:rsidRPr="00A80D6D">
        <w:t>the</w:t>
      </w:r>
      <w:r w:rsidR="008C4C83" w:rsidRPr="00A80D6D">
        <w:t xml:space="preserve"> </w:t>
      </w:r>
      <w:r w:rsidR="003A2473" w:rsidRPr="00A80D6D">
        <w:t>first</w:t>
      </w:r>
      <w:r w:rsidR="008C4C83" w:rsidRPr="00A80D6D">
        <w:t xml:space="preserve"> </w:t>
      </w:r>
      <w:r w:rsidR="003A2473" w:rsidRPr="00A80D6D">
        <w:t>five</w:t>
      </w:r>
      <w:r w:rsidR="008C4C83" w:rsidRPr="00A80D6D">
        <w:t xml:space="preserve"> </w:t>
      </w:r>
      <w:r w:rsidR="003A2473" w:rsidRPr="00A80D6D">
        <w:t>(5)</w:t>
      </w:r>
      <w:r w:rsidR="008C4C83" w:rsidRPr="00A80D6D">
        <w:t xml:space="preserve"> </w:t>
      </w:r>
      <w:r w:rsidR="003A2473" w:rsidRPr="00A80D6D">
        <w:t>from</w:t>
      </w:r>
      <w:r w:rsidR="008C4C83" w:rsidRPr="00A80D6D">
        <w:t xml:space="preserve"> </w:t>
      </w:r>
      <w:r w:rsidR="003A2473" w:rsidRPr="00A80D6D">
        <w:t>a</w:t>
      </w:r>
      <w:r w:rsidR="008C4C83" w:rsidRPr="00A80D6D">
        <w:t xml:space="preserve"> </w:t>
      </w:r>
      <w:r w:rsidR="003A2473" w:rsidRPr="00A80D6D">
        <w:t>field</w:t>
      </w:r>
      <w:r w:rsidR="008C4C83" w:rsidRPr="00A80D6D">
        <w:t xml:space="preserve"> </w:t>
      </w:r>
      <w:r w:rsidR="003A2473" w:rsidRPr="00A80D6D">
        <w:t>of</w:t>
      </w:r>
      <w:r w:rsidR="008C4C83" w:rsidRPr="00A80D6D">
        <w:t xml:space="preserve"> </w:t>
      </w:r>
      <w:r w:rsidR="0063709E" w:rsidRPr="00A80D6D">
        <w:t xml:space="preserve"> </w:t>
      </w:r>
      <w:r w:rsidR="006F2157" w:rsidRPr="00A80D6D">
        <w:t>fifty-two</w:t>
      </w:r>
      <w:r w:rsidR="008C4C83" w:rsidRPr="00A80D6D">
        <w:t xml:space="preserve"> </w:t>
      </w:r>
      <w:r w:rsidR="003A2473" w:rsidRPr="00A80D6D">
        <w:t>(</w:t>
      </w:r>
      <w:r w:rsidR="006F2157" w:rsidRPr="00A80D6D">
        <w:t>52</w:t>
      </w:r>
      <w:r w:rsidR="003A2473" w:rsidRPr="00A80D6D">
        <w:t>)</w:t>
      </w:r>
      <w:r w:rsidR="008C4C83" w:rsidRPr="00A80D6D">
        <w:t xml:space="preserve"> </w:t>
      </w:r>
      <w:r w:rsidR="003A2473" w:rsidRPr="00A80D6D">
        <w:t>numbers</w:t>
      </w:r>
      <w:r w:rsidR="008C4C83" w:rsidRPr="00A80D6D">
        <w:t xml:space="preserve"> </w:t>
      </w:r>
      <w:r w:rsidR="003A2473" w:rsidRPr="00A80D6D">
        <w:t>and</w:t>
      </w:r>
      <w:r w:rsidR="008C4C83" w:rsidRPr="00A80D6D">
        <w:t xml:space="preserve"> </w:t>
      </w:r>
      <w:r w:rsidR="003A2473" w:rsidRPr="00A80D6D">
        <w:t>the</w:t>
      </w:r>
      <w:r w:rsidR="008C4C83" w:rsidRPr="00A80D6D">
        <w:t xml:space="preserve"> </w:t>
      </w:r>
      <w:r w:rsidR="003A2473" w:rsidRPr="00A80D6D">
        <w:t>last</w:t>
      </w:r>
      <w:r w:rsidR="008C4C83" w:rsidRPr="00A80D6D">
        <w:t xml:space="preserve"> </w:t>
      </w:r>
      <w:r w:rsidR="003A2473" w:rsidRPr="00A80D6D">
        <w:t>one</w:t>
      </w:r>
      <w:r w:rsidR="008C4C83" w:rsidRPr="00A80D6D">
        <w:t xml:space="preserve"> </w:t>
      </w:r>
      <w:r w:rsidR="003A2473" w:rsidRPr="00A80D6D">
        <w:t>(1)</w:t>
      </w:r>
      <w:r w:rsidR="008C4C83" w:rsidRPr="00A80D6D">
        <w:t xml:space="preserve"> </w:t>
      </w:r>
      <w:r w:rsidR="003A2473" w:rsidRPr="00A80D6D">
        <w:t>from</w:t>
      </w:r>
      <w:r w:rsidR="008C4C83" w:rsidRPr="00A80D6D">
        <w:t xml:space="preserve"> </w:t>
      </w:r>
      <w:r w:rsidR="003A2473" w:rsidRPr="00A80D6D">
        <w:t>a</w:t>
      </w:r>
      <w:r w:rsidR="008C4C83" w:rsidRPr="00A80D6D">
        <w:t xml:space="preserve"> </w:t>
      </w:r>
      <w:r w:rsidR="003A2473" w:rsidRPr="00A80D6D">
        <w:t>field</w:t>
      </w:r>
      <w:r w:rsidR="008C4C83" w:rsidRPr="00A80D6D">
        <w:t xml:space="preserve"> </w:t>
      </w:r>
      <w:r w:rsidR="003A2473" w:rsidRPr="00A80D6D">
        <w:t>of</w:t>
      </w:r>
      <w:r w:rsidR="008C4C83" w:rsidRPr="00A80D6D">
        <w:t xml:space="preserve"> </w:t>
      </w:r>
      <w:r w:rsidR="006F2157" w:rsidRPr="00A80D6D">
        <w:t>ten (10</w:t>
      </w:r>
      <w:r w:rsidR="003A2473" w:rsidRPr="00A80D6D">
        <w:t>)</w:t>
      </w:r>
      <w:r w:rsidR="008C4C83" w:rsidRPr="00A80D6D">
        <w:t xml:space="preserve"> </w:t>
      </w:r>
      <w:r w:rsidR="003A2473" w:rsidRPr="00A80D6D">
        <w:t>numbers,</w:t>
      </w:r>
      <w:r w:rsidR="008C4C83" w:rsidRPr="00A80D6D">
        <w:t xml:space="preserve"> </w:t>
      </w:r>
      <w:r w:rsidR="003A2473" w:rsidRPr="00A80D6D">
        <w:t>that</w:t>
      </w:r>
      <w:r w:rsidR="008C4C83" w:rsidRPr="00A80D6D">
        <w:t xml:space="preserve"> </w:t>
      </w:r>
      <w:r w:rsidR="003A2473" w:rsidRPr="00A80D6D">
        <w:t>appear</w:t>
      </w:r>
      <w:r w:rsidR="008C4C83" w:rsidRPr="00A80D6D">
        <w:t xml:space="preserve"> </w:t>
      </w:r>
      <w:r w:rsidR="003A2473" w:rsidRPr="00A80D6D">
        <w:t>on</w:t>
      </w:r>
      <w:r w:rsidR="008C4C83" w:rsidRPr="00A80D6D">
        <w:t xml:space="preserve"> </w:t>
      </w:r>
      <w:r w:rsidR="003A2473" w:rsidRPr="00A80D6D">
        <w:t>a</w:t>
      </w:r>
      <w:r w:rsidR="008C4C83" w:rsidRPr="00A80D6D">
        <w:t xml:space="preserve"> </w:t>
      </w:r>
      <w:r w:rsidR="003A2473" w:rsidRPr="00A80D6D">
        <w:t>ticket</w:t>
      </w:r>
      <w:r w:rsidR="008C4C83" w:rsidRPr="00A80D6D">
        <w:t xml:space="preserve"> </w:t>
      </w:r>
      <w:r w:rsidR="0063709E" w:rsidRPr="00A80D6D">
        <w:t xml:space="preserve">or communicated in a ticketless transaction </w:t>
      </w:r>
      <w:r w:rsidR="003A2473" w:rsidRPr="00A80D6D">
        <w:t>as</w:t>
      </w:r>
      <w:r w:rsidR="008C4C83" w:rsidRPr="00A80D6D">
        <w:t xml:space="preserve"> </w:t>
      </w:r>
      <w:r w:rsidR="003A2473" w:rsidRPr="00A80D6D">
        <w:t>a</w:t>
      </w:r>
      <w:r w:rsidR="008C4C83" w:rsidRPr="00A80D6D">
        <w:t xml:space="preserve"> </w:t>
      </w:r>
      <w:r w:rsidR="003A2473" w:rsidRPr="00A80D6D">
        <w:t>single</w:t>
      </w:r>
      <w:r w:rsidR="008C4C83" w:rsidRPr="00A80D6D">
        <w:t xml:space="preserve"> </w:t>
      </w:r>
      <w:r w:rsidR="003A2473" w:rsidRPr="00A80D6D">
        <w:t>lettered</w:t>
      </w:r>
      <w:r w:rsidR="008C4C83" w:rsidRPr="00A80D6D">
        <w:t xml:space="preserve"> </w:t>
      </w:r>
      <w:r w:rsidR="003A2473" w:rsidRPr="00A80D6D">
        <w:t>selection</w:t>
      </w:r>
      <w:r w:rsidR="008C4C83" w:rsidRPr="00A80D6D">
        <w:t xml:space="preserve"> </w:t>
      </w:r>
      <w:ins w:id="63" w:author="Rodrigue, Lisa" w:date="2022-01-31T14:52:00Z">
        <w:r w:rsidR="00FE2AF7">
          <w:t>either ma</w:t>
        </w:r>
      </w:ins>
      <w:ins w:id="64" w:author="Rodrigue, Lisa" w:date="2022-01-31T14:53:00Z">
        <w:r w:rsidR="00FE2AF7">
          <w:t xml:space="preserve">nually or by a Computer Pick </w:t>
        </w:r>
      </w:ins>
      <w:r w:rsidR="003A2473" w:rsidRPr="00A80D6D">
        <w:t>and</w:t>
      </w:r>
      <w:r w:rsidR="008C4C83" w:rsidRPr="00A80D6D">
        <w:t xml:space="preserve"> </w:t>
      </w:r>
      <w:r w:rsidR="003A2473" w:rsidRPr="00A80D6D">
        <w:t>are</w:t>
      </w:r>
      <w:r w:rsidR="008C4C83" w:rsidRPr="00A80D6D">
        <w:t xml:space="preserve"> </w:t>
      </w:r>
      <w:r w:rsidR="003A2473" w:rsidRPr="00A80D6D">
        <w:t>to</w:t>
      </w:r>
      <w:r w:rsidR="008C4C83" w:rsidRPr="00A80D6D">
        <w:t xml:space="preserve"> </w:t>
      </w:r>
      <w:r w:rsidR="003A2473" w:rsidRPr="00A80D6D">
        <w:t>be</w:t>
      </w:r>
      <w:r w:rsidR="008C4C83" w:rsidRPr="00A80D6D">
        <w:t xml:space="preserve"> </w:t>
      </w:r>
      <w:r w:rsidR="003A2473" w:rsidRPr="00A80D6D">
        <w:t>played</w:t>
      </w:r>
      <w:r w:rsidR="008C4C83" w:rsidRPr="00A80D6D">
        <w:t xml:space="preserve"> </w:t>
      </w:r>
      <w:r w:rsidR="003A2473" w:rsidRPr="00A80D6D">
        <w:t>by</w:t>
      </w:r>
      <w:r w:rsidR="008C4C83" w:rsidRPr="00A80D6D">
        <w:t xml:space="preserve"> </w:t>
      </w:r>
      <w:r w:rsidR="003A2473" w:rsidRPr="00A80D6D">
        <w:t>a</w:t>
      </w:r>
      <w:r w:rsidR="008C4C83" w:rsidRPr="00A80D6D">
        <w:t xml:space="preserve"> </w:t>
      </w:r>
      <w:r w:rsidR="003A2473" w:rsidRPr="00A80D6D">
        <w:t>player</w:t>
      </w:r>
      <w:r w:rsidR="008C4C83" w:rsidRPr="00A80D6D">
        <w:t xml:space="preserve"> </w:t>
      </w:r>
      <w:r w:rsidR="003A2473" w:rsidRPr="00A80D6D">
        <w:t>in</w:t>
      </w:r>
      <w:r w:rsidR="008C4C83" w:rsidRPr="00A80D6D">
        <w:t xml:space="preserve"> </w:t>
      </w:r>
      <w:r w:rsidR="003A2473" w:rsidRPr="00A80D6D">
        <w:t>the</w:t>
      </w:r>
      <w:r w:rsidR="008C4C83" w:rsidRPr="00A80D6D">
        <w:t xml:space="preserve"> </w:t>
      </w:r>
      <w:r w:rsidR="002B1E35" w:rsidRPr="00A80D6D">
        <w:t>Lotto America</w:t>
      </w:r>
      <w:r w:rsidR="006F2157" w:rsidRPr="00A80D6D">
        <w:t xml:space="preserve"> </w:t>
      </w:r>
      <w:r w:rsidR="003A2473" w:rsidRPr="00A80D6D">
        <w:t>game.</w:t>
      </w:r>
      <w:r w:rsidR="006F2157" w:rsidRPr="00A80D6D">
        <w:t xml:space="preserve">  Each Play is played separately in determining matches to winning numbers and prize amounts.</w:t>
      </w:r>
    </w:p>
    <w:p w14:paraId="6B534763" w14:textId="77777777" w:rsidR="006F2157" w:rsidRPr="00A80D6D" w:rsidRDefault="006F2157" w:rsidP="006F2157">
      <w:pPr>
        <w:ind w:left="1440"/>
        <w:jc w:val="both"/>
      </w:pPr>
    </w:p>
    <w:p w14:paraId="6B534764" w14:textId="77777777" w:rsidR="006F2157" w:rsidRPr="00A80D6D" w:rsidRDefault="00617868" w:rsidP="00617868">
      <w:pPr>
        <w:ind w:left="1440"/>
        <w:jc w:val="both"/>
      </w:pPr>
      <w:r w:rsidRPr="00A80D6D">
        <w:t>As used in these Rules, unless otherwise specifically indicated, “Play” or “Bet” includes Lotto America Plays.  “All Star Bonus Multiplier Plays” are separately described in Part III of these Rules.</w:t>
      </w:r>
    </w:p>
    <w:p w14:paraId="6B534765" w14:textId="77777777" w:rsidR="00CF1501" w:rsidRPr="00A80D6D" w:rsidRDefault="00CF1501" w:rsidP="008C4C83">
      <w:pPr>
        <w:jc w:val="both"/>
        <w:rPr>
          <w:b/>
        </w:rPr>
      </w:pPr>
    </w:p>
    <w:p w14:paraId="6B534766" w14:textId="5A288BAA" w:rsidR="00617868" w:rsidRPr="00A80D6D" w:rsidRDefault="00617868" w:rsidP="00617868">
      <w:pPr>
        <w:numPr>
          <w:ilvl w:val="1"/>
          <w:numId w:val="12"/>
        </w:numPr>
        <w:jc w:val="both"/>
      </w:pPr>
      <w:r w:rsidRPr="00A80D6D">
        <w:t xml:space="preserve">“Play Slip” or “Bet Slip” means a physical or electronic means by which a player communicates their intended </w:t>
      </w:r>
      <w:ins w:id="65" w:author="Rodrigue, Lisa" w:date="2022-01-31T14:53:00Z">
        <w:r w:rsidR="00FE2AF7">
          <w:t>P</w:t>
        </w:r>
      </w:ins>
      <w:del w:id="66" w:author="Rodrigue, Lisa" w:date="2022-01-31T14:53:00Z">
        <w:r w:rsidRPr="00A80D6D" w:rsidDel="00FE2AF7">
          <w:delText>p</w:delText>
        </w:r>
      </w:del>
      <w:r w:rsidRPr="00A80D6D">
        <w:t>lay selection to the retailer as defined and approved by the Selling Lottery.</w:t>
      </w:r>
    </w:p>
    <w:p w14:paraId="6B534767" w14:textId="77777777" w:rsidR="00617868" w:rsidRPr="00A80D6D" w:rsidRDefault="00617868" w:rsidP="00617868">
      <w:pPr>
        <w:ind w:left="1440"/>
        <w:jc w:val="both"/>
      </w:pPr>
    </w:p>
    <w:p w14:paraId="6B534768" w14:textId="77777777" w:rsidR="00617868" w:rsidRPr="00A80D6D" w:rsidRDefault="00617868" w:rsidP="00617868">
      <w:pPr>
        <w:numPr>
          <w:ilvl w:val="1"/>
          <w:numId w:val="12"/>
        </w:numPr>
        <w:jc w:val="both"/>
      </w:pPr>
      <w:r w:rsidRPr="00A80D6D">
        <w:lastRenderedPageBreak/>
        <w:t xml:space="preserve">“Product Group” or “the Group” means a group of lotteries that has joined together to offer a product pursuant to the terms of the Multi-State Lottery Agreement and the Product Group’s own rules. </w:t>
      </w:r>
    </w:p>
    <w:p w14:paraId="6B534769" w14:textId="77777777" w:rsidR="00617868" w:rsidRPr="00A80D6D" w:rsidRDefault="00617868" w:rsidP="00617868">
      <w:pPr>
        <w:ind w:left="1440"/>
        <w:jc w:val="both"/>
      </w:pPr>
    </w:p>
    <w:p w14:paraId="6B53476A" w14:textId="77777777" w:rsidR="00312998" w:rsidRPr="00A80D6D" w:rsidRDefault="00E23135" w:rsidP="00617868">
      <w:pPr>
        <w:numPr>
          <w:ilvl w:val="1"/>
          <w:numId w:val="12"/>
        </w:numPr>
        <w:jc w:val="both"/>
      </w:pPr>
      <w:r w:rsidRPr="00A80D6D">
        <w:t>“</w:t>
      </w:r>
      <w:r w:rsidR="003A2473" w:rsidRPr="00A80D6D">
        <w:t>Set</w:t>
      </w:r>
      <w:r w:rsidR="008C4C83" w:rsidRPr="00A80D6D">
        <w:t xml:space="preserve"> </w:t>
      </w:r>
      <w:r w:rsidR="003A2473" w:rsidRPr="00A80D6D">
        <w:t>Prize</w:t>
      </w:r>
      <w:r w:rsidRPr="00A80D6D">
        <w:t>”</w:t>
      </w:r>
      <w:r w:rsidR="00984242" w:rsidRPr="00A80D6D">
        <w:t>, also referred to as “low-tier prize”,</w:t>
      </w:r>
      <w:r w:rsidR="008C4C83" w:rsidRPr="00A80D6D">
        <w:t xml:space="preserve"> </w:t>
      </w:r>
      <w:r w:rsidR="003A2473" w:rsidRPr="00A80D6D">
        <w:t>means</w:t>
      </w:r>
      <w:r w:rsidR="008C4C83" w:rsidRPr="00A80D6D">
        <w:t xml:space="preserve"> </w:t>
      </w:r>
      <w:r w:rsidR="003A2473" w:rsidRPr="00A80D6D">
        <w:t>all</w:t>
      </w:r>
      <w:r w:rsidR="008C4C83" w:rsidRPr="00A80D6D">
        <w:t xml:space="preserve"> </w:t>
      </w:r>
      <w:r w:rsidR="003A2473" w:rsidRPr="00A80D6D">
        <w:t>other</w:t>
      </w:r>
      <w:r w:rsidR="008C4C83" w:rsidRPr="00A80D6D">
        <w:t xml:space="preserve"> </w:t>
      </w:r>
      <w:r w:rsidR="003A2473" w:rsidRPr="00A80D6D">
        <w:t>prizes</w:t>
      </w:r>
      <w:r w:rsidR="00984242" w:rsidRPr="00A80D6D">
        <w:t>,</w:t>
      </w:r>
      <w:r w:rsidR="008C4C83" w:rsidRPr="00A80D6D">
        <w:t xml:space="preserve"> </w:t>
      </w:r>
      <w:r w:rsidR="003A2473" w:rsidRPr="00A80D6D">
        <w:t>except</w:t>
      </w:r>
      <w:r w:rsidR="008C4C83" w:rsidRPr="00A80D6D">
        <w:t xml:space="preserve"> </w:t>
      </w:r>
      <w:r w:rsidR="003A2473" w:rsidRPr="00A80D6D">
        <w:t>the</w:t>
      </w:r>
      <w:r w:rsidR="008C4C83" w:rsidRPr="00A80D6D">
        <w:t xml:space="preserve"> </w:t>
      </w:r>
      <w:r w:rsidR="003A2473" w:rsidRPr="00A80D6D">
        <w:t>Grand</w:t>
      </w:r>
      <w:r w:rsidR="008C4C83" w:rsidRPr="00A80D6D">
        <w:t xml:space="preserve"> </w:t>
      </w:r>
      <w:r w:rsidR="003A2473" w:rsidRPr="00A80D6D">
        <w:t>Prize</w:t>
      </w:r>
      <w:r w:rsidR="00984242" w:rsidRPr="00A80D6D">
        <w:t>,</w:t>
      </w:r>
      <w:r w:rsidR="008C4C83" w:rsidRPr="00A80D6D">
        <w:t xml:space="preserve"> </w:t>
      </w:r>
      <w:r w:rsidR="003A2473" w:rsidRPr="00A80D6D">
        <w:t>and,</w:t>
      </w:r>
      <w:r w:rsidR="008C4C83" w:rsidRPr="00A80D6D">
        <w:t xml:space="preserve"> </w:t>
      </w:r>
      <w:r w:rsidR="003A2473" w:rsidRPr="00A80D6D">
        <w:t>except</w:t>
      </w:r>
      <w:r w:rsidR="008C4C83" w:rsidRPr="00A80D6D">
        <w:t xml:space="preserve"> </w:t>
      </w:r>
      <w:r w:rsidR="003A2473" w:rsidRPr="00A80D6D">
        <w:t>in</w:t>
      </w:r>
      <w:r w:rsidR="008C4C83" w:rsidRPr="00A80D6D">
        <w:t xml:space="preserve"> </w:t>
      </w:r>
      <w:r w:rsidR="003A2473" w:rsidRPr="00A80D6D">
        <w:t>instances</w:t>
      </w:r>
      <w:r w:rsidR="008C4C83" w:rsidRPr="00A80D6D">
        <w:t xml:space="preserve"> </w:t>
      </w:r>
      <w:r w:rsidR="003A2473" w:rsidRPr="00A80D6D">
        <w:t>outlined</w:t>
      </w:r>
      <w:r w:rsidR="008C4C83" w:rsidRPr="00A80D6D">
        <w:t xml:space="preserve"> </w:t>
      </w:r>
      <w:r w:rsidR="003A2473" w:rsidRPr="00A80D6D">
        <w:t>in</w:t>
      </w:r>
      <w:r w:rsidR="008C4C83" w:rsidRPr="00A80D6D">
        <w:t xml:space="preserve"> </w:t>
      </w:r>
      <w:r w:rsidR="003A2473" w:rsidRPr="00A80D6D">
        <w:t>these</w:t>
      </w:r>
      <w:r w:rsidR="008C4C83" w:rsidRPr="00A80D6D">
        <w:t xml:space="preserve"> </w:t>
      </w:r>
      <w:r w:rsidR="003A2473" w:rsidRPr="00A80D6D">
        <w:t>rules,</w:t>
      </w:r>
      <w:r w:rsidR="008C4C83" w:rsidRPr="00A80D6D">
        <w:t xml:space="preserve"> </w:t>
      </w:r>
      <w:r w:rsidR="003A2473" w:rsidRPr="00A80D6D">
        <w:t>will</w:t>
      </w:r>
      <w:r w:rsidR="008C4C83" w:rsidRPr="00A80D6D">
        <w:t xml:space="preserve"> </w:t>
      </w:r>
      <w:r w:rsidR="003A2473" w:rsidRPr="00A80D6D">
        <w:t>be</w:t>
      </w:r>
      <w:r w:rsidR="008C4C83" w:rsidRPr="00A80D6D">
        <w:t xml:space="preserve"> </w:t>
      </w:r>
      <w:r w:rsidR="003A2473" w:rsidRPr="00A80D6D">
        <w:t>equal</w:t>
      </w:r>
      <w:r w:rsidR="008C4C83" w:rsidRPr="00A80D6D">
        <w:t xml:space="preserve"> </w:t>
      </w:r>
      <w:r w:rsidR="003A2473" w:rsidRPr="00A80D6D">
        <w:t>to</w:t>
      </w:r>
      <w:r w:rsidR="008C4C83" w:rsidRPr="00A80D6D">
        <w:t xml:space="preserve"> </w:t>
      </w:r>
      <w:r w:rsidR="003A2473" w:rsidRPr="00A80D6D">
        <w:t>the</w:t>
      </w:r>
      <w:r w:rsidR="008C4C83" w:rsidRPr="00A80D6D">
        <w:t xml:space="preserve"> </w:t>
      </w:r>
      <w:r w:rsidR="003A2473" w:rsidRPr="00A80D6D">
        <w:t>prize</w:t>
      </w:r>
      <w:r w:rsidR="008C4C83" w:rsidRPr="00A80D6D">
        <w:t xml:space="preserve"> </w:t>
      </w:r>
      <w:r w:rsidR="003A2473" w:rsidRPr="00A80D6D">
        <w:t>amount</w:t>
      </w:r>
      <w:r w:rsidR="008C4C83" w:rsidRPr="00A80D6D">
        <w:t xml:space="preserve"> </w:t>
      </w:r>
      <w:r w:rsidR="003A2473" w:rsidRPr="00A80D6D">
        <w:t>established</w:t>
      </w:r>
      <w:r w:rsidR="008C4C83" w:rsidRPr="00A80D6D">
        <w:t xml:space="preserve"> </w:t>
      </w:r>
      <w:r w:rsidR="003A2473" w:rsidRPr="00A80D6D">
        <w:t>by</w:t>
      </w:r>
      <w:r w:rsidR="008C4C83" w:rsidRPr="00A80D6D">
        <w:t xml:space="preserve"> </w:t>
      </w:r>
      <w:r w:rsidR="003A2473" w:rsidRPr="00A80D6D">
        <w:t>the</w:t>
      </w:r>
      <w:r w:rsidR="008C4C83" w:rsidRPr="00A80D6D">
        <w:t xml:space="preserve"> </w:t>
      </w:r>
      <w:r w:rsidR="006E5C73" w:rsidRPr="00A80D6D">
        <w:t>Product Group</w:t>
      </w:r>
      <w:r w:rsidR="008C4C83" w:rsidRPr="00A80D6D">
        <w:t xml:space="preserve"> </w:t>
      </w:r>
      <w:r w:rsidR="003A2473" w:rsidRPr="00A80D6D">
        <w:t>for</w:t>
      </w:r>
      <w:r w:rsidR="008C4C83" w:rsidRPr="00A80D6D">
        <w:t xml:space="preserve"> </w:t>
      </w:r>
      <w:r w:rsidR="003A2473" w:rsidRPr="00A80D6D">
        <w:t>the</w:t>
      </w:r>
      <w:r w:rsidR="008C4C83" w:rsidRPr="00A80D6D">
        <w:t xml:space="preserve"> </w:t>
      </w:r>
      <w:r w:rsidR="003A2473" w:rsidRPr="00A80D6D">
        <w:t>prize</w:t>
      </w:r>
      <w:r w:rsidR="008C4C83" w:rsidRPr="00A80D6D">
        <w:t xml:space="preserve"> </w:t>
      </w:r>
      <w:r w:rsidR="003A2473" w:rsidRPr="00A80D6D">
        <w:t>level.</w:t>
      </w:r>
    </w:p>
    <w:p w14:paraId="6B53476B" w14:textId="77777777" w:rsidR="00312998" w:rsidRPr="00A80D6D" w:rsidRDefault="00312998" w:rsidP="008C4C83">
      <w:pPr>
        <w:jc w:val="both"/>
        <w:rPr>
          <w:b/>
        </w:rPr>
      </w:pPr>
    </w:p>
    <w:p w14:paraId="6B53476C" w14:textId="7D377AAE" w:rsidR="00816B87" w:rsidRDefault="00E23135" w:rsidP="00DE3EEB">
      <w:pPr>
        <w:numPr>
          <w:ilvl w:val="1"/>
          <w:numId w:val="12"/>
        </w:numPr>
        <w:jc w:val="both"/>
        <w:rPr>
          <w:ins w:id="67" w:author="Boardman, Michael" w:date="2022-02-11T14:50:00Z"/>
        </w:rPr>
      </w:pPr>
      <w:r w:rsidRPr="00A80D6D">
        <w:t>“</w:t>
      </w:r>
      <w:r w:rsidR="003A2473" w:rsidRPr="00A80D6D">
        <w:t>Terminal</w:t>
      </w:r>
      <w:r w:rsidRPr="00A80D6D">
        <w:t>”</w:t>
      </w:r>
      <w:r w:rsidR="008C4C83" w:rsidRPr="00A80D6D">
        <w:t xml:space="preserve"> </w:t>
      </w:r>
      <w:r w:rsidR="003A2473" w:rsidRPr="00A80D6D">
        <w:t>means</w:t>
      </w:r>
      <w:r w:rsidR="008C4C83" w:rsidRPr="00A80D6D">
        <w:t xml:space="preserve"> </w:t>
      </w:r>
      <w:r w:rsidR="003A2473" w:rsidRPr="00A80D6D">
        <w:t>a</w:t>
      </w:r>
      <w:r w:rsidR="008C4C83" w:rsidRPr="00A80D6D">
        <w:t xml:space="preserve"> </w:t>
      </w:r>
      <w:r w:rsidR="003A2473" w:rsidRPr="00A80D6D">
        <w:t>device</w:t>
      </w:r>
      <w:r w:rsidR="008C4C83" w:rsidRPr="00A80D6D">
        <w:t xml:space="preserve"> </w:t>
      </w:r>
      <w:r w:rsidR="003A2473" w:rsidRPr="00A80D6D">
        <w:t>authorized</w:t>
      </w:r>
      <w:r w:rsidR="008C4C83" w:rsidRPr="00A80D6D">
        <w:t xml:space="preserve"> </w:t>
      </w:r>
      <w:r w:rsidR="003A2473" w:rsidRPr="00A80D6D">
        <w:t>by</w:t>
      </w:r>
      <w:r w:rsidR="008C4C83" w:rsidRPr="00A80D6D">
        <w:t xml:space="preserve"> </w:t>
      </w:r>
      <w:r w:rsidR="003A2473" w:rsidRPr="00A80D6D">
        <w:t>a</w:t>
      </w:r>
      <w:r w:rsidR="008C4C83" w:rsidRPr="00A80D6D">
        <w:t xml:space="preserve"> </w:t>
      </w:r>
      <w:r w:rsidR="003A2473" w:rsidRPr="00A80D6D">
        <w:t>Selling</w:t>
      </w:r>
      <w:r w:rsidR="008C4C83" w:rsidRPr="00A80D6D">
        <w:t xml:space="preserve"> </w:t>
      </w:r>
      <w:r w:rsidR="003A2473" w:rsidRPr="00A80D6D">
        <w:t>Lottery</w:t>
      </w:r>
      <w:r w:rsidR="008C4C83" w:rsidRPr="00A80D6D">
        <w:t xml:space="preserve"> </w:t>
      </w:r>
      <w:r w:rsidR="003A2473" w:rsidRPr="00A80D6D">
        <w:t>to</w:t>
      </w:r>
      <w:r w:rsidR="008C4C83" w:rsidRPr="00A80D6D">
        <w:t xml:space="preserve"> </w:t>
      </w:r>
      <w:r w:rsidR="003A2473" w:rsidRPr="00A80D6D">
        <w:t>function</w:t>
      </w:r>
      <w:r w:rsidR="008C4C83" w:rsidRPr="00A80D6D">
        <w:t xml:space="preserve"> </w:t>
      </w:r>
      <w:r w:rsidR="003A2473" w:rsidRPr="00A80D6D">
        <w:t>in</w:t>
      </w:r>
      <w:r w:rsidR="008C4C83" w:rsidRPr="00A80D6D">
        <w:t xml:space="preserve"> </w:t>
      </w:r>
      <w:r w:rsidR="003A2473" w:rsidRPr="00A80D6D">
        <w:t>an</w:t>
      </w:r>
      <w:r w:rsidR="008C4C83" w:rsidRPr="00A80D6D">
        <w:t xml:space="preserve"> </w:t>
      </w:r>
      <w:del w:id="68" w:author="Rodrigue, Lisa" w:date="2022-01-31T14:55:00Z">
        <w:r w:rsidR="003A2473" w:rsidRPr="00A80D6D" w:rsidDel="00FE2AF7">
          <w:delText>online,</w:delText>
        </w:r>
      </w:del>
      <w:r w:rsidR="008C4C83" w:rsidRPr="00A80D6D">
        <w:t xml:space="preserve"> </w:t>
      </w:r>
      <w:r w:rsidR="003A2473" w:rsidRPr="00A80D6D">
        <w:t>interactive</w:t>
      </w:r>
      <w:r w:rsidR="008C4C83" w:rsidRPr="00A80D6D">
        <w:t xml:space="preserve"> </w:t>
      </w:r>
      <w:r w:rsidR="003A2473" w:rsidRPr="00A80D6D">
        <w:t>mode</w:t>
      </w:r>
      <w:r w:rsidR="008C4C83" w:rsidRPr="00A80D6D">
        <w:t xml:space="preserve"> </w:t>
      </w:r>
      <w:r w:rsidR="003A2473" w:rsidRPr="00A80D6D">
        <w:t>with</w:t>
      </w:r>
      <w:r w:rsidR="008C4C83" w:rsidRPr="00A80D6D">
        <w:t xml:space="preserve"> </w:t>
      </w:r>
      <w:r w:rsidR="003A2473" w:rsidRPr="00A80D6D">
        <w:t>the</w:t>
      </w:r>
      <w:r w:rsidR="008C4C83" w:rsidRPr="00A80D6D">
        <w:t xml:space="preserve"> </w:t>
      </w:r>
      <w:ins w:id="69" w:author="Rodrigue, Lisa" w:date="2022-01-31T14:57:00Z">
        <w:r w:rsidR="00FE2AF7">
          <w:t xml:space="preserve">lottery’s </w:t>
        </w:r>
      </w:ins>
      <w:r w:rsidR="002B1E35" w:rsidRPr="00A80D6D">
        <w:t xml:space="preserve">computer </w:t>
      </w:r>
      <w:r w:rsidR="00F076A7" w:rsidRPr="00A80D6D">
        <w:t>gaming</w:t>
      </w:r>
      <w:r w:rsidR="008C4C83" w:rsidRPr="00A80D6D">
        <w:t xml:space="preserve"> </w:t>
      </w:r>
      <w:r w:rsidR="003A2473" w:rsidRPr="00A80D6D">
        <w:t>system</w:t>
      </w:r>
      <w:r w:rsidR="008C4C83" w:rsidRPr="00A80D6D">
        <w:t xml:space="preserve"> </w:t>
      </w:r>
      <w:r w:rsidR="003A2473" w:rsidRPr="00A80D6D">
        <w:t>for</w:t>
      </w:r>
      <w:r w:rsidR="008C4C83" w:rsidRPr="00A80D6D">
        <w:t xml:space="preserve"> </w:t>
      </w:r>
      <w:r w:rsidR="003A2473" w:rsidRPr="00A80D6D">
        <w:t>the</w:t>
      </w:r>
      <w:r w:rsidR="008C4C83" w:rsidRPr="00A80D6D">
        <w:t xml:space="preserve"> </w:t>
      </w:r>
      <w:r w:rsidR="003A2473" w:rsidRPr="00A80D6D">
        <w:t>purpose</w:t>
      </w:r>
      <w:r w:rsidR="008C4C83" w:rsidRPr="00A80D6D">
        <w:t xml:space="preserve"> </w:t>
      </w:r>
      <w:r w:rsidR="003A2473" w:rsidRPr="00A80D6D">
        <w:t>of</w:t>
      </w:r>
      <w:r w:rsidR="008C4C83" w:rsidRPr="00A80D6D">
        <w:t xml:space="preserve"> </w:t>
      </w:r>
      <w:r w:rsidR="003A2473" w:rsidRPr="00A80D6D">
        <w:t>issuing</w:t>
      </w:r>
      <w:r w:rsidR="008C4C83" w:rsidRPr="00A80D6D">
        <w:t xml:space="preserve"> </w:t>
      </w:r>
      <w:r w:rsidR="003A2473" w:rsidRPr="00A80D6D">
        <w:t>lottery</w:t>
      </w:r>
      <w:r w:rsidR="008C4C83" w:rsidRPr="00A80D6D">
        <w:t xml:space="preserve"> </w:t>
      </w:r>
      <w:r w:rsidR="003A2473" w:rsidRPr="00A80D6D">
        <w:t>tickets</w:t>
      </w:r>
      <w:r w:rsidR="008C4C83" w:rsidRPr="00A80D6D">
        <w:t xml:space="preserve"> </w:t>
      </w:r>
      <w:r w:rsidR="003A2473" w:rsidRPr="00A80D6D">
        <w:t>and</w:t>
      </w:r>
      <w:r w:rsidR="008C4C83" w:rsidRPr="00A80D6D">
        <w:t xml:space="preserve"> </w:t>
      </w:r>
      <w:r w:rsidR="003A2473" w:rsidRPr="00A80D6D">
        <w:t>entering,</w:t>
      </w:r>
      <w:r w:rsidR="008C4C83" w:rsidRPr="00A80D6D">
        <w:t xml:space="preserve"> </w:t>
      </w:r>
      <w:r w:rsidR="003A2473" w:rsidRPr="00A80D6D">
        <w:t>receiving,</w:t>
      </w:r>
      <w:r w:rsidR="008C4C83" w:rsidRPr="00A80D6D">
        <w:t xml:space="preserve"> </w:t>
      </w:r>
      <w:r w:rsidR="003A2473" w:rsidRPr="00A80D6D">
        <w:t>and</w:t>
      </w:r>
      <w:r w:rsidR="008C4C83" w:rsidRPr="00A80D6D">
        <w:t xml:space="preserve"> </w:t>
      </w:r>
      <w:r w:rsidR="003A2473" w:rsidRPr="00A80D6D">
        <w:t>processing</w:t>
      </w:r>
      <w:r w:rsidR="008C4C83" w:rsidRPr="00A80D6D">
        <w:t xml:space="preserve"> </w:t>
      </w:r>
      <w:r w:rsidR="003A2473" w:rsidRPr="00A80D6D">
        <w:t>lottery</w:t>
      </w:r>
      <w:r w:rsidR="008C4C83" w:rsidRPr="00A80D6D">
        <w:t xml:space="preserve"> </w:t>
      </w:r>
      <w:r w:rsidR="003A2473" w:rsidRPr="00A80D6D">
        <w:t>transactions,</w:t>
      </w:r>
      <w:r w:rsidR="008C4C83" w:rsidRPr="00A80D6D">
        <w:t xml:space="preserve"> </w:t>
      </w:r>
      <w:r w:rsidR="003A2473" w:rsidRPr="00A80D6D">
        <w:t>including</w:t>
      </w:r>
      <w:r w:rsidR="008C4C83" w:rsidRPr="00A80D6D">
        <w:t xml:space="preserve"> </w:t>
      </w:r>
      <w:r w:rsidR="003E7164" w:rsidRPr="00A80D6D">
        <w:t>making</w:t>
      </w:r>
      <w:r w:rsidR="008C4C83" w:rsidRPr="00A80D6D">
        <w:t xml:space="preserve"> </w:t>
      </w:r>
      <w:r w:rsidR="003A2473" w:rsidRPr="00A80D6D">
        <w:t>purchases,</w:t>
      </w:r>
      <w:r w:rsidR="008C4C83" w:rsidRPr="00A80D6D">
        <w:t xml:space="preserve"> </w:t>
      </w:r>
      <w:r w:rsidR="003A2473" w:rsidRPr="00A80D6D">
        <w:t>validating</w:t>
      </w:r>
      <w:r w:rsidR="008C4C83" w:rsidRPr="00A80D6D">
        <w:t xml:space="preserve"> </w:t>
      </w:r>
      <w:r w:rsidR="003A2473" w:rsidRPr="00A80D6D">
        <w:t>tickets,</w:t>
      </w:r>
      <w:r w:rsidR="008C4C83" w:rsidRPr="00A80D6D">
        <w:t xml:space="preserve"> </w:t>
      </w:r>
      <w:r w:rsidR="003A2473" w:rsidRPr="00A80D6D">
        <w:t>and</w:t>
      </w:r>
      <w:r w:rsidR="008C4C83" w:rsidRPr="00A80D6D">
        <w:t xml:space="preserve"> </w:t>
      </w:r>
      <w:r w:rsidR="003A2473" w:rsidRPr="00A80D6D">
        <w:t>transmitting</w:t>
      </w:r>
      <w:r w:rsidR="008C4C83" w:rsidRPr="00A80D6D">
        <w:t xml:space="preserve"> </w:t>
      </w:r>
      <w:r w:rsidR="003A2473" w:rsidRPr="00A80D6D">
        <w:t>reports.</w:t>
      </w:r>
    </w:p>
    <w:p w14:paraId="10B02609" w14:textId="77777777" w:rsidR="00DE3EEB" w:rsidRDefault="00DE3EEB">
      <w:pPr>
        <w:pStyle w:val="ListParagraph"/>
        <w:rPr>
          <w:ins w:id="70" w:author="Boardman, Michael" w:date="2022-02-11T14:50:00Z"/>
        </w:rPr>
        <w:pPrChange w:id="71" w:author="Boardman, Michael" w:date="2022-02-11T14:50:00Z">
          <w:pPr>
            <w:numPr>
              <w:ilvl w:val="1"/>
              <w:numId w:val="12"/>
            </w:numPr>
            <w:tabs>
              <w:tab w:val="num" w:pos="2160"/>
            </w:tabs>
            <w:ind w:left="2160" w:hanging="720"/>
            <w:jc w:val="both"/>
          </w:pPr>
        </w:pPrChange>
      </w:pPr>
    </w:p>
    <w:p w14:paraId="546A64F6" w14:textId="077CF6C0" w:rsidR="00DE3EEB" w:rsidRDefault="00DE3EEB" w:rsidP="00DE3EEB">
      <w:pPr>
        <w:numPr>
          <w:ilvl w:val="1"/>
          <w:numId w:val="12"/>
        </w:numPr>
        <w:jc w:val="both"/>
        <w:rPr>
          <w:ins w:id="72" w:author="Boardman, Michael" w:date="2022-02-11T14:50:00Z"/>
        </w:rPr>
      </w:pPr>
      <w:ins w:id="73" w:author="Boardman, Michael" w:date="2022-02-11T14:50:00Z">
        <w:r w:rsidRPr="00A80D6D">
          <w:t>“Ticketless Transaction” shall include Plays sold through subscription, internet, or non-standard terminals.</w:t>
        </w:r>
      </w:ins>
    </w:p>
    <w:p w14:paraId="4CCC49C5" w14:textId="77777777" w:rsidR="00DE3EEB" w:rsidRDefault="00DE3EEB">
      <w:pPr>
        <w:pStyle w:val="ListParagraph"/>
        <w:rPr>
          <w:ins w:id="74" w:author="Boardman, Michael" w:date="2022-02-11T14:50:00Z"/>
        </w:rPr>
        <w:pPrChange w:id="75" w:author="Boardman, Michael" w:date="2022-02-11T14:50:00Z">
          <w:pPr>
            <w:numPr>
              <w:ilvl w:val="1"/>
              <w:numId w:val="12"/>
            </w:numPr>
            <w:tabs>
              <w:tab w:val="num" w:pos="2160"/>
            </w:tabs>
            <w:ind w:left="2160" w:hanging="720"/>
            <w:jc w:val="both"/>
          </w:pPr>
        </w:pPrChange>
      </w:pPr>
    </w:p>
    <w:p w14:paraId="6012D041" w14:textId="37DD9AC7" w:rsidR="00DE3EEB" w:rsidRPr="00A80D6D" w:rsidRDefault="00DE3EEB" w:rsidP="00DE3EEB">
      <w:pPr>
        <w:numPr>
          <w:ilvl w:val="1"/>
          <w:numId w:val="12"/>
        </w:numPr>
        <w:jc w:val="both"/>
      </w:pPr>
      <w:r w:rsidRPr="00A80D6D">
        <w:t xml:space="preserve">“Winning numbers” means the indicia randomly selected during a Drawing event which shall be used to determine winning Plays for the </w:t>
      </w:r>
      <w:r>
        <w:t xml:space="preserve">Lotto America </w:t>
      </w:r>
      <w:r w:rsidRPr="00A80D6D">
        <w:t>game contained on a game ticket or ticketless transaction.</w:t>
      </w:r>
    </w:p>
    <w:p w14:paraId="6B53476D" w14:textId="77777777" w:rsidR="002F284C" w:rsidRPr="00A80D6D" w:rsidDel="00DE3EEB" w:rsidRDefault="002F284C">
      <w:pPr>
        <w:jc w:val="both"/>
        <w:rPr>
          <w:del w:id="76" w:author="Boardman, Michael" w:date="2022-02-11T14:50:00Z"/>
        </w:rPr>
        <w:pPrChange w:id="77" w:author="Boardman, Michael" w:date="2022-02-11T14:50:00Z">
          <w:pPr>
            <w:ind w:left="720"/>
            <w:jc w:val="both"/>
          </w:pPr>
        </w:pPrChange>
      </w:pPr>
    </w:p>
    <w:p w14:paraId="7F405C2E" w14:textId="6FE1A9F8" w:rsidR="00DE3EEB" w:rsidRPr="00A80D6D" w:rsidDel="00DE3EEB" w:rsidRDefault="00505818">
      <w:pPr>
        <w:jc w:val="both"/>
        <w:rPr>
          <w:del w:id="78" w:author="Boardman, Michael" w:date="2022-02-11T14:56:00Z"/>
        </w:rPr>
        <w:pPrChange w:id="79" w:author="Boardman, Michael" w:date="2022-02-11T14:50:00Z">
          <w:pPr>
            <w:ind w:left="1440" w:hanging="720"/>
            <w:jc w:val="both"/>
          </w:pPr>
        </w:pPrChange>
      </w:pPr>
      <w:del w:id="80" w:author="Boardman, Michael" w:date="2022-02-11T14:50:00Z">
        <w:r w:rsidRPr="00A80D6D" w:rsidDel="00DE3EEB">
          <w:rPr>
            <w:b/>
          </w:rPr>
          <w:delText>2.20</w:delText>
        </w:r>
        <w:r w:rsidR="002F284C" w:rsidRPr="00A80D6D" w:rsidDel="00DE3EEB">
          <w:tab/>
          <w:delText xml:space="preserve">“Ticketless Transaction” shall include </w:delText>
        </w:r>
        <w:r w:rsidR="002B1E35" w:rsidRPr="00A80D6D" w:rsidDel="00DE3EEB">
          <w:delText>P</w:delText>
        </w:r>
        <w:r w:rsidR="002F284C" w:rsidRPr="00A80D6D" w:rsidDel="00DE3EEB">
          <w:delText>lays sold through subscription, internet, or non-standard terminals</w:delText>
        </w:r>
        <w:r w:rsidR="00C51997" w:rsidRPr="00A80D6D" w:rsidDel="00DE3EEB">
          <w:delText>.</w:delText>
        </w:r>
      </w:del>
    </w:p>
    <w:p w14:paraId="6B53476F" w14:textId="77777777" w:rsidR="00312998" w:rsidRPr="00A80D6D" w:rsidDel="00DE3EEB" w:rsidRDefault="00312998" w:rsidP="008C4C83">
      <w:pPr>
        <w:jc w:val="both"/>
        <w:rPr>
          <w:del w:id="81" w:author="Boardman, Michael" w:date="2022-02-11T14:56:00Z"/>
          <w:b/>
        </w:rPr>
      </w:pPr>
    </w:p>
    <w:p w14:paraId="6B534770" w14:textId="3589507D" w:rsidR="00C51997" w:rsidRPr="00A80D6D" w:rsidRDefault="002F284C">
      <w:pPr>
        <w:jc w:val="both"/>
        <w:pPrChange w:id="82" w:author="Boardman, Michael" w:date="2022-02-11T14:56:00Z">
          <w:pPr>
            <w:ind w:left="1440" w:hanging="720"/>
            <w:jc w:val="both"/>
          </w:pPr>
        </w:pPrChange>
      </w:pPr>
      <w:r w:rsidRPr="00A80D6D">
        <w:tab/>
      </w:r>
    </w:p>
    <w:p w14:paraId="6B534771" w14:textId="77777777" w:rsidR="00BB0942" w:rsidRPr="00A80D6D" w:rsidRDefault="00BB0942" w:rsidP="008C4C83">
      <w:pPr>
        <w:tabs>
          <w:tab w:val="left" w:pos="720"/>
          <w:tab w:val="left" w:pos="1440"/>
          <w:tab w:val="left" w:pos="2160"/>
          <w:tab w:val="left" w:pos="2880"/>
          <w:tab w:val="left" w:pos="3600"/>
        </w:tabs>
        <w:jc w:val="both"/>
      </w:pPr>
    </w:p>
    <w:p w14:paraId="6B534772" w14:textId="77777777" w:rsidR="00C76D3E" w:rsidRPr="00A80D6D" w:rsidRDefault="00EF2F20" w:rsidP="008C4C83">
      <w:pPr>
        <w:tabs>
          <w:tab w:val="left" w:pos="720"/>
          <w:tab w:val="left" w:pos="1440"/>
          <w:tab w:val="left" w:pos="2160"/>
          <w:tab w:val="left" w:pos="2880"/>
          <w:tab w:val="left" w:pos="3600"/>
        </w:tabs>
        <w:jc w:val="both"/>
        <w:rPr>
          <w:b/>
        </w:rPr>
      </w:pPr>
      <w:r w:rsidRPr="00A80D6D">
        <w:rPr>
          <w:b/>
        </w:rPr>
        <w:t>Section</w:t>
      </w:r>
      <w:r w:rsidR="008C4C83" w:rsidRPr="00A80D6D">
        <w:rPr>
          <w:b/>
        </w:rPr>
        <w:t xml:space="preserve"> </w:t>
      </w:r>
      <w:r w:rsidRPr="00A80D6D">
        <w:rPr>
          <w:b/>
        </w:rPr>
        <w:t>3.0</w:t>
      </w:r>
      <w:r w:rsidR="008C4C83" w:rsidRPr="00A80D6D">
        <w:rPr>
          <w:b/>
        </w:rPr>
        <w:t xml:space="preserve"> </w:t>
      </w:r>
      <w:r w:rsidR="00C5353B" w:rsidRPr="00A80D6D">
        <w:rPr>
          <w:b/>
        </w:rPr>
        <w:t>–</w:t>
      </w:r>
      <w:r w:rsidR="008C4C83" w:rsidRPr="00A80D6D">
        <w:rPr>
          <w:b/>
        </w:rPr>
        <w:t xml:space="preserve"> </w:t>
      </w:r>
      <w:r w:rsidR="00617868" w:rsidRPr="00A80D6D">
        <w:rPr>
          <w:b/>
        </w:rPr>
        <w:t>Lotto America</w:t>
      </w:r>
      <w:r w:rsidR="006E5C73" w:rsidRPr="00A80D6D">
        <w:rPr>
          <w:b/>
        </w:rPr>
        <w:t xml:space="preserve"> </w:t>
      </w:r>
      <w:r w:rsidR="00C5353B" w:rsidRPr="00A80D6D">
        <w:rPr>
          <w:b/>
        </w:rPr>
        <w:t>Game</w:t>
      </w:r>
      <w:r w:rsidR="008C4C83" w:rsidRPr="00A80D6D">
        <w:rPr>
          <w:b/>
        </w:rPr>
        <w:t xml:space="preserve"> </w:t>
      </w:r>
      <w:r w:rsidR="00C5353B" w:rsidRPr="00A80D6D">
        <w:rPr>
          <w:b/>
        </w:rPr>
        <w:t>Description</w:t>
      </w:r>
    </w:p>
    <w:p w14:paraId="6B534773" w14:textId="77777777" w:rsidR="00C76D3E" w:rsidRPr="00A80D6D" w:rsidRDefault="00C76D3E" w:rsidP="008C4C83">
      <w:pPr>
        <w:tabs>
          <w:tab w:val="left" w:pos="720"/>
          <w:tab w:val="left" w:pos="1440"/>
          <w:tab w:val="left" w:pos="2160"/>
          <w:tab w:val="left" w:pos="2880"/>
          <w:tab w:val="left" w:pos="3600"/>
        </w:tabs>
        <w:jc w:val="both"/>
      </w:pPr>
    </w:p>
    <w:p w14:paraId="6B534774" w14:textId="77777777" w:rsidR="00617868" w:rsidRPr="00A80D6D" w:rsidRDefault="00617868" w:rsidP="00851D11">
      <w:pPr>
        <w:numPr>
          <w:ilvl w:val="1"/>
          <w:numId w:val="13"/>
        </w:numPr>
        <w:jc w:val="both"/>
      </w:pPr>
      <w:r w:rsidRPr="00A80D6D">
        <w:t>Lotto America Game:</w:t>
      </w:r>
    </w:p>
    <w:p w14:paraId="6B534775" w14:textId="77777777" w:rsidR="00617868" w:rsidRPr="00A80D6D" w:rsidRDefault="00617868" w:rsidP="00617868">
      <w:pPr>
        <w:ind w:left="1440"/>
        <w:jc w:val="both"/>
      </w:pPr>
    </w:p>
    <w:p w14:paraId="6B534776" w14:textId="2624B2FA" w:rsidR="00617868" w:rsidRPr="00A80D6D" w:rsidRDefault="00617868" w:rsidP="00617868">
      <w:pPr>
        <w:numPr>
          <w:ilvl w:val="2"/>
          <w:numId w:val="13"/>
        </w:numPr>
        <w:jc w:val="both"/>
      </w:pPr>
      <w:r w:rsidRPr="00A80D6D">
        <w:t>Lotto America</w:t>
      </w:r>
      <w:r w:rsidR="008C4C83" w:rsidRPr="00A80D6D">
        <w:t xml:space="preserve"> </w:t>
      </w:r>
      <w:r w:rsidR="004766A9" w:rsidRPr="00A80D6D">
        <w:t>is</w:t>
      </w:r>
      <w:r w:rsidR="008C4C83" w:rsidRPr="00A80D6D">
        <w:t xml:space="preserve"> </w:t>
      </w:r>
      <w:r w:rsidR="004766A9" w:rsidRPr="00A80D6D">
        <w:t>a</w:t>
      </w:r>
      <w:r w:rsidR="008C4C83" w:rsidRPr="00A80D6D">
        <w:t xml:space="preserve"> </w:t>
      </w:r>
      <w:r w:rsidR="004766A9" w:rsidRPr="00A80D6D">
        <w:t>five</w:t>
      </w:r>
      <w:r w:rsidR="008C4C83" w:rsidRPr="00A80D6D">
        <w:t xml:space="preserve"> </w:t>
      </w:r>
      <w:r w:rsidR="004766A9" w:rsidRPr="00A80D6D">
        <w:t>(5)</w:t>
      </w:r>
      <w:r w:rsidR="008C4C83" w:rsidRPr="00A80D6D">
        <w:t xml:space="preserve"> </w:t>
      </w:r>
      <w:r w:rsidR="004766A9" w:rsidRPr="00A80D6D">
        <w:t>out</w:t>
      </w:r>
      <w:r w:rsidR="008C4C83" w:rsidRPr="00A80D6D">
        <w:t xml:space="preserve"> </w:t>
      </w:r>
      <w:r w:rsidR="004766A9" w:rsidRPr="00A80D6D">
        <w:t>of</w:t>
      </w:r>
      <w:r w:rsidR="008C4C83" w:rsidRPr="00A80D6D">
        <w:t xml:space="preserve"> </w:t>
      </w:r>
      <w:r w:rsidRPr="00A80D6D">
        <w:t>fifty-two (52)</w:t>
      </w:r>
      <w:r w:rsidR="008C4C83" w:rsidRPr="00A80D6D">
        <w:t xml:space="preserve"> </w:t>
      </w:r>
      <w:r w:rsidR="004766A9" w:rsidRPr="00A80D6D">
        <w:t>plus</w:t>
      </w:r>
      <w:r w:rsidR="008C4C83" w:rsidRPr="00A80D6D">
        <w:t xml:space="preserve"> </w:t>
      </w:r>
      <w:r w:rsidR="004766A9" w:rsidRPr="00A80D6D">
        <w:t>one</w:t>
      </w:r>
      <w:r w:rsidR="008C4C83" w:rsidRPr="00A80D6D">
        <w:t xml:space="preserve"> </w:t>
      </w:r>
      <w:r w:rsidR="004766A9" w:rsidRPr="00A80D6D">
        <w:t>(1)</w:t>
      </w:r>
      <w:r w:rsidR="008C4C83" w:rsidRPr="00A80D6D">
        <w:t xml:space="preserve"> </w:t>
      </w:r>
      <w:r w:rsidR="004766A9" w:rsidRPr="00A80D6D">
        <w:t>out</w:t>
      </w:r>
      <w:r w:rsidR="008C4C83" w:rsidRPr="00A80D6D">
        <w:t xml:space="preserve"> </w:t>
      </w:r>
      <w:r w:rsidR="004766A9" w:rsidRPr="00A80D6D">
        <w:t>of</w:t>
      </w:r>
      <w:r w:rsidR="008C4C83" w:rsidRPr="00A80D6D">
        <w:t xml:space="preserve"> </w:t>
      </w:r>
      <w:r w:rsidRPr="00A80D6D">
        <w:t>ten</w:t>
      </w:r>
      <w:r w:rsidR="00EE75F5" w:rsidRPr="00A80D6D">
        <w:t xml:space="preserve"> </w:t>
      </w:r>
      <w:r w:rsidR="004766A9" w:rsidRPr="00A80D6D">
        <w:t>(</w:t>
      </w:r>
      <w:r w:rsidRPr="00A80D6D">
        <w:t>10</w:t>
      </w:r>
      <w:r w:rsidR="004766A9" w:rsidRPr="00A80D6D">
        <w:t>)</w:t>
      </w:r>
      <w:r w:rsidR="008C4C83" w:rsidRPr="00A80D6D">
        <w:t xml:space="preserve"> </w:t>
      </w:r>
      <w:r w:rsidR="00F076A7" w:rsidRPr="00A80D6D">
        <w:t xml:space="preserve">numbers </w:t>
      </w:r>
      <w:r w:rsidR="004766A9" w:rsidRPr="00A80D6D">
        <w:t>lottery</w:t>
      </w:r>
      <w:r w:rsidR="008C4C83" w:rsidRPr="00A80D6D">
        <w:t xml:space="preserve"> </w:t>
      </w:r>
      <w:r w:rsidR="004766A9" w:rsidRPr="00A80D6D">
        <w:t>game</w:t>
      </w:r>
      <w:r w:rsidR="008C4C83" w:rsidRPr="00A80D6D">
        <w:t xml:space="preserve"> </w:t>
      </w:r>
      <w:r w:rsidR="004766A9" w:rsidRPr="00A80D6D">
        <w:t>drawn</w:t>
      </w:r>
      <w:r w:rsidR="008C4C83" w:rsidRPr="00A80D6D">
        <w:t xml:space="preserve"> </w:t>
      </w:r>
      <w:del w:id="83" w:author="Rodrigue, Lisa" w:date="2022-01-31T15:01:00Z">
        <w:r w:rsidR="004766A9" w:rsidRPr="00A80D6D" w:rsidDel="00DC1EFF">
          <w:delText>every</w:delText>
        </w:r>
        <w:r w:rsidR="008C4C83" w:rsidRPr="00A80D6D" w:rsidDel="00DC1EFF">
          <w:delText xml:space="preserve"> </w:delText>
        </w:r>
        <w:r w:rsidR="004766A9" w:rsidRPr="00A80D6D" w:rsidDel="00DC1EFF">
          <w:delText>Wednesday</w:delText>
        </w:r>
        <w:r w:rsidR="008C4C83" w:rsidRPr="00A80D6D" w:rsidDel="00DC1EFF">
          <w:delText xml:space="preserve"> </w:delText>
        </w:r>
        <w:r w:rsidR="004766A9" w:rsidRPr="00A80D6D" w:rsidDel="00DC1EFF">
          <w:delText>and</w:delText>
        </w:r>
        <w:r w:rsidR="008C4C83" w:rsidRPr="00A80D6D" w:rsidDel="00DC1EFF">
          <w:delText xml:space="preserve"> </w:delText>
        </w:r>
        <w:r w:rsidR="004766A9" w:rsidRPr="00A80D6D" w:rsidDel="00DC1EFF">
          <w:delText>Saturday</w:delText>
        </w:r>
        <w:r w:rsidR="00F076A7" w:rsidRPr="00A80D6D" w:rsidDel="00DC1EFF">
          <w:delText xml:space="preserve"> </w:delText>
        </w:r>
      </w:del>
      <w:ins w:id="84" w:author="Rodrigue, Lisa" w:date="2022-01-31T15:01:00Z">
        <w:r w:rsidR="00DC1EFF">
          <w:t xml:space="preserve">on days as determined </w:t>
        </w:r>
      </w:ins>
      <w:ins w:id="85" w:author="Rodrigue, Lisa" w:date="2022-01-31T15:02:00Z">
        <w:r w:rsidR="00DC1EFF">
          <w:t xml:space="preserve">by the Lotto America Product Group </w:t>
        </w:r>
      </w:ins>
      <w:r w:rsidR="00F076A7" w:rsidRPr="00A80D6D">
        <w:t xml:space="preserve">as part of the </w:t>
      </w:r>
      <w:r w:rsidRPr="00A80D6D">
        <w:t xml:space="preserve">Lotto America </w:t>
      </w:r>
      <w:r w:rsidR="00F076A7" w:rsidRPr="00A80D6D">
        <w:t>drawing event</w:t>
      </w:r>
      <w:r w:rsidR="004766A9" w:rsidRPr="00A80D6D">
        <w:t>,</w:t>
      </w:r>
      <w:r w:rsidR="008C4C83" w:rsidRPr="00A80D6D">
        <w:t xml:space="preserve"> </w:t>
      </w:r>
      <w:r w:rsidR="004766A9" w:rsidRPr="00A80D6D">
        <w:t>which</w:t>
      </w:r>
      <w:r w:rsidR="008C4C83" w:rsidRPr="00A80D6D">
        <w:t xml:space="preserve"> </w:t>
      </w:r>
      <w:r w:rsidR="004766A9" w:rsidRPr="00A80D6D">
        <w:t>pays</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at</w:t>
      </w:r>
      <w:r w:rsidR="008C4C83" w:rsidRPr="00A80D6D">
        <w:t xml:space="preserve"> </w:t>
      </w:r>
      <w:r w:rsidR="004766A9" w:rsidRPr="00A80D6D">
        <w:t>the</w:t>
      </w:r>
      <w:r w:rsidR="008C4C83" w:rsidRPr="00A80D6D">
        <w:t xml:space="preserve"> </w:t>
      </w:r>
      <w:r w:rsidR="004766A9" w:rsidRPr="00A80D6D">
        <w:t>election</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player</w:t>
      </w:r>
      <w:r w:rsidR="008C4C83" w:rsidRPr="00A80D6D">
        <w:t xml:space="preserve"> </w:t>
      </w:r>
      <w:r w:rsidR="004766A9" w:rsidRPr="00A80D6D">
        <w:t>made</w:t>
      </w:r>
      <w:r w:rsidR="008C4C83" w:rsidRPr="00A80D6D">
        <w:t xml:space="preserve"> </w:t>
      </w:r>
      <w:r w:rsidR="004766A9" w:rsidRPr="00A80D6D">
        <w:t>in</w:t>
      </w:r>
      <w:r w:rsidR="008C4C83" w:rsidRPr="00A80D6D">
        <w:t xml:space="preserve"> </w:t>
      </w:r>
      <w:r w:rsidR="004766A9" w:rsidRPr="00A80D6D">
        <w:t>accordance</w:t>
      </w:r>
      <w:r w:rsidR="008C4C83" w:rsidRPr="00A80D6D">
        <w:t xml:space="preserve"> </w:t>
      </w:r>
      <w:r w:rsidR="004766A9" w:rsidRPr="00A80D6D">
        <w:t>with</w:t>
      </w:r>
      <w:r w:rsidR="008C4C83" w:rsidRPr="00A80D6D">
        <w:t xml:space="preserve"> </w:t>
      </w:r>
      <w:r w:rsidR="004766A9" w:rsidRPr="00A80D6D">
        <w:t>these</w:t>
      </w:r>
      <w:r w:rsidR="008C4C83" w:rsidRPr="00A80D6D">
        <w:t xml:space="preserve"> </w:t>
      </w:r>
      <w:r w:rsidR="004766A9" w:rsidRPr="00A80D6D">
        <w:t>rules</w:t>
      </w:r>
      <w:r w:rsidR="008C4C83" w:rsidRPr="00A80D6D">
        <w:t xml:space="preserve"> </w:t>
      </w:r>
      <w:r w:rsidR="004766A9" w:rsidRPr="00A80D6D">
        <w:t>or</w:t>
      </w:r>
      <w:r w:rsidR="008C4C83" w:rsidRPr="00A80D6D">
        <w:t xml:space="preserve"> </w:t>
      </w:r>
      <w:r w:rsidR="004766A9" w:rsidRPr="00A80D6D">
        <w:t>by</w:t>
      </w:r>
      <w:r w:rsidR="008C4C83" w:rsidRPr="00A80D6D">
        <w:t xml:space="preserve"> </w:t>
      </w:r>
      <w:r w:rsidR="004766A9" w:rsidRPr="00A80D6D">
        <w:t>a</w:t>
      </w:r>
      <w:r w:rsidR="008C4C83" w:rsidRPr="00A80D6D">
        <w:t xml:space="preserve"> </w:t>
      </w:r>
      <w:r w:rsidR="004766A9" w:rsidRPr="00A80D6D">
        <w:t>default</w:t>
      </w:r>
      <w:r w:rsidR="008C4C83" w:rsidRPr="00A80D6D">
        <w:t xml:space="preserve"> </w:t>
      </w:r>
      <w:r w:rsidR="004766A9" w:rsidRPr="00A80D6D">
        <w:t>election</w:t>
      </w:r>
      <w:r w:rsidR="008C4C83" w:rsidRPr="00A80D6D">
        <w:t xml:space="preserve"> </w:t>
      </w:r>
      <w:r w:rsidR="004766A9" w:rsidRPr="00A80D6D">
        <w:t>made</w:t>
      </w:r>
      <w:r w:rsidR="008C4C83" w:rsidRPr="00A80D6D">
        <w:t xml:space="preserve"> </w:t>
      </w:r>
      <w:r w:rsidR="004766A9" w:rsidRPr="00A80D6D">
        <w:t>in</w:t>
      </w:r>
      <w:r w:rsidR="008C4C83" w:rsidRPr="00A80D6D">
        <w:t xml:space="preserve"> </w:t>
      </w:r>
      <w:r w:rsidR="004766A9" w:rsidRPr="00A80D6D">
        <w:t>accordance</w:t>
      </w:r>
      <w:r w:rsidR="008C4C83" w:rsidRPr="00A80D6D">
        <w:t xml:space="preserve"> </w:t>
      </w:r>
      <w:r w:rsidR="004766A9" w:rsidRPr="00A80D6D">
        <w:t>with</w:t>
      </w:r>
      <w:r w:rsidR="008C4C83" w:rsidRPr="00A80D6D">
        <w:t xml:space="preserve"> </w:t>
      </w:r>
      <w:r w:rsidR="004766A9" w:rsidRPr="00A80D6D">
        <w:t>these</w:t>
      </w:r>
      <w:r w:rsidR="008C4C83" w:rsidRPr="00A80D6D">
        <w:t xml:space="preserve"> </w:t>
      </w:r>
      <w:r w:rsidR="004766A9" w:rsidRPr="00A80D6D">
        <w:t>rules,</w:t>
      </w:r>
      <w:r w:rsidR="008C4C83" w:rsidRPr="00A80D6D">
        <w:t xml:space="preserve"> </w:t>
      </w:r>
      <w:r w:rsidR="004766A9" w:rsidRPr="00A80D6D">
        <w:t>either</w:t>
      </w:r>
      <w:r w:rsidR="008C4C83" w:rsidRPr="00A80D6D">
        <w:t xml:space="preserve"> </w:t>
      </w:r>
      <w:r w:rsidR="004766A9" w:rsidRPr="00A80D6D">
        <w:t>on</w:t>
      </w:r>
      <w:r w:rsidR="008C4C83" w:rsidRPr="00A80D6D">
        <w:t xml:space="preserve"> </w:t>
      </w:r>
      <w:r w:rsidR="004766A9" w:rsidRPr="00A80D6D">
        <w:t>an</w:t>
      </w:r>
      <w:r w:rsidR="008C4C83" w:rsidRPr="00A80D6D">
        <w:t xml:space="preserve"> </w:t>
      </w:r>
      <w:r w:rsidR="004766A9" w:rsidRPr="00A80D6D">
        <w:t>annuitized</w:t>
      </w:r>
      <w:r w:rsidR="008C4C83" w:rsidRPr="00A80D6D">
        <w:t xml:space="preserve"> </w:t>
      </w:r>
      <w:ins w:id="86" w:author="Rodrigue, Lisa" w:date="2022-02-01T15:59:00Z">
        <w:r w:rsidR="00B16EB2">
          <w:t>P</w:t>
        </w:r>
      </w:ins>
      <w:del w:id="87" w:author="Rodrigue, Lisa" w:date="2022-02-01T15:59:00Z">
        <w:r w:rsidR="004766A9" w:rsidRPr="00A80D6D" w:rsidDel="00B16EB2">
          <w:delText>p</w:delText>
        </w:r>
      </w:del>
      <w:r w:rsidR="004766A9" w:rsidRPr="00A80D6D">
        <w:t>ari-</w:t>
      </w:r>
      <w:ins w:id="88" w:author="Rodrigue, Lisa" w:date="2022-02-01T15:59:00Z">
        <w:r w:rsidR="00B16EB2">
          <w:t>M</w:t>
        </w:r>
      </w:ins>
      <w:del w:id="89" w:author="Rodrigue, Lisa" w:date="2022-02-01T15:59:00Z">
        <w:r w:rsidR="004766A9" w:rsidRPr="00A80D6D" w:rsidDel="00B16EB2">
          <w:delText>m</w:delText>
        </w:r>
      </w:del>
      <w:r w:rsidR="004766A9" w:rsidRPr="00A80D6D">
        <w:t>utuel</w:t>
      </w:r>
      <w:r w:rsidR="008C4C83" w:rsidRPr="00A80D6D">
        <w:t xml:space="preserve"> </w:t>
      </w:r>
      <w:r w:rsidR="004766A9" w:rsidRPr="00A80D6D">
        <w:t>basis</w:t>
      </w:r>
      <w:r w:rsidR="008C4C83" w:rsidRPr="00A80D6D">
        <w:t xml:space="preserve"> </w:t>
      </w:r>
      <w:r w:rsidR="004766A9" w:rsidRPr="00A80D6D">
        <w:t>or</w:t>
      </w:r>
      <w:r w:rsidR="008C4C83" w:rsidRPr="00A80D6D">
        <w:t xml:space="preserve"> </w:t>
      </w:r>
      <w:r w:rsidR="004766A9" w:rsidRPr="00A80D6D">
        <w:t>as</w:t>
      </w:r>
      <w:r w:rsidR="008C4C83" w:rsidRPr="00A80D6D">
        <w:t xml:space="preserve"> </w:t>
      </w:r>
      <w:r w:rsidR="004766A9" w:rsidRPr="00A80D6D">
        <w:t>a</w:t>
      </w:r>
      <w:r w:rsidR="008C4C83" w:rsidRPr="00A80D6D">
        <w:t xml:space="preserve"> </w:t>
      </w:r>
      <w:r w:rsidR="006E5C73" w:rsidRPr="00A80D6D">
        <w:t xml:space="preserve">single </w:t>
      </w:r>
      <w:r w:rsidR="004766A9" w:rsidRPr="00A80D6D">
        <w:t>lump</w:t>
      </w:r>
      <w:r w:rsidR="008C4C83" w:rsidRPr="00A80D6D">
        <w:t xml:space="preserve"> </w:t>
      </w:r>
      <w:r w:rsidR="004766A9" w:rsidRPr="00A80D6D">
        <w:t>sum</w:t>
      </w:r>
      <w:r w:rsidR="008C4C83" w:rsidRPr="00A80D6D">
        <w:t xml:space="preserve"> </w:t>
      </w:r>
      <w:r w:rsidR="004766A9" w:rsidRPr="00A80D6D">
        <w:t>payment</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ins w:id="90" w:author="Rodrigue, Lisa" w:date="2022-02-01T15:59:00Z">
        <w:r w:rsidR="00B16EB2">
          <w:t xml:space="preserve">total </w:t>
        </w:r>
      </w:ins>
      <w:r w:rsidR="006E5C73" w:rsidRPr="00A80D6D">
        <w:t xml:space="preserve">funding </w:t>
      </w:r>
      <w:r w:rsidR="004766A9" w:rsidRPr="00A80D6D">
        <w:t>held</w:t>
      </w:r>
      <w:r w:rsidR="008C4C83" w:rsidRPr="00A80D6D">
        <w:t xml:space="preserve"> </w:t>
      </w:r>
      <w:r w:rsidR="006E5C73" w:rsidRPr="00A80D6D">
        <w:t xml:space="preserve">in the Grand Prize Pool (GPP) for the winning </w:t>
      </w:r>
      <w:ins w:id="91" w:author="Rodrigue, Lisa" w:date="2022-01-31T15:02:00Z">
        <w:r w:rsidR="00DC1EFF">
          <w:t>D</w:t>
        </w:r>
      </w:ins>
      <w:del w:id="92" w:author="Rodrigue, Lisa" w:date="2022-01-31T15:02:00Z">
        <w:r w:rsidR="006E5C73" w:rsidRPr="00A80D6D" w:rsidDel="00DC1EFF">
          <w:delText>d</w:delText>
        </w:r>
      </w:del>
      <w:r w:rsidR="006E5C73" w:rsidRPr="00A80D6D">
        <w:t>rawing</w:t>
      </w:r>
      <w:r w:rsidR="008C4C83" w:rsidRPr="00A80D6D">
        <w:t xml:space="preserve"> </w:t>
      </w:r>
      <w:r w:rsidR="004766A9" w:rsidRPr="00A80D6D">
        <w:t>on</w:t>
      </w:r>
      <w:r w:rsidR="008C4C83" w:rsidRPr="00A80D6D">
        <w:t xml:space="preserve"> </w:t>
      </w:r>
      <w:r w:rsidR="004766A9" w:rsidRPr="00A80D6D">
        <w:t>a</w:t>
      </w:r>
      <w:r w:rsidR="008C4C83" w:rsidRPr="00A80D6D">
        <w:t xml:space="preserve"> </w:t>
      </w:r>
      <w:ins w:id="93" w:author="Rodrigue, Lisa" w:date="2022-02-01T15:59:00Z">
        <w:r w:rsidR="00B16EB2">
          <w:t>P</w:t>
        </w:r>
      </w:ins>
      <w:del w:id="94" w:author="Rodrigue, Lisa" w:date="2022-02-01T15:59:00Z">
        <w:r w:rsidR="004766A9" w:rsidRPr="00A80D6D" w:rsidDel="00B16EB2">
          <w:delText>p</w:delText>
        </w:r>
      </w:del>
      <w:r w:rsidR="004766A9" w:rsidRPr="00A80D6D">
        <w:t>ari-</w:t>
      </w:r>
      <w:ins w:id="95" w:author="Rodrigue, Lisa" w:date="2022-02-01T15:59:00Z">
        <w:r w:rsidR="00B16EB2">
          <w:t>M</w:t>
        </w:r>
      </w:ins>
      <w:del w:id="96" w:author="Rodrigue, Lisa" w:date="2022-02-01T15:59:00Z">
        <w:r w:rsidR="004766A9" w:rsidRPr="00A80D6D" w:rsidDel="00B16EB2">
          <w:delText>m</w:delText>
        </w:r>
      </w:del>
      <w:r w:rsidR="004766A9" w:rsidRPr="00A80D6D">
        <w:t>utuel</w:t>
      </w:r>
      <w:r w:rsidR="008C4C83" w:rsidRPr="00A80D6D">
        <w:t xml:space="preserve"> </w:t>
      </w:r>
      <w:r w:rsidR="004766A9" w:rsidRPr="00A80D6D">
        <w:t>basis</w:t>
      </w:r>
      <w:r w:rsidR="00C51997" w:rsidRPr="00A80D6D">
        <w:t xml:space="preserve">.  </w:t>
      </w:r>
      <w:r w:rsidR="004766A9" w:rsidRPr="00A80D6D">
        <w:t>Except</w:t>
      </w:r>
      <w:r w:rsidR="008C4C83" w:rsidRPr="00A80D6D">
        <w:t xml:space="preserve"> </w:t>
      </w:r>
      <w:r w:rsidR="004766A9" w:rsidRPr="00A80D6D">
        <w:t>as</w:t>
      </w:r>
      <w:r w:rsidR="008C4C83" w:rsidRPr="00A80D6D">
        <w:t xml:space="preserve"> </w:t>
      </w:r>
      <w:r w:rsidR="004766A9" w:rsidRPr="00A80D6D">
        <w:t>provided</w:t>
      </w:r>
      <w:r w:rsidR="008C4C83" w:rsidRPr="00A80D6D">
        <w:t xml:space="preserve"> </w:t>
      </w:r>
      <w:r w:rsidR="004766A9" w:rsidRPr="00A80D6D">
        <w:t>in</w:t>
      </w:r>
      <w:r w:rsidR="008C4C83" w:rsidRPr="00A80D6D">
        <w:t xml:space="preserve"> </w:t>
      </w:r>
      <w:r w:rsidR="004766A9" w:rsidRPr="00A80D6D">
        <w:t>these</w:t>
      </w:r>
      <w:r w:rsidR="008C4C83" w:rsidRPr="00A80D6D">
        <w:t xml:space="preserve"> </w:t>
      </w:r>
      <w:r w:rsidR="004766A9" w:rsidRPr="00A80D6D">
        <w:t>rules,</w:t>
      </w:r>
      <w:r w:rsidR="008C4C83" w:rsidRPr="00A80D6D">
        <w:t xml:space="preserve"> </w:t>
      </w:r>
      <w:r w:rsidR="004766A9" w:rsidRPr="00A80D6D">
        <w:t>all</w:t>
      </w:r>
      <w:r w:rsidR="008C4C83" w:rsidRPr="00A80D6D">
        <w:t xml:space="preserve"> </w:t>
      </w:r>
      <w:r w:rsidR="004766A9" w:rsidRPr="00A80D6D">
        <w:t>other</w:t>
      </w:r>
      <w:r w:rsidR="008C4C83" w:rsidRPr="00A80D6D">
        <w:t xml:space="preserve"> </w:t>
      </w:r>
      <w:r w:rsidR="004766A9" w:rsidRPr="00A80D6D">
        <w:t>prizes</w:t>
      </w:r>
      <w:r w:rsidR="008C4C83" w:rsidRPr="00A80D6D">
        <w:t xml:space="preserve"> </w:t>
      </w:r>
      <w:r w:rsidR="004766A9" w:rsidRPr="00A80D6D">
        <w:t>are</w:t>
      </w:r>
      <w:r w:rsidR="008C4C83" w:rsidRPr="00A80D6D">
        <w:t xml:space="preserve"> </w:t>
      </w:r>
      <w:r w:rsidR="004766A9" w:rsidRPr="00A80D6D">
        <w:t>paid</w:t>
      </w:r>
      <w:r w:rsidR="008C4C83" w:rsidRPr="00A80D6D">
        <w:t xml:space="preserve"> </w:t>
      </w:r>
      <w:r w:rsidR="004766A9" w:rsidRPr="00A80D6D">
        <w:t>on</w:t>
      </w:r>
      <w:r w:rsidR="008C4C83" w:rsidRPr="00A80D6D">
        <w:t xml:space="preserve"> </w:t>
      </w:r>
      <w:r w:rsidR="004766A9" w:rsidRPr="00A80D6D">
        <w:t>a</w:t>
      </w:r>
      <w:r w:rsidR="008C4C83" w:rsidRPr="00A80D6D">
        <w:t xml:space="preserve"> </w:t>
      </w:r>
      <w:r w:rsidR="00F076A7" w:rsidRPr="00A80D6D">
        <w:t>single payment</w:t>
      </w:r>
      <w:r w:rsidR="008C4C83" w:rsidRPr="00A80D6D">
        <w:t xml:space="preserve"> </w:t>
      </w:r>
      <w:r w:rsidR="004766A9" w:rsidRPr="00A80D6D">
        <w:t>basis</w:t>
      </w:r>
      <w:r w:rsidR="00A33BFF" w:rsidRPr="00A80D6D">
        <w:t>.</w:t>
      </w:r>
    </w:p>
    <w:p w14:paraId="6B534777" w14:textId="77777777" w:rsidR="00617868" w:rsidRPr="00A80D6D" w:rsidRDefault="00617868" w:rsidP="00617868">
      <w:pPr>
        <w:ind w:left="2160"/>
        <w:jc w:val="both"/>
      </w:pPr>
    </w:p>
    <w:p w14:paraId="6B534778" w14:textId="2E56D6A9" w:rsidR="00617868" w:rsidRPr="00A80D6D" w:rsidRDefault="00617868" w:rsidP="00617868">
      <w:pPr>
        <w:numPr>
          <w:ilvl w:val="2"/>
          <w:numId w:val="13"/>
        </w:numPr>
        <w:jc w:val="both"/>
      </w:pPr>
      <w:r w:rsidRPr="00A80D6D">
        <w:t xml:space="preserve">Lotto America Winning Numbers applicable to determine Lotto America prizes will be determined in the Lotto America Drawing event.  During the </w:t>
      </w:r>
      <w:ins w:id="97" w:author="Rodrigue, Lisa" w:date="2022-01-31T15:02:00Z">
        <w:r w:rsidR="00DC1EFF">
          <w:t>D</w:t>
        </w:r>
      </w:ins>
      <w:del w:id="98" w:author="Rodrigue, Lisa" w:date="2022-01-31T15:02:00Z">
        <w:r w:rsidRPr="00A80D6D" w:rsidDel="00DC1EFF">
          <w:delText>d</w:delText>
        </w:r>
      </w:del>
      <w:r w:rsidRPr="00A80D6D">
        <w:t>rawing event, five (5) numbers shall be drawn from the first set of fifty-two (52) numbers, and one (1) number shall be drawn from the second set of ten (10) numbers, which shall constitute the Winning Numbers.</w:t>
      </w:r>
    </w:p>
    <w:p w14:paraId="6B534779" w14:textId="77777777" w:rsidR="00617868" w:rsidRPr="00A80D6D" w:rsidRDefault="00617868" w:rsidP="00617868">
      <w:pPr>
        <w:ind w:left="2160"/>
        <w:jc w:val="both"/>
      </w:pPr>
    </w:p>
    <w:p w14:paraId="6B53477A" w14:textId="77777777" w:rsidR="00617868" w:rsidRPr="00A80D6D" w:rsidRDefault="004766A9" w:rsidP="00617868">
      <w:pPr>
        <w:numPr>
          <w:ilvl w:val="2"/>
          <w:numId w:val="13"/>
        </w:numPr>
        <w:jc w:val="both"/>
      </w:pPr>
      <w:r w:rsidRPr="00A80D6D">
        <w:t>To</w:t>
      </w:r>
      <w:r w:rsidR="008C4C83" w:rsidRPr="00A80D6D">
        <w:t xml:space="preserve"> </w:t>
      </w:r>
      <w:r w:rsidRPr="00A80D6D">
        <w:t>play</w:t>
      </w:r>
      <w:r w:rsidR="008C4C83" w:rsidRPr="00A80D6D">
        <w:t xml:space="preserve"> </w:t>
      </w:r>
      <w:r w:rsidR="00617868" w:rsidRPr="00A80D6D">
        <w:t>Lotto America</w:t>
      </w:r>
      <w:r w:rsidRPr="00A80D6D">
        <w:t>,</w:t>
      </w:r>
      <w:r w:rsidR="008C4C83" w:rsidRPr="00A80D6D">
        <w:t xml:space="preserve"> </w:t>
      </w:r>
      <w:r w:rsidRPr="00A80D6D">
        <w:t>a</w:t>
      </w:r>
      <w:r w:rsidR="008C4C83" w:rsidRPr="00A80D6D">
        <w:t xml:space="preserve"> </w:t>
      </w:r>
      <w:r w:rsidRPr="00A80D6D">
        <w:t>player</w:t>
      </w:r>
      <w:r w:rsidR="008C4C83" w:rsidRPr="00A80D6D">
        <w:t xml:space="preserve"> </w:t>
      </w:r>
      <w:r w:rsidRPr="00A80D6D">
        <w:t>shall</w:t>
      </w:r>
      <w:r w:rsidR="008C4C83" w:rsidRPr="00A80D6D">
        <w:t xml:space="preserve"> </w:t>
      </w:r>
      <w:r w:rsidRPr="00A80D6D">
        <w:t>select</w:t>
      </w:r>
      <w:r w:rsidR="008C4C83" w:rsidRPr="00A80D6D">
        <w:t xml:space="preserve"> </w:t>
      </w:r>
      <w:r w:rsidR="00420966" w:rsidRPr="00A80D6D">
        <w:t xml:space="preserve">(or computer pick) </w:t>
      </w:r>
      <w:r w:rsidRPr="00A80D6D">
        <w:t>five</w:t>
      </w:r>
      <w:r w:rsidR="008C4C83" w:rsidRPr="00A80D6D">
        <w:t xml:space="preserve"> </w:t>
      </w:r>
      <w:r w:rsidRPr="00A80D6D">
        <w:t>(5)</w:t>
      </w:r>
      <w:r w:rsidR="008C4C83" w:rsidRPr="00A80D6D">
        <w:t xml:space="preserve"> </w:t>
      </w:r>
      <w:r w:rsidRPr="00A80D6D">
        <w:t>different</w:t>
      </w:r>
      <w:r w:rsidR="008C4C83" w:rsidRPr="00A80D6D">
        <w:t xml:space="preserve"> </w:t>
      </w:r>
      <w:r w:rsidRPr="00A80D6D">
        <w:t>numbers,</w:t>
      </w:r>
      <w:r w:rsidR="008C4C83" w:rsidRPr="00A80D6D">
        <w:t xml:space="preserve"> </w:t>
      </w:r>
      <w:r w:rsidRPr="00A80D6D">
        <w:t>from</w:t>
      </w:r>
      <w:r w:rsidR="008C4C83" w:rsidRPr="00A80D6D">
        <w:t xml:space="preserve"> </w:t>
      </w:r>
      <w:r w:rsidRPr="00A80D6D">
        <w:t>one</w:t>
      </w:r>
      <w:r w:rsidR="008C4C83" w:rsidRPr="00A80D6D">
        <w:t xml:space="preserve"> </w:t>
      </w:r>
      <w:r w:rsidRPr="00A80D6D">
        <w:t>(1)</w:t>
      </w:r>
      <w:r w:rsidR="008C4C83" w:rsidRPr="00A80D6D">
        <w:t xml:space="preserve"> </w:t>
      </w:r>
      <w:r w:rsidRPr="00A80D6D">
        <w:t>through</w:t>
      </w:r>
      <w:r w:rsidR="008C4C83" w:rsidRPr="00A80D6D">
        <w:t xml:space="preserve"> </w:t>
      </w:r>
      <w:r w:rsidR="00617868" w:rsidRPr="00A80D6D">
        <w:t xml:space="preserve">fifty-two (52) </w:t>
      </w:r>
      <w:del w:id="99" w:author="Rodrigue, Lisa" w:date="2022-01-31T15:03:00Z">
        <w:r w:rsidR="00617868" w:rsidRPr="00A80D6D" w:rsidDel="00DC1EFF">
          <w:delText>numbers</w:delText>
        </w:r>
        <w:r w:rsidR="008C4C83" w:rsidRPr="00A80D6D" w:rsidDel="00DC1EFF">
          <w:delText xml:space="preserve"> </w:delText>
        </w:r>
      </w:del>
      <w:r w:rsidRPr="00A80D6D">
        <w:t>and</w:t>
      </w:r>
      <w:r w:rsidR="008C4C83" w:rsidRPr="00A80D6D">
        <w:t xml:space="preserve"> </w:t>
      </w:r>
      <w:r w:rsidRPr="00A80D6D">
        <w:t>one</w:t>
      </w:r>
      <w:r w:rsidR="008C4C83" w:rsidRPr="00A80D6D">
        <w:t xml:space="preserve"> </w:t>
      </w:r>
      <w:r w:rsidRPr="00A80D6D">
        <w:t>(1)</w:t>
      </w:r>
      <w:r w:rsidR="008C4C83" w:rsidRPr="00A80D6D">
        <w:t xml:space="preserve"> </w:t>
      </w:r>
      <w:r w:rsidRPr="00A80D6D">
        <w:t>additional</w:t>
      </w:r>
      <w:r w:rsidR="008C4C83" w:rsidRPr="00A80D6D">
        <w:t xml:space="preserve"> </w:t>
      </w:r>
      <w:r w:rsidRPr="00A80D6D">
        <w:t>number</w:t>
      </w:r>
      <w:r w:rsidR="008C4C83" w:rsidRPr="00A80D6D">
        <w:t xml:space="preserve"> </w:t>
      </w:r>
      <w:r w:rsidRPr="00A80D6D">
        <w:t>from</w:t>
      </w:r>
      <w:r w:rsidR="008C4C83" w:rsidRPr="00A80D6D">
        <w:t xml:space="preserve"> </w:t>
      </w:r>
      <w:r w:rsidRPr="00A80D6D">
        <w:t>one</w:t>
      </w:r>
      <w:r w:rsidR="008C4C83" w:rsidRPr="00A80D6D">
        <w:t xml:space="preserve"> </w:t>
      </w:r>
      <w:r w:rsidRPr="00A80D6D">
        <w:t>(1)</w:t>
      </w:r>
      <w:r w:rsidR="008C4C83" w:rsidRPr="00A80D6D">
        <w:t xml:space="preserve"> </w:t>
      </w:r>
      <w:r w:rsidRPr="00A80D6D">
        <w:t>through</w:t>
      </w:r>
      <w:r w:rsidR="008C4C83" w:rsidRPr="00A80D6D">
        <w:t xml:space="preserve"> </w:t>
      </w:r>
      <w:del w:id="100" w:author="Rodrigue, Lisa" w:date="2022-02-14T14:45:00Z">
        <w:r w:rsidR="00420966" w:rsidRPr="00A80D6D" w:rsidDel="00664639">
          <w:delText xml:space="preserve"> </w:delText>
        </w:r>
      </w:del>
      <w:r w:rsidR="00617868" w:rsidRPr="00A80D6D">
        <w:t>ten (1</w:t>
      </w:r>
      <w:r w:rsidR="00A33BFF" w:rsidRPr="00A80D6D">
        <w:t>0</w:t>
      </w:r>
      <w:r w:rsidR="00617868" w:rsidRPr="00A80D6D">
        <w:t>).</w:t>
      </w:r>
      <w:r w:rsidR="00C51997" w:rsidRPr="00A80D6D">
        <w:t xml:space="preserve">  </w:t>
      </w:r>
      <w:r w:rsidRPr="00A80D6D">
        <w:t>The</w:t>
      </w:r>
      <w:r w:rsidR="008C4C83" w:rsidRPr="00A80D6D">
        <w:t xml:space="preserve"> </w:t>
      </w:r>
      <w:r w:rsidRPr="00A80D6D">
        <w:t>additional</w:t>
      </w:r>
      <w:r w:rsidR="008C4C83" w:rsidRPr="00A80D6D">
        <w:t xml:space="preserve"> </w:t>
      </w:r>
      <w:r w:rsidRPr="00A80D6D">
        <w:t>number</w:t>
      </w:r>
      <w:r w:rsidR="008C4C83" w:rsidRPr="00A80D6D">
        <w:t xml:space="preserve"> </w:t>
      </w:r>
      <w:r w:rsidRPr="00A80D6D">
        <w:t>may</w:t>
      </w:r>
      <w:r w:rsidR="008C4C83" w:rsidRPr="00A80D6D">
        <w:t xml:space="preserve"> </w:t>
      </w:r>
      <w:r w:rsidRPr="00A80D6D">
        <w:t>be</w:t>
      </w:r>
      <w:r w:rsidR="008C4C83" w:rsidRPr="00A80D6D">
        <w:t xml:space="preserve"> </w:t>
      </w:r>
      <w:r w:rsidRPr="00A80D6D">
        <w:t>the</w:t>
      </w:r>
      <w:r w:rsidR="008C4C83" w:rsidRPr="00A80D6D">
        <w:t xml:space="preserve"> </w:t>
      </w:r>
      <w:r w:rsidRPr="00A80D6D">
        <w:t>same</w:t>
      </w:r>
      <w:r w:rsidR="008C4C83" w:rsidRPr="00A80D6D">
        <w:t xml:space="preserve"> </w:t>
      </w:r>
      <w:r w:rsidRPr="00A80D6D">
        <w:t>as</w:t>
      </w:r>
      <w:r w:rsidR="008C4C83" w:rsidRPr="00A80D6D">
        <w:t xml:space="preserve"> </w:t>
      </w:r>
      <w:r w:rsidRPr="00A80D6D">
        <w:t>one</w:t>
      </w:r>
      <w:r w:rsidR="008C4C83" w:rsidRPr="00A80D6D">
        <w:t xml:space="preserve"> </w:t>
      </w:r>
      <w:r w:rsidRPr="00A80D6D">
        <w:t>of</w:t>
      </w:r>
      <w:r w:rsidR="008C4C83" w:rsidRPr="00A80D6D">
        <w:t xml:space="preserve"> </w:t>
      </w:r>
      <w:r w:rsidRPr="00A80D6D">
        <w:t>the</w:t>
      </w:r>
      <w:r w:rsidR="008C4C83" w:rsidRPr="00A80D6D">
        <w:t xml:space="preserve"> </w:t>
      </w:r>
      <w:r w:rsidRPr="00A80D6D">
        <w:t>first</w:t>
      </w:r>
      <w:r w:rsidR="008C4C83" w:rsidRPr="00A80D6D">
        <w:t xml:space="preserve"> </w:t>
      </w:r>
      <w:r w:rsidRPr="00A80D6D">
        <w:t>five</w:t>
      </w:r>
      <w:r w:rsidR="008C4C83" w:rsidRPr="00A80D6D">
        <w:t xml:space="preserve"> </w:t>
      </w:r>
      <w:r w:rsidRPr="00A80D6D">
        <w:t>numbers</w:t>
      </w:r>
      <w:r w:rsidR="008C4C83" w:rsidRPr="00A80D6D">
        <w:t xml:space="preserve"> </w:t>
      </w:r>
      <w:r w:rsidRPr="00A80D6D">
        <w:t>selected</w:t>
      </w:r>
      <w:r w:rsidR="008C4C83" w:rsidRPr="00A80D6D">
        <w:t xml:space="preserve"> </w:t>
      </w:r>
      <w:r w:rsidRPr="00A80D6D">
        <w:t>by</w:t>
      </w:r>
      <w:r w:rsidR="008C4C83" w:rsidRPr="00A80D6D">
        <w:t xml:space="preserve"> </w:t>
      </w:r>
      <w:r w:rsidRPr="00A80D6D">
        <w:t>the</w:t>
      </w:r>
      <w:r w:rsidR="008C4C83" w:rsidRPr="00A80D6D">
        <w:t xml:space="preserve"> </w:t>
      </w:r>
      <w:r w:rsidRPr="00A80D6D">
        <w:t>player</w:t>
      </w:r>
      <w:r w:rsidR="00C51997" w:rsidRPr="00A80D6D">
        <w:t>.</w:t>
      </w:r>
    </w:p>
    <w:p w14:paraId="6B53477B" w14:textId="77777777" w:rsidR="00617868" w:rsidRPr="00A80D6D" w:rsidRDefault="00617868" w:rsidP="00617868">
      <w:pPr>
        <w:ind w:left="2160"/>
        <w:jc w:val="both"/>
      </w:pPr>
    </w:p>
    <w:p w14:paraId="6B53477C" w14:textId="5F5C93F2" w:rsidR="00E9362A" w:rsidRPr="00A80D6D" w:rsidRDefault="00DC1EFF" w:rsidP="00617868">
      <w:pPr>
        <w:numPr>
          <w:ilvl w:val="2"/>
          <w:numId w:val="13"/>
        </w:numPr>
        <w:jc w:val="both"/>
      </w:pPr>
      <w:ins w:id="101" w:author="Rodrigue, Lisa" w:date="2022-01-31T15:03:00Z">
        <w:r>
          <w:t xml:space="preserve">Lotto America </w:t>
        </w:r>
      </w:ins>
      <w:r w:rsidR="00420966" w:rsidRPr="00A80D6D">
        <w:t xml:space="preserve">Plays </w:t>
      </w:r>
      <w:r w:rsidR="004766A9" w:rsidRPr="00A80D6D">
        <w:t>can</w:t>
      </w:r>
      <w:r w:rsidR="008C4C83" w:rsidRPr="00A80D6D">
        <w:t xml:space="preserve"> </w:t>
      </w:r>
      <w:r w:rsidR="004766A9" w:rsidRPr="00A80D6D">
        <w:t>be</w:t>
      </w:r>
      <w:r w:rsidR="008C4C83" w:rsidRPr="00A80D6D">
        <w:t xml:space="preserve"> </w:t>
      </w:r>
      <w:r w:rsidR="004766A9" w:rsidRPr="00A80D6D">
        <w:t>purchased</w:t>
      </w:r>
      <w:r w:rsidR="008C4C83" w:rsidRPr="00A80D6D">
        <w:t xml:space="preserve"> </w:t>
      </w:r>
      <w:r w:rsidR="004766A9" w:rsidRPr="00A80D6D">
        <w:t>for</w:t>
      </w:r>
      <w:r w:rsidR="008C4C83" w:rsidRPr="00A80D6D">
        <w:t xml:space="preserve"> </w:t>
      </w:r>
      <w:r w:rsidR="00617868" w:rsidRPr="00A80D6D">
        <w:t>one</w:t>
      </w:r>
      <w:r w:rsidR="008C4C83" w:rsidRPr="00A80D6D">
        <w:t xml:space="preserve"> </w:t>
      </w:r>
      <w:r w:rsidR="004766A9" w:rsidRPr="00A80D6D">
        <w:t>dollar</w:t>
      </w:r>
      <w:r w:rsidR="008C4C83" w:rsidRPr="00A80D6D">
        <w:t xml:space="preserve"> </w:t>
      </w:r>
      <w:r w:rsidR="004766A9" w:rsidRPr="00A80D6D">
        <w:t>(U.S</w:t>
      </w:r>
      <w:r w:rsidR="00C51997" w:rsidRPr="00A80D6D">
        <w:t xml:space="preserve">.  </w:t>
      </w:r>
      <w:r w:rsidR="004766A9" w:rsidRPr="00A80D6D">
        <w:t>$</w:t>
      </w:r>
      <w:r w:rsidR="00E9362A" w:rsidRPr="00A80D6D">
        <w:t>1</w:t>
      </w:r>
      <w:r w:rsidR="004766A9" w:rsidRPr="00A80D6D">
        <w:t>.00),</w:t>
      </w:r>
      <w:r w:rsidR="008C4C83" w:rsidRPr="00A80D6D">
        <w:t xml:space="preserve"> </w:t>
      </w:r>
      <w:r w:rsidR="004766A9" w:rsidRPr="00A80D6D">
        <w:t>including</w:t>
      </w:r>
      <w:r w:rsidR="008C4C83" w:rsidRPr="00A80D6D">
        <w:t xml:space="preserve"> </w:t>
      </w:r>
      <w:r w:rsidR="004766A9" w:rsidRPr="00A80D6D">
        <w:t>any</w:t>
      </w:r>
      <w:r w:rsidR="008C4C83" w:rsidRPr="00A80D6D">
        <w:t xml:space="preserve"> </w:t>
      </w:r>
      <w:r w:rsidR="004766A9" w:rsidRPr="00A80D6D">
        <w:t>specific</w:t>
      </w:r>
      <w:r w:rsidR="008C4C83" w:rsidRPr="00A80D6D">
        <w:t xml:space="preserve"> </w:t>
      </w:r>
      <w:r w:rsidR="004766A9" w:rsidRPr="00A80D6D">
        <w:t>statutorily</w:t>
      </w:r>
      <w:r w:rsidR="00851D11" w:rsidRPr="00A80D6D">
        <w:t xml:space="preserve"> </w:t>
      </w:r>
      <w:r w:rsidR="004766A9" w:rsidRPr="00A80D6D">
        <w:t>mandated</w:t>
      </w:r>
      <w:r w:rsidR="008C4C83" w:rsidRPr="00A80D6D">
        <w:t xml:space="preserve"> </w:t>
      </w:r>
      <w:r w:rsidR="004766A9" w:rsidRPr="00A80D6D">
        <w:t>tax</w:t>
      </w:r>
      <w:r w:rsidR="008C4C83" w:rsidRPr="00A80D6D">
        <w:t xml:space="preserve"> </w:t>
      </w:r>
      <w:r w:rsidR="004766A9" w:rsidRPr="00A80D6D">
        <w:t>of</w:t>
      </w:r>
      <w:r w:rsidR="008C4C83" w:rsidRPr="00A80D6D">
        <w:t xml:space="preserve"> </w:t>
      </w:r>
      <w:r w:rsidR="004766A9" w:rsidRPr="00A80D6D">
        <w:t>a</w:t>
      </w:r>
      <w:r w:rsidR="008C4C83" w:rsidRPr="00A80D6D">
        <w:t xml:space="preserve"> </w:t>
      </w:r>
      <w:r w:rsidR="004766A9" w:rsidRPr="00A80D6D">
        <w:t>Selling</w:t>
      </w:r>
      <w:r w:rsidR="008C4C83" w:rsidRPr="00A80D6D">
        <w:t xml:space="preserve"> </w:t>
      </w:r>
      <w:r w:rsidR="004766A9" w:rsidRPr="00A80D6D">
        <w:t>Lottery</w:t>
      </w:r>
      <w:r w:rsidR="008C4C83" w:rsidRPr="00A80D6D">
        <w:t xml:space="preserve"> </w:t>
      </w:r>
      <w:r w:rsidR="004766A9" w:rsidRPr="00A80D6D">
        <w:t>to</w:t>
      </w:r>
      <w:r w:rsidR="008C4C83" w:rsidRPr="00A80D6D">
        <w:t xml:space="preserve"> </w:t>
      </w:r>
      <w:r w:rsidR="004766A9" w:rsidRPr="00A80D6D">
        <w:t>be</w:t>
      </w:r>
      <w:r w:rsidR="008C4C83" w:rsidRPr="00A80D6D">
        <w:t xml:space="preserve"> </w:t>
      </w:r>
      <w:r w:rsidR="004766A9" w:rsidRPr="00A80D6D">
        <w:t>included</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price</w:t>
      </w:r>
      <w:r w:rsidR="008C4C83" w:rsidRPr="00A80D6D">
        <w:t xml:space="preserve"> </w:t>
      </w:r>
      <w:r w:rsidR="004766A9" w:rsidRPr="00A80D6D">
        <w:t>of</w:t>
      </w:r>
      <w:r w:rsidR="008C4C83" w:rsidRPr="00A80D6D">
        <w:t xml:space="preserve"> </w:t>
      </w:r>
      <w:r w:rsidR="004766A9" w:rsidRPr="00A80D6D">
        <w:t>a</w:t>
      </w:r>
      <w:r w:rsidR="008C4C83" w:rsidRPr="00A80D6D">
        <w:t xml:space="preserve"> </w:t>
      </w:r>
      <w:r w:rsidR="00A33BFF" w:rsidRPr="00A80D6D">
        <w:t>P</w:t>
      </w:r>
      <w:r w:rsidR="00851D11" w:rsidRPr="00A80D6D">
        <w:t>lay</w:t>
      </w:r>
      <w:r w:rsidR="00C51997" w:rsidRPr="00A80D6D">
        <w:t>.</w:t>
      </w:r>
    </w:p>
    <w:p w14:paraId="6B53477D" w14:textId="77777777" w:rsidR="00E9362A" w:rsidRPr="00A80D6D" w:rsidRDefault="00E9362A" w:rsidP="00E9362A">
      <w:pPr>
        <w:ind w:left="2160"/>
        <w:jc w:val="both"/>
      </w:pPr>
    </w:p>
    <w:p w14:paraId="6B53477E" w14:textId="77777777" w:rsidR="00C51997" w:rsidRPr="00A80D6D" w:rsidRDefault="00851D11" w:rsidP="00617868">
      <w:pPr>
        <w:numPr>
          <w:ilvl w:val="2"/>
          <w:numId w:val="13"/>
        </w:numPr>
        <w:jc w:val="both"/>
      </w:pPr>
      <w:r w:rsidRPr="00A80D6D">
        <w:t xml:space="preserve">Plays may be purchased from </w:t>
      </w:r>
      <w:r w:rsidR="006E5C73" w:rsidRPr="00A80D6D">
        <w:t xml:space="preserve">a Selling Lottery approved sales outlet in a manner </w:t>
      </w:r>
      <w:r w:rsidR="00A33BFF" w:rsidRPr="00A80D6D">
        <w:t xml:space="preserve">as </w:t>
      </w:r>
      <w:r w:rsidR="006E5C73" w:rsidRPr="00A80D6D">
        <w:t>approved by the Selling Lottery and in accordance with MUSL Rules.</w:t>
      </w:r>
    </w:p>
    <w:p w14:paraId="6B53477F" w14:textId="77777777" w:rsidR="006162CB" w:rsidRPr="00A80D6D" w:rsidRDefault="006162CB" w:rsidP="007F0C88">
      <w:pPr>
        <w:ind w:left="1440"/>
        <w:jc w:val="both"/>
      </w:pPr>
    </w:p>
    <w:p w14:paraId="6B534780" w14:textId="68F2F73F" w:rsidR="00CF30F1" w:rsidRPr="00A80D6D" w:rsidRDefault="004766A9" w:rsidP="00F37593">
      <w:pPr>
        <w:numPr>
          <w:ilvl w:val="1"/>
          <w:numId w:val="13"/>
        </w:numPr>
        <w:jc w:val="both"/>
        <w:rPr>
          <w:color w:val="000000"/>
        </w:rPr>
      </w:pPr>
      <w:r w:rsidRPr="00A80D6D">
        <w:rPr>
          <w:b/>
        </w:rPr>
        <w:t>Claims</w:t>
      </w:r>
      <w:r w:rsidR="00C51997" w:rsidRPr="00A80D6D">
        <w:rPr>
          <w:b/>
        </w:rPr>
        <w:t xml:space="preserve">.  </w:t>
      </w:r>
      <w:r w:rsidR="00851D11" w:rsidRPr="00A80D6D">
        <w:t xml:space="preserve">Unless otherwise permitted by a selling lottery, a ticket (subject to the validation requirements set forth in </w:t>
      </w:r>
      <w:r w:rsidR="00F37593" w:rsidRPr="00A80D6D">
        <w:t xml:space="preserve">Section 7.0 of these </w:t>
      </w:r>
      <w:r w:rsidR="00851D11" w:rsidRPr="00A80D6D">
        <w:t>Rule</w:t>
      </w:r>
      <w:r w:rsidR="00F37593" w:rsidRPr="00A80D6D">
        <w:t>s (Ticket Validation) or properly registered ticketless transaction shall be the only proof of a game Play or Plays and the submission of a winning ticket to the issuing Selling Lottery or its authorized agent shall be the sole method of claiming a prize or prizes</w:t>
      </w:r>
      <w:r w:rsidR="00C51997" w:rsidRPr="00A80D6D">
        <w:t xml:space="preserve">.  </w:t>
      </w:r>
      <w:r w:rsidRPr="00A80D6D">
        <w:t>A</w:t>
      </w:r>
      <w:r w:rsidR="008C4C83" w:rsidRPr="00A80D6D">
        <w:t xml:space="preserve"> </w:t>
      </w:r>
      <w:r w:rsidR="00434D7C" w:rsidRPr="00A80D6D">
        <w:t>P</w:t>
      </w:r>
      <w:r w:rsidRPr="00A80D6D">
        <w:t>lay</w:t>
      </w:r>
      <w:r w:rsidR="008C4C83" w:rsidRPr="00A80D6D">
        <w:t xml:space="preserve"> </w:t>
      </w:r>
      <w:r w:rsidR="00434D7C" w:rsidRPr="00A80D6D">
        <w:t>S</w:t>
      </w:r>
      <w:r w:rsidRPr="00A80D6D">
        <w:t>lip</w:t>
      </w:r>
      <w:r w:rsidR="008C4C83" w:rsidRPr="00A80D6D">
        <w:t xml:space="preserve"> </w:t>
      </w:r>
      <w:r w:rsidRPr="00A80D6D">
        <w:t>has</w:t>
      </w:r>
      <w:r w:rsidR="008C4C83" w:rsidRPr="00A80D6D">
        <w:t xml:space="preserve"> </w:t>
      </w:r>
      <w:r w:rsidRPr="00A80D6D">
        <w:t>no</w:t>
      </w:r>
      <w:r w:rsidR="008C4C83" w:rsidRPr="00A80D6D">
        <w:t xml:space="preserve"> </w:t>
      </w:r>
      <w:r w:rsidRPr="00A80D6D">
        <w:t>pecuniary</w:t>
      </w:r>
      <w:r w:rsidR="008C4C83" w:rsidRPr="00A80D6D">
        <w:t xml:space="preserve"> </w:t>
      </w:r>
      <w:r w:rsidRPr="00A80D6D">
        <w:t>or</w:t>
      </w:r>
      <w:r w:rsidR="008C4C83" w:rsidRPr="00A80D6D">
        <w:t xml:space="preserve"> </w:t>
      </w:r>
      <w:r w:rsidRPr="00A80D6D">
        <w:t>prize</w:t>
      </w:r>
      <w:r w:rsidR="008C4C83" w:rsidRPr="00A80D6D">
        <w:t xml:space="preserve"> </w:t>
      </w:r>
      <w:r w:rsidRPr="00A80D6D">
        <w:t>value</w:t>
      </w:r>
      <w:r w:rsidR="008C4C83" w:rsidRPr="00A80D6D">
        <w:t xml:space="preserve"> </w:t>
      </w:r>
      <w:r w:rsidRPr="00A80D6D">
        <w:t>and</w:t>
      </w:r>
      <w:r w:rsidR="008C4C83" w:rsidRPr="00A80D6D">
        <w:t xml:space="preserve"> </w:t>
      </w:r>
      <w:r w:rsidRPr="00A80D6D">
        <w:t>shall</w:t>
      </w:r>
      <w:r w:rsidR="008C4C83" w:rsidRPr="00A80D6D">
        <w:t xml:space="preserve"> </w:t>
      </w:r>
      <w:r w:rsidRPr="00A80D6D">
        <w:t>not</w:t>
      </w:r>
      <w:r w:rsidR="008C4C83" w:rsidRPr="00A80D6D">
        <w:t xml:space="preserve"> </w:t>
      </w:r>
      <w:r w:rsidRPr="00A80D6D">
        <w:rPr>
          <w:color w:val="000000"/>
        </w:rPr>
        <w:t>constitute</w:t>
      </w:r>
      <w:r w:rsidR="008C4C83" w:rsidRPr="00A80D6D">
        <w:rPr>
          <w:color w:val="000000"/>
        </w:rPr>
        <w:t xml:space="preserve"> </w:t>
      </w:r>
      <w:r w:rsidRPr="00A80D6D">
        <w:rPr>
          <w:color w:val="000000"/>
        </w:rPr>
        <w:t>evidence</w:t>
      </w:r>
      <w:r w:rsidR="008C4C83" w:rsidRPr="00A80D6D">
        <w:rPr>
          <w:color w:val="000000"/>
        </w:rPr>
        <w:t xml:space="preserve"> </w:t>
      </w:r>
      <w:r w:rsidRPr="00A80D6D">
        <w:rPr>
          <w:color w:val="000000"/>
        </w:rPr>
        <w:t>of</w:t>
      </w:r>
      <w:r w:rsidR="008C4C83" w:rsidRPr="00A80D6D">
        <w:rPr>
          <w:color w:val="000000"/>
        </w:rPr>
        <w:t xml:space="preserve"> </w:t>
      </w:r>
      <w:r w:rsidR="00036A48" w:rsidRPr="00A80D6D">
        <w:rPr>
          <w:color w:val="000000"/>
        </w:rPr>
        <w:t xml:space="preserve">play </w:t>
      </w:r>
      <w:r w:rsidRPr="00A80D6D">
        <w:rPr>
          <w:color w:val="000000"/>
        </w:rPr>
        <w:t>purchase</w:t>
      </w:r>
      <w:r w:rsidR="008C4C83" w:rsidRPr="00A80D6D">
        <w:rPr>
          <w:color w:val="000000"/>
        </w:rPr>
        <w:t xml:space="preserve"> </w:t>
      </w:r>
      <w:r w:rsidRPr="00A80D6D">
        <w:rPr>
          <w:color w:val="000000"/>
        </w:rPr>
        <w:t>or</w:t>
      </w:r>
      <w:r w:rsidR="008C4C83" w:rsidRPr="00A80D6D">
        <w:rPr>
          <w:color w:val="000000"/>
        </w:rPr>
        <w:t xml:space="preserve"> </w:t>
      </w:r>
      <w:r w:rsidRPr="00A80D6D">
        <w:rPr>
          <w:color w:val="000000"/>
        </w:rPr>
        <w:t>of</w:t>
      </w:r>
      <w:r w:rsidR="008C4C83" w:rsidRPr="00A80D6D">
        <w:rPr>
          <w:color w:val="000000"/>
        </w:rPr>
        <w:t xml:space="preserve"> </w:t>
      </w:r>
      <w:r w:rsidRPr="00A80D6D">
        <w:rPr>
          <w:color w:val="000000"/>
        </w:rPr>
        <w:t>numbers</w:t>
      </w:r>
      <w:r w:rsidR="008C4C83" w:rsidRPr="00A80D6D">
        <w:rPr>
          <w:color w:val="000000"/>
        </w:rPr>
        <w:t xml:space="preserve"> </w:t>
      </w:r>
      <w:r w:rsidRPr="00A80D6D">
        <w:rPr>
          <w:color w:val="000000"/>
        </w:rPr>
        <w:t>selected</w:t>
      </w:r>
      <w:r w:rsidR="00C51997" w:rsidRPr="00A80D6D">
        <w:rPr>
          <w:color w:val="000000"/>
        </w:rPr>
        <w:t xml:space="preserve">.  </w:t>
      </w:r>
      <w:r w:rsidRPr="00A80D6D">
        <w:rPr>
          <w:color w:val="000000"/>
        </w:rPr>
        <w:t>A</w:t>
      </w:r>
      <w:r w:rsidR="008C4C83" w:rsidRPr="00A80D6D">
        <w:rPr>
          <w:color w:val="000000"/>
        </w:rPr>
        <w:t xml:space="preserve"> </w:t>
      </w:r>
      <w:r w:rsidRPr="00A80D6D">
        <w:rPr>
          <w:color w:val="000000"/>
        </w:rPr>
        <w:t>terminal</w:t>
      </w:r>
      <w:r w:rsidR="008C4C83" w:rsidRPr="00A80D6D">
        <w:rPr>
          <w:color w:val="000000"/>
        </w:rPr>
        <w:t xml:space="preserve"> </w:t>
      </w:r>
      <w:r w:rsidRPr="00A80D6D">
        <w:rPr>
          <w:color w:val="000000"/>
        </w:rPr>
        <w:t>produced</w:t>
      </w:r>
      <w:r w:rsidR="008C4C83" w:rsidRPr="00A80D6D">
        <w:rPr>
          <w:color w:val="000000"/>
        </w:rPr>
        <w:t xml:space="preserve"> </w:t>
      </w:r>
      <w:r w:rsidRPr="00A80D6D">
        <w:rPr>
          <w:color w:val="000000"/>
        </w:rPr>
        <w:t>paper</w:t>
      </w:r>
      <w:r w:rsidR="008C4C83" w:rsidRPr="00A80D6D">
        <w:rPr>
          <w:color w:val="000000"/>
        </w:rPr>
        <w:t xml:space="preserve"> </w:t>
      </w:r>
      <w:r w:rsidRPr="00A80D6D">
        <w:rPr>
          <w:color w:val="000000"/>
        </w:rPr>
        <w:t>receipt</w:t>
      </w:r>
      <w:r w:rsidR="008C4C83" w:rsidRPr="00A80D6D">
        <w:rPr>
          <w:color w:val="000000"/>
        </w:rPr>
        <w:t xml:space="preserve"> </w:t>
      </w:r>
      <w:r w:rsidRPr="00A80D6D">
        <w:rPr>
          <w:color w:val="000000"/>
        </w:rPr>
        <w:t>has</w:t>
      </w:r>
      <w:r w:rsidR="008C4C83" w:rsidRPr="00A80D6D">
        <w:rPr>
          <w:color w:val="000000"/>
        </w:rPr>
        <w:t xml:space="preserve"> </w:t>
      </w:r>
      <w:r w:rsidRPr="00A80D6D">
        <w:rPr>
          <w:color w:val="000000"/>
        </w:rPr>
        <w:t>no</w:t>
      </w:r>
      <w:r w:rsidR="008C4C83" w:rsidRPr="00A80D6D">
        <w:rPr>
          <w:color w:val="000000"/>
        </w:rPr>
        <w:t xml:space="preserve"> </w:t>
      </w:r>
      <w:r w:rsidRPr="00A80D6D">
        <w:rPr>
          <w:color w:val="000000"/>
        </w:rPr>
        <w:t>pecuniary</w:t>
      </w:r>
      <w:r w:rsidR="008C4C83" w:rsidRPr="00A80D6D">
        <w:rPr>
          <w:color w:val="000000"/>
        </w:rPr>
        <w:t xml:space="preserve"> </w:t>
      </w:r>
      <w:r w:rsidRPr="00A80D6D">
        <w:rPr>
          <w:color w:val="000000"/>
        </w:rPr>
        <w:t>or</w:t>
      </w:r>
      <w:r w:rsidR="008C4C83" w:rsidRPr="00A80D6D">
        <w:rPr>
          <w:color w:val="000000"/>
        </w:rPr>
        <w:t xml:space="preserve"> </w:t>
      </w:r>
      <w:r w:rsidRPr="00A80D6D">
        <w:rPr>
          <w:color w:val="000000"/>
        </w:rPr>
        <w:t>prize</w:t>
      </w:r>
      <w:r w:rsidR="008C4C83" w:rsidRPr="00A80D6D">
        <w:rPr>
          <w:color w:val="000000"/>
        </w:rPr>
        <w:t xml:space="preserve"> </w:t>
      </w:r>
      <w:r w:rsidRPr="00A80D6D">
        <w:rPr>
          <w:color w:val="000000"/>
        </w:rPr>
        <w:t>value</w:t>
      </w:r>
      <w:r w:rsidR="008C4C83" w:rsidRPr="00A80D6D">
        <w:rPr>
          <w:color w:val="000000"/>
        </w:rPr>
        <w:t xml:space="preserve"> </w:t>
      </w:r>
      <w:r w:rsidRPr="00A80D6D">
        <w:rPr>
          <w:color w:val="000000"/>
        </w:rPr>
        <w:t>and</w:t>
      </w:r>
      <w:r w:rsidR="008C4C83" w:rsidRPr="00A80D6D">
        <w:rPr>
          <w:color w:val="000000"/>
        </w:rPr>
        <w:t xml:space="preserve"> </w:t>
      </w:r>
      <w:r w:rsidRPr="00A80D6D">
        <w:rPr>
          <w:color w:val="000000"/>
        </w:rPr>
        <w:t>shall</w:t>
      </w:r>
      <w:r w:rsidR="008C4C83" w:rsidRPr="00A80D6D">
        <w:rPr>
          <w:color w:val="000000"/>
        </w:rPr>
        <w:t xml:space="preserve"> </w:t>
      </w:r>
      <w:r w:rsidRPr="00A80D6D">
        <w:rPr>
          <w:color w:val="000000"/>
        </w:rPr>
        <w:t>not</w:t>
      </w:r>
      <w:r w:rsidR="008C4C83" w:rsidRPr="00A80D6D">
        <w:rPr>
          <w:color w:val="000000"/>
        </w:rPr>
        <w:t xml:space="preserve"> </w:t>
      </w:r>
      <w:r w:rsidRPr="00A80D6D">
        <w:rPr>
          <w:color w:val="000000"/>
        </w:rPr>
        <w:t>constitute</w:t>
      </w:r>
      <w:r w:rsidR="008C4C83" w:rsidRPr="00A80D6D">
        <w:rPr>
          <w:color w:val="000000"/>
        </w:rPr>
        <w:t xml:space="preserve"> </w:t>
      </w:r>
      <w:r w:rsidRPr="00A80D6D">
        <w:rPr>
          <w:color w:val="000000"/>
        </w:rPr>
        <w:t>evidence</w:t>
      </w:r>
      <w:r w:rsidR="008C4C83" w:rsidRPr="00A80D6D">
        <w:rPr>
          <w:color w:val="000000"/>
        </w:rPr>
        <w:t xml:space="preserve"> </w:t>
      </w:r>
      <w:r w:rsidRPr="00A80D6D">
        <w:rPr>
          <w:color w:val="000000"/>
        </w:rPr>
        <w:t>of</w:t>
      </w:r>
      <w:r w:rsidR="008C4C83" w:rsidRPr="00A80D6D">
        <w:rPr>
          <w:color w:val="000000"/>
        </w:rPr>
        <w:t xml:space="preserve"> </w:t>
      </w:r>
      <w:r w:rsidR="00036A48" w:rsidRPr="00A80D6D">
        <w:rPr>
          <w:color w:val="000000"/>
        </w:rPr>
        <w:t xml:space="preserve">play </w:t>
      </w:r>
      <w:r w:rsidRPr="00A80D6D">
        <w:rPr>
          <w:color w:val="000000"/>
        </w:rPr>
        <w:t>purchase</w:t>
      </w:r>
      <w:r w:rsidR="008C4C83" w:rsidRPr="00A80D6D">
        <w:rPr>
          <w:color w:val="000000"/>
        </w:rPr>
        <w:t xml:space="preserve"> </w:t>
      </w:r>
      <w:r w:rsidRPr="00A80D6D">
        <w:rPr>
          <w:color w:val="000000"/>
        </w:rPr>
        <w:t>or</w:t>
      </w:r>
      <w:r w:rsidR="008C4C83" w:rsidRPr="00A80D6D">
        <w:rPr>
          <w:color w:val="000000"/>
        </w:rPr>
        <w:t xml:space="preserve"> </w:t>
      </w:r>
      <w:r w:rsidRPr="00A80D6D">
        <w:rPr>
          <w:color w:val="000000"/>
        </w:rPr>
        <w:t>of</w:t>
      </w:r>
      <w:r w:rsidR="008C4C83" w:rsidRPr="00A80D6D">
        <w:rPr>
          <w:color w:val="000000"/>
        </w:rPr>
        <w:t xml:space="preserve"> </w:t>
      </w:r>
      <w:r w:rsidRPr="00A80D6D">
        <w:rPr>
          <w:color w:val="000000"/>
        </w:rPr>
        <w:t>numbers</w:t>
      </w:r>
      <w:r w:rsidR="008C4C83" w:rsidRPr="00A80D6D">
        <w:rPr>
          <w:color w:val="000000"/>
        </w:rPr>
        <w:t xml:space="preserve"> </w:t>
      </w:r>
      <w:r w:rsidRPr="00A80D6D">
        <w:rPr>
          <w:color w:val="000000"/>
        </w:rPr>
        <w:t>selected.</w:t>
      </w:r>
    </w:p>
    <w:p w14:paraId="6B534781" w14:textId="77777777" w:rsidR="00CF30F1" w:rsidRPr="00A80D6D" w:rsidRDefault="00CF30F1" w:rsidP="008C4C83">
      <w:pPr>
        <w:ind w:left="1440" w:hanging="720"/>
        <w:jc w:val="both"/>
      </w:pPr>
    </w:p>
    <w:p w14:paraId="380162BA" w14:textId="404678D6" w:rsidR="00DC1EFF" w:rsidRPr="00451E02" w:rsidRDefault="004766A9" w:rsidP="00DC1EFF">
      <w:pPr>
        <w:numPr>
          <w:ilvl w:val="1"/>
          <w:numId w:val="13"/>
        </w:numPr>
        <w:jc w:val="both"/>
        <w:rPr>
          <w:ins w:id="102" w:author="Rodrigue, Lisa" w:date="2022-01-31T15:09:00Z"/>
        </w:rPr>
      </w:pPr>
      <w:r w:rsidRPr="00DC1EFF">
        <w:rPr>
          <w:b/>
        </w:rPr>
        <w:t>Cancellations</w:t>
      </w:r>
      <w:r w:rsidR="008C4C83" w:rsidRPr="00DC1EFF">
        <w:rPr>
          <w:b/>
        </w:rPr>
        <w:t xml:space="preserve"> </w:t>
      </w:r>
      <w:r w:rsidRPr="00DC1EFF">
        <w:rPr>
          <w:b/>
        </w:rPr>
        <w:t>Prohibited</w:t>
      </w:r>
      <w:ins w:id="103" w:author="Rodrigue, Lisa" w:date="2022-02-01T16:00:00Z">
        <w:r w:rsidR="00B16EB2">
          <w:rPr>
            <w:b/>
          </w:rPr>
          <w:t>:</w:t>
        </w:r>
      </w:ins>
      <w:del w:id="104" w:author="Rodrigue, Lisa" w:date="2022-01-31T15:06:00Z">
        <w:r w:rsidR="00C51997" w:rsidRPr="00DC1EFF" w:rsidDel="00DC1EFF">
          <w:rPr>
            <w:b/>
          </w:rPr>
          <w:delText>.</w:delText>
        </w:r>
      </w:del>
      <w:r w:rsidR="00C51997" w:rsidRPr="00DC1EFF">
        <w:rPr>
          <w:b/>
        </w:rPr>
        <w:t xml:space="preserve">  </w:t>
      </w:r>
      <w:ins w:id="105" w:author="Rodrigue, Lisa" w:date="2022-01-31T15:09:00Z">
        <w:r w:rsidR="00DC1EFF">
          <w:t>Request for Plays, Returned Plays, Incomplete Transaction Plays, Stolen Plays and Refunds for Game Cancellations.</w:t>
        </w:r>
        <w:r w:rsidR="00DC1EFF" w:rsidRPr="00914906">
          <w:rPr>
            <w:b/>
          </w:rPr>
          <w:t xml:space="preserve"> </w:t>
        </w:r>
      </w:ins>
    </w:p>
    <w:p w14:paraId="28354267" w14:textId="77777777" w:rsidR="00DC1EFF" w:rsidRDefault="00DC1EFF" w:rsidP="00DC1EFF">
      <w:pPr>
        <w:pStyle w:val="ListParagraph"/>
        <w:rPr>
          <w:ins w:id="106" w:author="Rodrigue, Lisa" w:date="2022-01-31T15:09:00Z"/>
        </w:rPr>
      </w:pPr>
    </w:p>
    <w:p w14:paraId="1E41322D" w14:textId="77777777" w:rsidR="00DC1EFF" w:rsidRPr="00914906" w:rsidRDefault="00DC1EFF" w:rsidP="00DC1EFF">
      <w:pPr>
        <w:ind w:left="2160" w:hanging="720"/>
        <w:jc w:val="both"/>
        <w:rPr>
          <w:ins w:id="107" w:author="Rodrigue, Lisa" w:date="2022-01-31T15:09:00Z"/>
          <w:color w:val="000000"/>
        </w:rPr>
      </w:pPr>
      <w:ins w:id="108" w:author="Rodrigue, Lisa" w:date="2022-01-31T15:09:00Z">
        <w:r>
          <w:t>3.3.1</w:t>
        </w:r>
        <w:r>
          <w:tab/>
        </w:r>
        <w:r w:rsidRPr="00451E02">
          <w:rPr>
            <w:u w:val="single"/>
          </w:rPr>
          <w:t>Plays Non-Cancellable.</w:t>
        </w:r>
        <w:r>
          <w:t xml:space="preserve"> </w:t>
        </w:r>
        <w:r>
          <w:rPr>
            <w:color w:val="000000"/>
          </w:rPr>
          <w:t>In all instances, a Play recorded on the CGS (“Computer Gaming System”) may not be voided or cancelled by returning the ticket or ticketless transaction to the Retailer or to the Selling Lottery, including tickets that are misprinted, illegible, print in error, or for any reason not successfully transferred to an authorized selling entity or Player.</w:t>
        </w:r>
      </w:ins>
    </w:p>
    <w:p w14:paraId="462EAA22" w14:textId="77777777" w:rsidR="00DC1EFF" w:rsidRDefault="00DC1EFF" w:rsidP="00DC1EFF">
      <w:pPr>
        <w:ind w:left="1440"/>
        <w:jc w:val="both"/>
        <w:rPr>
          <w:ins w:id="109" w:author="Rodrigue, Lisa" w:date="2022-01-31T15:09:00Z"/>
          <w:color w:val="000000"/>
        </w:rPr>
      </w:pPr>
    </w:p>
    <w:p w14:paraId="0741C6A0" w14:textId="77777777" w:rsidR="00DC1EFF" w:rsidRDefault="00DC1EFF" w:rsidP="00DC1EFF">
      <w:pPr>
        <w:ind w:left="2160" w:hanging="720"/>
        <w:jc w:val="both"/>
        <w:rPr>
          <w:ins w:id="110" w:author="Rodrigue, Lisa" w:date="2022-01-31T15:09:00Z"/>
          <w:color w:val="000000"/>
        </w:rPr>
      </w:pPr>
      <w:ins w:id="111" w:author="Rodrigue, Lisa" w:date="2022-01-31T15:09:00Z">
        <w:r>
          <w:rPr>
            <w:color w:val="000000"/>
          </w:rPr>
          <w:t>3.3.2</w:t>
        </w:r>
        <w:r>
          <w:rPr>
            <w:color w:val="000000"/>
          </w:rPr>
          <w:tab/>
        </w:r>
        <w:r w:rsidRPr="00451E02">
          <w:rPr>
            <w:color w:val="000000"/>
            <w:u w:val="single"/>
          </w:rPr>
          <w:t>Request for Plays.</w:t>
        </w:r>
        <w:r>
          <w:rPr>
            <w:color w:val="000000"/>
          </w:rPr>
          <w:t xml:space="preserve"> A lottery may conduct future sales through a subscription or other system that does not immediately record such sales on the CGS. A “Request for Play” is a sale that is not immediately recorded on the CGS but is instead recorded onto the CGS at some future time prior to a draw event. At the sole discretion of the lottery, authorized sales through a subscription or other system which have not been recorded on the CGS (instead recorded as “Request for Plays”), may be cancelled at any time prior to the time the Request for Play is recorded as a Play on the CGS. If a Request for Play is cancelled, it shall not be recorded on the CGS. </w:t>
        </w:r>
      </w:ins>
    </w:p>
    <w:p w14:paraId="016DADAA" w14:textId="77777777" w:rsidR="00DC1EFF" w:rsidRDefault="00DC1EFF" w:rsidP="00DC1EFF">
      <w:pPr>
        <w:ind w:left="2880"/>
        <w:jc w:val="both"/>
        <w:rPr>
          <w:ins w:id="112" w:author="Rodrigue, Lisa" w:date="2022-01-31T15:09:00Z"/>
          <w:color w:val="000000"/>
        </w:rPr>
      </w:pPr>
    </w:p>
    <w:p w14:paraId="67ABF573" w14:textId="77777777" w:rsidR="00DC1EFF" w:rsidRPr="00451E02" w:rsidRDefault="00DC1EFF" w:rsidP="00DC1EFF">
      <w:pPr>
        <w:ind w:left="2160"/>
        <w:jc w:val="both"/>
        <w:rPr>
          <w:ins w:id="113" w:author="Rodrigue, Lisa" w:date="2022-01-31T15:09:00Z"/>
          <w:color w:val="000000"/>
        </w:rPr>
      </w:pPr>
      <w:ins w:id="114" w:author="Rodrigue, Lisa" w:date="2022-01-31T15:09:00Z">
        <w:r>
          <w:rPr>
            <w:color w:val="000000"/>
          </w:rPr>
          <w:t>Per 3.3, once a Play is recorded on the CGS, it may not be cancelled at any time. Any cancelled “Request for Play” shall not be included in sales data reports to MUSL.</w:t>
        </w:r>
      </w:ins>
    </w:p>
    <w:p w14:paraId="4AF41A70" w14:textId="77777777" w:rsidR="00DC1EFF" w:rsidRDefault="00DC1EFF" w:rsidP="00DC1EFF">
      <w:pPr>
        <w:ind w:left="1440"/>
        <w:jc w:val="both"/>
        <w:rPr>
          <w:ins w:id="115" w:author="Rodrigue, Lisa" w:date="2022-01-31T15:09:00Z"/>
          <w:color w:val="000000"/>
        </w:rPr>
      </w:pPr>
    </w:p>
    <w:p w14:paraId="11A721F1" w14:textId="77777777" w:rsidR="00DC1EFF" w:rsidRDefault="00DC1EFF" w:rsidP="00DC1EFF">
      <w:pPr>
        <w:ind w:left="2160" w:hanging="720"/>
        <w:jc w:val="both"/>
        <w:rPr>
          <w:ins w:id="116" w:author="Rodrigue, Lisa" w:date="2022-01-31T15:09:00Z"/>
          <w:color w:val="000000"/>
        </w:rPr>
      </w:pPr>
      <w:ins w:id="117" w:author="Rodrigue, Lisa" w:date="2022-01-31T15:09:00Z">
        <w:r>
          <w:rPr>
            <w:color w:val="000000"/>
          </w:rPr>
          <w:t>3.3.3</w:t>
        </w:r>
        <w:r>
          <w:rPr>
            <w:color w:val="000000"/>
          </w:rPr>
          <w:tab/>
        </w:r>
        <w:r w:rsidRPr="00451E02">
          <w:rPr>
            <w:color w:val="000000"/>
            <w:u w:val="single"/>
          </w:rPr>
          <w:t>Returned Plays</w:t>
        </w:r>
        <w:r>
          <w:rPr>
            <w:color w:val="000000"/>
          </w:rPr>
          <w:t>. To promote good Player or Retailer relations, a Selling Lottery, at its sole discretion, may develop a method of compensating Players or Retailers for Plays accepted by the Selling Lottery as returned to the Selling Lottery (“Returned Plays”) that are misprinted, illegible, printed in error, future Plays affected by changes in game features by the Selling Lottery or due to game cancellations.</w:t>
        </w:r>
      </w:ins>
    </w:p>
    <w:p w14:paraId="53CDD991" w14:textId="77777777" w:rsidR="00DC1EFF" w:rsidRDefault="00DC1EFF" w:rsidP="00DC1EFF">
      <w:pPr>
        <w:ind w:left="2880" w:hanging="720"/>
        <w:jc w:val="both"/>
        <w:rPr>
          <w:ins w:id="118" w:author="Rodrigue, Lisa" w:date="2022-01-31T15:09:00Z"/>
          <w:color w:val="000000"/>
        </w:rPr>
      </w:pPr>
    </w:p>
    <w:p w14:paraId="1B20604D" w14:textId="77777777" w:rsidR="00DC1EFF" w:rsidRDefault="00DC1EFF" w:rsidP="00DC1EFF">
      <w:pPr>
        <w:ind w:left="2880" w:hanging="720"/>
        <w:jc w:val="both"/>
        <w:rPr>
          <w:ins w:id="119" w:author="Rodrigue, Lisa" w:date="2022-01-31T15:09:00Z"/>
          <w:color w:val="000000"/>
        </w:rPr>
      </w:pPr>
      <w:ins w:id="120" w:author="Rodrigue, Lisa" w:date="2022-01-31T15:09:00Z">
        <w:r>
          <w:rPr>
            <w:color w:val="000000"/>
          </w:rPr>
          <w:t>3.3.3.1</w:t>
        </w:r>
        <w:r>
          <w:rPr>
            <w:color w:val="000000"/>
          </w:rPr>
          <w:tab/>
          <w:t xml:space="preserve">Returned Plays may not be cancelled or voided. Returned Plays are </w:t>
        </w:r>
      </w:ins>
    </w:p>
    <w:p w14:paraId="441B2E88" w14:textId="77777777" w:rsidR="00DC1EFF" w:rsidRDefault="00DC1EFF" w:rsidP="00DC1EFF">
      <w:pPr>
        <w:ind w:left="2880"/>
        <w:jc w:val="both"/>
        <w:rPr>
          <w:ins w:id="121" w:author="Rodrigue, Lisa" w:date="2022-01-31T15:09:00Z"/>
          <w:color w:val="000000"/>
        </w:rPr>
      </w:pPr>
      <w:ins w:id="122" w:author="Rodrigue, Lisa" w:date="2022-01-31T15:09:00Z">
        <w:r>
          <w:rPr>
            <w:color w:val="000000"/>
          </w:rPr>
          <w:t>not reported to MUSL.</w:t>
        </w:r>
      </w:ins>
    </w:p>
    <w:p w14:paraId="61D4F8F6" w14:textId="77777777" w:rsidR="00DC1EFF" w:rsidRDefault="00DC1EFF" w:rsidP="00DC1EFF">
      <w:pPr>
        <w:ind w:left="2880" w:hanging="720"/>
        <w:jc w:val="both"/>
        <w:rPr>
          <w:ins w:id="123" w:author="Rodrigue, Lisa" w:date="2022-01-31T15:09:00Z"/>
          <w:color w:val="000000"/>
        </w:rPr>
      </w:pPr>
    </w:p>
    <w:p w14:paraId="425FE23D" w14:textId="77777777" w:rsidR="00DC1EFF" w:rsidRDefault="00DC1EFF" w:rsidP="00DC1EFF">
      <w:pPr>
        <w:ind w:left="2880" w:hanging="720"/>
        <w:jc w:val="both"/>
        <w:rPr>
          <w:ins w:id="124" w:author="Rodrigue, Lisa" w:date="2022-01-31T15:09:00Z"/>
          <w:color w:val="000000"/>
        </w:rPr>
      </w:pPr>
      <w:ins w:id="125" w:author="Rodrigue, Lisa" w:date="2022-01-31T15:09:00Z">
        <w:r>
          <w:rPr>
            <w:color w:val="000000"/>
          </w:rPr>
          <w:t>3.3.3.2</w:t>
        </w:r>
        <w:r>
          <w:rPr>
            <w:color w:val="000000"/>
          </w:rPr>
          <w:tab/>
          <w:t>The Selling Lottery must remit its required prize pool contributions on all Plays accepted as returned Plays by the Selling Lottery.</w:t>
        </w:r>
      </w:ins>
    </w:p>
    <w:p w14:paraId="73771513" w14:textId="77777777" w:rsidR="00DC1EFF" w:rsidRDefault="00DC1EFF" w:rsidP="00DC1EFF">
      <w:pPr>
        <w:ind w:left="2880" w:hanging="720"/>
        <w:jc w:val="both"/>
        <w:rPr>
          <w:ins w:id="126" w:author="Rodrigue, Lisa" w:date="2022-01-31T15:09:00Z"/>
          <w:color w:val="000000"/>
        </w:rPr>
      </w:pPr>
    </w:p>
    <w:p w14:paraId="3A706EB7" w14:textId="77777777" w:rsidR="00DC1EFF" w:rsidRDefault="00DC1EFF" w:rsidP="00DC1EFF">
      <w:pPr>
        <w:ind w:left="2880" w:hanging="720"/>
        <w:jc w:val="both"/>
        <w:rPr>
          <w:ins w:id="127" w:author="Rodrigue, Lisa" w:date="2022-01-31T15:09:00Z"/>
          <w:color w:val="000000"/>
        </w:rPr>
      </w:pPr>
      <w:ins w:id="128" w:author="Rodrigue, Lisa" w:date="2022-01-31T15:09:00Z">
        <w:r>
          <w:rPr>
            <w:color w:val="000000"/>
          </w:rPr>
          <w:t>3.3.3.3</w:t>
        </w:r>
        <w:r>
          <w:rPr>
            <w:color w:val="000000"/>
          </w:rPr>
          <w:tab/>
          <w:t>Returned Plays may not be claimed for a prize by any person</w:t>
        </w:r>
      </w:ins>
    </w:p>
    <w:p w14:paraId="06544337" w14:textId="77777777" w:rsidR="00DC1EFF" w:rsidRDefault="00DC1EFF" w:rsidP="00DC1EFF">
      <w:pPr>
        <w:ind w:left="2880"/>
        <w:jc w:val="both"/>
        <w:rPr>
          <w:ins w:id="129" w:author="Rodrigue, Lisa" w:date="2022-01-31T15:09:00Z"/>
          <w:color w:val="000000"/>
        </w:rPr>
      </w:pPr>
      <w:ins w:id="130" w:author="Rodrigue, Lisa" w:date="2022-01-31T15:09:00Z">
        <w:r>
          <w:rPr>
            <w:color w:val="000000"/>
          </w:rPr>
          <w:t xml:space="preserve">or entity, including the Selling Lottery. Any prizes which would have been won on a Returned Play shall become an unclaimed prize at the end of the prize claim period. </w:t>
        </w:r>
      </w:ins>
    </w:p>
    <w:p w14:paraId="69A35B90" w14:textId="77777777" w:rsidR="00DC1EFF" w:rsidRDefault="00DC1EFF" w:rsidP="00DC1EFF">
      <w:pPr>
        <w:jc w:val="both"/>
        <w:rPr>
          <w:ins w:id="131" w:author="Rodrigue, Lisa" w:date="2022-01-31T15:09:00Z"/>
          <w:color w:val="000000"/>
        </w:rPr>
      </w:pPr>
    </w:p>
    <w:p w14:paraId="3AFC8133" w14:textId="3AFA2162" w:rsidR="00DC1EFF" w:rsidRDefault="00DC1EFF" w:rsidP="00DC1EFF">
      <w:pPr>
        <w:ind w:left="2160" w:hanging="720"/>
        <w:jc w:val="both"/>
        <w:rPr>
          <w:ins w:id="132" w:author="Rodrigue, Lisa" w:date="2022-01-31T15:09:00Z"/>
          <w:color w:val="000000"/>
        </w:rPr>
      </w:pPr>
      <w:ins w:id="133" w:author="Rodrigue, Lisa" w:date="2022-01-31T15:09:00Z">
        <w:r>
          <w:rPr>
            <w:color w:val="000000"/>
          </w:rPr>
          <w:t>3.3.4</w:t>
        </w:r>
        <w:r>
          <w:rPr>
            <w:color w:val="000000"/>
          </w:rPr>
          <w:tab/>
        </w:r>
        <w:r w:rsidRPr="00451E02">
          <w:rPr>
            <w:color w:val="000000"/>
            <w:u w:val="single"/>
          </w:rPr>
          <w:t>Incomplete Transaction Plays</w:t>
        </w:r>
        <w:r>
          <w:rPr>
            <w:color w:val="000000"/>
          </w:rPr>
          <w:t xml:space="preserve">. Incomplete Transaction </w:t>
        </w:r>
      </w:ins>
      <w:ins w:id="134" w:author="Rodrigue, Lisa" w:date="2022-01-31T15:10:00Z">
        <w:r>
          <w:rPr>
            <w:color w:val="000000"/>
          </w:rPr>
          <w:t>P</w:t>
        </w:r>
      </w:ins>
      <w:ins w:id="135" w:author="Rodrigue, Lisa" w:date="2022-01-31T15:09:00Z">
        <w:r>
          <w:rPr>
            <w:color w:val="000000"/>
          </w:rPr>
          <w:t>lays occur</w:t>
        </w:r>
        <w:r>
          <w:rPr>
            <w:color w:val="000000"/>
          </w:rPr>
          <w:tab/>
          <w:t>when a Retailer begins a Play transaction as requested by a Player, and the Play is registered on the CGS, but the transaction is terminated prior to transferring Play confirmation to the Player, there is no attempt to print the Play on a ticket, and the Player has not paid for the Play. Transaction terminations may be due to time sensitivities, communications loss or other issues as accepted by the Selling Lottery.</w:t>
        </w:r>
      </w:ins>
    </w:p>
    <w:p w14:paraId="03F54BDC" w14:textId="77777777" w:rsidR="00DC1EFF" w:rsidRDefault="00DC1EFF" w:rsidP="00DC1EFF">
      <w:pPr>
        <w:ind w:left="2160" w:hanging="720"/>
        <w:jc w:val="both"/>
        <w:rPr>
          <w:ins w:id="136" w:author="Rodrigue, Lisa" w:date="2022-01-31T15:09:00Z"/>
          <w:color w:val="000000"/>
        </w:rPr>
      </w:pPr>
    </w:p>
    <w:p w14:paraId="746BF196" w14:textId="77777777" w:rsidR="00DC1EFF" w:rsidRDefault="00DC1EFF" w:rsidP="00DC1EFF">
      <w:pPr>
        <w:ind w:left="2160"/>
        <w:jc w:val="both"/>
        <w:rPr>
          <w:ins w:id="137" w:author="Rodrigue, Lisa" w:date="2022-01-31T15:09:00Z"/>
          <w:color w:val="000000"/>
        </w:rPr>
      </w:pPr>
      <w:ins w:id="138" w:author="Rodrigue, Lisa" w:date="2022-01-31T15:09:00Z">
        <w:r>
          <w:rPr>
            <w:color w:val="000000"/>
          </w:rPr>
          <w:t xml:space="preserve">3.3.4.1 A Selling Lottery, at its sole discretion, may develop an approved </w:t>
        </w:r>
      </w:ins>
    </w:p>
    <w:p w14:paraId="6C20104F" w14:textId="77777777" w:rsidR="00DC1EFF" w:rsidRDefault="00DC1EFF" w:rsidP="00DC1EFF">
      <w:pPr>
        <w:ind w:left="2880"/>
        <w:jc w:val="both"/>
        <w:rPr>
          <w:ins w:id="139" w:author="Rodrigue, Lisa" w:date="2022-01-31T15:09:00Z"/>
          <w:color w:val="000000"/>
        </w:rPr>
      </w:pPr>
      <w:ins w:id="140" w:author="Rodrigue, Lisa" w:date="2022-01-31T15:09:00Z">
        <w:r>
          <w:rPr>
            <w:color w:val="000000"/>
          </w:rPr>
          <w:t>method of managing Incomplete Transaction Plays, subject to these provisions.</w:t>
        </w:r>
      </w:ins>
    </w:p>
    <w:p w14:paraId="251E9A9E" w14:textId="77777777" w:rsidR="00DC1EFF" w:rsidRDefault="00DC1EFF" w:rsidP="00DC1EFF">
      <w:pPr>
        <w:ind w:left="2160" w:hanging="720"/>
        <w:jc w:val="both"/>
        <w:rPr>
          <w:ins w:id="141" w:author="Rodrigue, Lisa" w:date="2022-01-31T15:09:00Z"/>
          <w:color w:val="000000"/>
        </w:rPr>
      </w:pPr>
    </w:p>
    <w:p w14:paraId="221E52E0" w14:textId="77777777" w:rsidR="00DC1EFF" w:rsidRDefault="00DC1EFF" w:rsidP="00DC1EFF">
      <w:pPr>
        <w:ind w:left="1440" w:firstLine="720"/>
        <w:jc w:val="both"/>
        <w:rPr>
          <w:ins w:id="142" w:author="Rodrigue, Lisa" w:date="2022-01-31T15:09:00Z"/>
          <w:color w:val="000000"/>
        </w:rPr>
      </w:pPr>
      <w:ins w:id="143" w:author="Rodrigue, Lisa" w:date="2022-01-31T15:09:00Z">
        <w:r>
          <w:rPr>
            <w:color w:val="000000"/>
          </w:rPr>
          <w:t>3.3.4.2 Incomplete Transaction plays may not be cancelled or</w:t>
        </w:r>
      </w:ins>
    </w:p>
    <w:p w14:paraId="005E2D0D" w14:textId="77777777" w:rsidR="00DC1EFF" w:rsidRDefault="00DC1EFF" w:rsidP="00DC1EFF">
      <w:pPr>
        <w:ind w:left="2160" w:firstLine="720"/>
        <w:jc w:val="both"/>
        <w:rPr>
          <w:ins w:id="144" w:author="Rodrigue, Lisa" w:date="2022-01-31T15:09:00Z"/>
          <w:color w:val="000000"/>
        </w:rPr>
      </w:pPr>
      <w:ins w:id="145" w:author="Rodrigue, Lisa" w:date="2022-01-31T15:09:00Z">
        <w:r>
          <w:rPr>
            <w:color w:val="000000"/>
          </w:rPr>
          <w:t>voided.</w:t>
        </w:r>
      </w:ins>
    </w:p>
    <w:p w14:paraId="37F2FEC0" w14:textId="77777777" w:rsidR="00DC1EFF" w:rsidRDefault="00DC1EFF" w:rsidP="00DC1EFF">
      <w:pPr>
        <w:ind w:left="2160" w:hanging="720"/>
        <w:jc w:val="both"/>
        <w:rPr>
          <w:ins w:id="146" w:author="Rodrigue, Lisa" w:date="2022-01-31T15:09:00Z"/>
          <w:color w:val="000000"/>
        </w:rPr>
      </w:pPr>
    </w:p>
    <w:p w14:paraId="0023D9FB" w14:textId="77777777" w:rsidR="00DC1EFF" w:rsidRDefault="00DC1EFF" w:rsidP="00DC1EFF">
      <w:pPr>
        <w:ind w:left="2160"/>
        <w:jc w:val="both"/>
        <w:rPr>
          <w:ins w:id="147" w:author="Rodrigue, Lisa" w:date="2022-01-31T15:09:00Z"/>
          <w:color w:val="000000"/>
        </w:rPr>
      </w:pPr>
      <w:ins w:id="148" w:author="Rodrigue, Lisa" w:date="2022-01-31T15:09:00Z">
        <w:r>
          <w:rPr>
            <w:color w:val="000000"/>
          </w:rPr>
          <w:t xml:space="preserve">3.3.4.3 The Selling Lottery must remit its required prize pool contributions </w:t>
        </w:r>
      </w:ins>
    </w:p>
    <w:p w14:paraId="7A6E25F5" w14:textId="77777777" w:rsidR="00DC1EFF" w:rsidRDefault="00DC1EFF" w:rsidP="00DC1EFF">
      <w:pPr>
        <w:ind w:left="2880"/>
        <w:jc w:val="both"/>
        <w:rPr>
          <w:ins w:id="149" w:author="Rodrigue, Lisa" w:date="2022-01-31T15:09:00Z"/>
          <w:color w:val="000000"/>
        </w:rPr>
      </w:pPr>
      <w:ins w:id="150" w:author="Rodrigue, Lisa" w:date="2022-01-31T15:09:00Z">
        <w:r>
          <w:rPr>
            <w:color w:val="000000"/>
          </w:rPr>
          <w:t>on any Incomplete Transaction Plays. At its sole discretion, the Selling Lottery may develop a method of compensation Retailers for Incomplete Transaction Plays if Retailers are required to reimburse Selling Lotteries for prize pool contributions.</w:t>
        </w:r>
      </w:ins>
    </w:p>
    <w:p w14:paraId="6EB3158C" w14:textId="77777777" w:rsidR="00DC1EFF" w:rsidRDefault="00DC1EFF" w:rsidP="00DC1EFF">
      <w:pPr>
        <w:ind w:left="2160" w:hanging="720"/>
        <w:jc w:val="both"/>
        <w:rPr>
          <w:ins w:id="151" w:author="Rodrigue, Lisa" w:date="2022-01-31T15:09:00Z"/>
          <w:color w:val="000000"/>
        </w:rPr>
      </w:pPr>
    </w:p>
    <w:p w14:paraId="674E9983" w14:textId="77777777" w:rsidR="00DC1EFF" w:rsidRDefault="00DC1EFF" w:rsidP="00DC1EFF">
      <w:pPr>
        <w:ind w:left="1440" w:firstLine="720"/>
        <w:jc w:val="both"/>
        <w:rPr>
          <w:ins w:id="152" w:author="Rodrigue, Lisa" w:date="2022-01-31T15:09:00Z"/>
          <w:color w:val="000000"/>
        </w:rPr>
      </w:pPr>
      <w:ins w:id="153" w:author="Rodrigue, Lisa" w:date="2022-01-31T15:09:00Z">
        <w:r>
          <w:rPr>
            <w:color w:val="000000"/>
          </w:rPr>
          <w:t xml:space="preserve">3.3.4.4 Incomplete Transaction Plays may not be claimed for a prize </w:t>
        </w:r>
      </w:ins>
    </w:p>
    <w:p w14:paraId="4D6427F5" w14:textId="1EC5D64C" w:rsidR="00DC1EFF" w:rsidRDefault="00DC1EFF" w:rsidP="00DC1EFF">
      <w:pPr>
        <w:ind w:left="2880"/>
        <w:jc w:val="both"/>
        <w:rPr>
          <w:ins w:id="154" w:author="Rodrigue, Lisa" w:date="2022-01-31T15:09:00Z"/>
          <w:color w:val="000000"/>
        </w:rPr>
      </w:pPr>
      <w:ins w:id="155" w:author="Rodrigue, Lisa" w:date="2022-01-31T15:09:00Z">
        <w:r>
          <w:rPr>
            <w:color w:val="000000"/>
          </w:rPr>
          <w:t xml:space="preserve">by any person or entity including the Retailer. Any prize which cannot be claimed as a prize under this Rule but would otherwise have been won on an Incomplete Transaction </w:t>
        </w:r>
      </w:ins>
      <w:ins w:id="156" w:author="Rodrigue, Lisa" w:date="2022-01-31T15:10:00Z">
        <w:r>
          <w:rPr>
            <w:color w:val="000000"/>
          </w:rPr>
          <w:t>P</w:t>
        </w:r>
      </w:ins>
      <w:ins w:id="157" w:author="Rodrigue, Lisa" w:date="2022-01-31T15:09:00Z">
        <w:r>
          <w:rPr>
            <w:color w:val="000000"/>
          </w:rPr>
          <w:t xml:space="preserve">lay shall become an unclaimed prize at the end of the prize claim period of the drawing </w:t>
        </w:r>
        <w:r>
          <w:rPr>
            <w:color w:val="000000"/>
          </w:rPr>
          <w:lastRenderedPageBreak/>
          <w:t>for which the Incomplete Transaction Play was recorded. Incomplete Transaction Plays are not reported to MUSL.</w:t>
        </w:r>
      </w:ins>
    </w:p>
    <w:p w14:paraId="165DB507" w14:textId="77777777" w:rsidR="00DC1EFF" w:rsidRDefault="00DC1EFF" w:rsidP="00DC1EFF">
      <w:pPr>
        <w:ind w:left="2160" w:hanging="720"/>
        <w:jc w:val="both"/>
        <w:rPr>
          <w:ins w:id="158" w:author="Rodrigue, Lisa" w:date="2022-01-31T15:09:00Z"/>
          <w:color w:val="000000"/>
        </w:rPr>
      </w:pPr>
    </w:p>
    <w:p w14:paraId="23F68AE9" w14:textId="77777777" w:rsidR="00DC1EFF" w:rsidRDefault="00DC1EFF" w:rsidP="00DC1EFF">
      <w:pPr>
        <w:ind w:left="2160" w:hanging="720"/>
        <w:jc w:val="both"/>
        <w:rPr>
          <w:ins w:id="159" w:author="Rodrigue, Lisa" w:date="2022-01-31T15:09:00Z"/>
          <w:color w:val="000000"/>
        </w:rPr>
      </w:pPr>
      <w:ins w:id="160" w:author="Rodrigue, Lisa" w:date="2022-01-31T15:09:00Z">
        <w:r>
          <w:rPr>
            <w:color w:val="000000"/>
          </w:rPr>
          <w:t>3.3.5</w:t>
        </w:r>
        <w:r>
          <w:rPr>
            <w:color w:val="000000"/>
          </w:rPr>
          <w:tab/>
          <w:t>Stolen Plays. Plays reported as stolen from a Retailer that have been</w:t>
        </w:r>
      </w:ins>
    </w:p>
    <w:p w14:paraId="443BDD6B" w14:textId="77777777" w:rsidR="00DC1EFF" w:rsidRDefault="00DC1EFF" w:rsidP="00DC1EFF">
      <w:pPr>
        <w:ind w:left="1440" w:firstLine="720"/>
        <w:jc w:val="both"/>
        <w:rPr>
          <w:ins w:id="161" w:author="Rodrigue, Lisa" w:date="2022-01-31T15:09:00Z"/>
          <w:color w:val="000000"/>
        </w:rPr>
      </w:pPr>
      <w:ins w:id="162" w:author="Rodrigue, Lisa" w:date="2022-01-31T15:09:00Z">
        <w:r>
          <w:rPr>
            <w:color w:val="000000"/>
          </w:rPr>
          <w:t>recovered cannot be accepted by the Selling Lottery as Returned Plays.</w:t>
        </w:r>
      </w:ins>
    </w:p>
    <w:p w14:paraId="47AA245E" w14:textId="77777777" w:rsidR="00DC1EFF" w:rsidRDefault="00DC1EFF" w:rsidP="00DC1EFF">
      <w:pPr>
        <w:ind w:left="2160" w:hanging="720"/>
        <w:jc w:val="both"/>
        <w:rPr>
          <w:ins w:id="163" w:author="Rodrigue, Lisa" w:date="2022-01-31T15:09:00Z"/>
          <w:color w:val="000000"/>
        </w:rPr>
      </w:pPr>
    </w:p>
    <w:p w14:paraId="65420376" w14:textId="77777777" w:rsidR="00DC1EFF" w:rsidRDefault="00DC1EFF" w:rsidP="00DC1EFF">
      <w:pPr>
        <w:ind w:left="2160" w:hanging="720"/>
        <w:jc w:val="both"/>
        <w:rPr>
          <w:ins w:id="164" w:author="Rodrigue, Lisa" w:date="2022-01-31T15:09:00Z"/>
          <w:color w:val="000000"/>
        </w:rPr>
      </w:pPr>
      <w:ins w:id="165" w:author="Rodrigue, Lisa" w:date="2022-01-31T15:09:00Z">
        <w:r>
          <w:rPr>
            <w:color w:val="000000"/>
          </w:rPr>
          <w:tab/>
          <w:t>3.3.5.1 Selling lotteries may compensate a Retailer for the loss from</w:t>
        </w:r>
      </w:ins>
    </w:p>
    <w:p w14:paraId="308BB37D" w14:textId="2047190B" w:rsidR="00DC1EFF" w:rsidRDefault="00DC1EFF" w:rsidP="00DC1EFF">
      <w:pPr>
        <w:ind w:left="2880"/>
        <w:jc w:val="both"/>
        <w:rPr>
          <w:ins w:id="166" w:author="Rodrigue, Lisa" w:date="2022-01-31T15:09:00Z"/>
          <w:color w:val="000000"/>
        </w:rPr>
      </w:pPr>
      <w:ins w:id="167" w:author="Rodrigue, Lisa" w:date="2022-01-31T15:09:00Z">
        <w:r>
          <w:rPr>
            <w:color w:val="000000"/>
          </w:rPr>
          <w:t xml:space="preserve">theft if a Selling Lottery, solely at its discretion, determines </w:t>
        </w:r>
      </w:ins>
      <w:ins w:id="168" w:author="Rodrigue, Lisa" w:date="2022-01-31T15:10:00Z">
        <w:r>
          <w:rPr>
            <w:color w:val="000000"/>
          </w:rPr>
          <w:t xml:space="preserve">to </w:t>
        </w:r>
      </w:ins>
      <w:ins w:id="169" w:author="Rodrigue, Lisa" w:date="2022-01-31T15:09:00Z">
        <w:r>
          <w:rPr>
            <w:color w:val="000000"/>
          </w:rPr>
          <w:t>assume such a loss, but Stolen Plays cannot be cancelled or voided.</w:t>
        </w:r>
      </w:ins>
    </w:p>
    <w:p w14:paraId="7A719248" w14:textId="77777777" w:rsidR="00DC1EFF" w:rsidRDefault="00DC1EFF" w:rsidP="00DC1EFF">
      <w:pPr>
        <w:ind w:left="2160" w:hanging="720"/>
        <w:jc w:val="both"/>
        <w:rPr>
          <w:ins w:id="170" w:author="Rodrigue, Lisa" w:date="2022-01-31T15:09:00Z"/>
          <w:color w:val="000000"/>
        </w:rPr>
      </w:pPr>
    </w:p>
    <w:p w14:paraId="7205C61F" w14:textId="77777777" w:rsidR="00DC1EFF" w:rsidRDefault="00DC1EFF" w:rsidP="00DC1EFF">
      <w:pPr>
        <w:ind w:left="2160" w:hanging="720"/>
        <w:jc w:val="both"/>
        <w:rPr>
          <w:ins w:id="171" w:author="Rodrigue, Lisa" w:date="2022-01-31T15:09:00Z"/>
          <w:color w:val="000000"/>
        </w:rPr>
      </w:pPr>
      <w:ins w:id="172" w:author="Rodrigue, Lisa" w:date="2022-01-31T15:09:00Z">
        <w:r>
          <w:rPr>
            <w:color w:val="000000"/>
          </w:rPr>
          <w:tab/>
          <w:t>3.3.5.2</w:t>
        </w:r>
        <w:r>
          <w:rPr>
            <w:color w:val="000000"/>
          </w:rPr>
          <w:tab/>
          <w:t>Ownership of Stolen Plays, and whether any party has a right</w:t>
        </w:r>
      </w:ins>
    </w:p>
    <w:p w14:paraId="628E77BD" w14:textId="77777777" w:rsidR="00DC1EFF" w:rsidRDefault="00DC1EFF" w:rsidP="00DC1EFF">
      <w:pPr>
        <w:ind w:left="2880"/>
        <w:jc w:val="both"/>
        <w:rPr>
          <w:ins w:id="173" w:author="Rodrigue, Lisa" w:date="2022-01-31T15:09:00Z"/>
          <w:color w:val="000000"/>
        </w:rPr>
      </w:pPr>
      <w:ins w:id="174" w:author="Rodrigue, Lisa" w:date="2022-01-31T15:09:00Z">
        <w:r>
          <w:rPr>
            <w:color w:val="000000"/>
          </w:rPr>
          <w:t>to claim prizes on Stolen Plays, shall be determined by the rules of the Selling Lottery.</w:t>
        </w:r>
      </w:ins>
    </w:p>
    <w:p w14:paraId="0E947DD5" w14:textId="77777777" w:rsidR="00DC1EFF" w:rsidRDefault="00DC1EFF" w:rsidP="00DC1EFF">
      <w:pPr>
        <w:ind w:left="2160" w:hanging="720"/>
        <w:jc w:val="both"/>
        <w:rPr>
          <w:ins w:id="175" w:author="Rodrigue, Lisa" w:date="2022-01-31T15:09:00Z"/>
          <w:color w:val="000000"/>
        </w:rPr>
      </w:pPr>
    </w:p>
    <w:p w14:paraId="71AC04A1" w14:textId="77777777" w:rsidR="00DC1EFF" w:rsidRDefault="00DC1EFF" w:rsidP="00DC1EFF">
      <w:pPr>
        <w:ind w:left="2160" w:hanging="720"/>
        <w:jc w:val="both"/>
        <w:rPr>
          <w:ins w:id="176" w:author="Rodrigue, Lisa" w:date="2022-01-31T15:09:00Z"/>
          <w:color w:val="000000"/>
        </w:rPr>
      </w:pPr>
      <w:ins w:id="177" w:author="Rodrigue, Lisa" w:date="2022-01-31T15:09:00Z">
        <w:r>
          <w:rPr>
            <w:color w:val="000000"/>
          </w:rPr>
          <w:t>3.3.6</w:t>
        </w:r>
        <w:r>
          <w:rPr>
            <w:color w:val="000000"/>
          </w:rPr>
          <w:tab/>
        </w:r>
        <w:r w:rsidRPr="00451E02">
          <w:rPr>
            <w:color w:val="000000"/>
            <w:u w:val="single"/>
          </w:rPr>
          <w:t>Game Cancellation</w:t>
        </w:r>
        <w:r>
          <w:rPr>
            <w:color w:val="000000"/>
          </w:rPr>
          <w:t xml:space="preserve">. In the event of cancellation of the Game by the </w:t>
        </w:r>
      </w:ins>
    </w:p>
    <w:p w14:paraId="6F3A93CA" w14:textId="77777777" w:rsidR="00DC1EFF" w:rsidRDefault="00DC1EFF" w:rsidP="00DC1EFF">
      <w:pPr>
        <w:ind w:left="2160"/>
        <w:jc w:val="both"/>
        <w:rPr>
          <w:ins w:id="178" w:author="Rodrigue, Lisa" w:date="2022-01-31T15:09:00Z"/>
          <w:color w:val="000000"/>
        </w:rPr>
      </w:pPr>
      <w:ins w:id="179" w:author="Rodrigue, Lisa" w:date="2022-01-31T15:09:00Z">
        <w:r>
          <w:rPr>
            <w:color w:val="000000"/>
          </w:rPr>
          <w:t>Product Group prior to the occurrence of all drawings for which Plays have been sold and recorded on the CGS, the Selling Lottery may provide a refund mechanism for such Plays to the Players, and the Selling Lottery shall not be required to remit its prize pool contributions for any such refunded Plays.</w:t>
        </w:r>
      </w:ins>
    </w:p>
    <w:p w14:paraId="35449D9A" w14:textId="77777777" w:rsidR="00DC1EFF" w:rsidRDefault="00DC1EFF" w:rsidP="00DC1EFF">
      <w:pPr>
        <w:ind w:left="2160" w:hanging="720"/>
        <w:jc w:val="both"/>
        <w:rPr>
          <w:ins w:id="180" w:author="Rodrigue, Lisa" w:date="2022-01-31T15:09:00Z"/>
          <w:color w:val="000000"/>
        </w:rPr>
      </w:pPr>
    </w:p>
    <w:p w14:paraId="245EE21B" w14:textId="77777777" w:rsidR="00DC1EFF" w:rsidRDefault="00DC1EFF" w:rsidP="00DC1EFF">
      <w:pPr>
        <w:ind w:left="2160" w:hanging="720"/>
        <w:jc w:val="both"/>
        <w:rPr>
          <w:ins w:id="181" w:author="Rodrigue, Lisa" w:date="2022-01-31T15:09:00Z"/>
          <w:color w:val="000000"/>
        </w:rPr>
      </w:pPr>
      <w:ins w:id="182" w:author="Rodrigue, Lisa" w:date="2022-01-31T15:09:00Z">
        <w:r>
          <w:rPr>
            <w:color w:val="000000"/>
          </w:rPr>
          <w:t>3.3.7</w:t>
        </w:r>
        <w:r>
          <w:rPr>
            <w:color w:val="000000"/>
          </w:rPr>
          <w:tab/>
        </w:r>
        <w:r w:rsidRPr="00451E02">
          <w:rPr>
            <w:color w:val="000000"/>
            <w:u w:val="single"/>
          </w:rPr>
          <w:t>Selling Lotteries Prohibited from Claiming Prizes</w:t>
        </w:r>
        <w:r>
          <w:rPr>
            <w:color w:val="000000"/>
          </w:rPr>
          <w:t>. Selling Lotteries</w:t>
        </w:r>
      </w:ins>
    </w:p>
    <w:p w14:paraId="6714F262" w14:textId="77777777" w:rsidR="00DC1EFF" w:rsidRDefault="00DC1EFF" w:rsidP="00DC1EFF">
      <w:pPr>
        <w:ind w:left="2160"/>
        <w:jc w:val="both"/>
        <w:rPr>
          <w:ins w:id="183" w:author="Rodrigue, Lisa" w:date="2022-01-31T15:09:00Z"/>
          <w:color w:val="000000"/>
        </w:rPr>
      </w:pPr>
      <w:ins w:id="184" w:author="Rodrigue, Lisa" w:date="2022-01-31T15:09:00Z">
        <w:r>
          <w:rPr>
            <w:color w:val="000000"/>
          </w:rPr>
          <w:t>and lottery officials are prohibited from claiming any prizes on Plays that are owned by the Selling Lottery through “Returned Plays” or otherwise acquired and held by the Selling Lottery. Any prizes that would otherwise be won on Plays owned or acquired by Selling Lotteries shall become unclaimed prizes at the end of the prize claim period.</w:t>
        </w:r>
      </w:ins>
    </w:p>
    <w:p w14:paraId="6B534782" w14:textId="29A38BDE" w:rsidR="00CF30F1" w:rsidRPr="00A80D6D" w:rsidDel="00DC1EFF" w:rsidRDefault="004766A9">
      <w:pPr>
        <w:numPr>
          <w:ilvl w:val="1"/>
          <w:numId w:val="13"/>
        </w:numPr>
        <w:jc w:val="both"/>
        <w:rPr>
          <w:del w:id="185" w:author="Rodrigue, Lisa" w:date="2022-01-31T15:07:00Z"/>
        </w:rPr>
      </w:pPr>
      <w:del w:id="186" w:author="Rodrigue, Lisa" w:date="2022-01-31T15:07:00Z">
        <w:r w:rsidRPr="00A80D6D" w:rsidDel="00DC1EFF">
          <w:delText>A</w:delText>
        </w:r>
        <w:r w:rsidR="008C4C83" w:rsidRPr="00A80D6D" w:rsidDel="00DC1EFF">
          <w:delText xml:space="preserve"> </w:delText>
        </w:r>
        <w:r w:rsidR="00434D7C" w:rsidRPr="00A80D6D" w:rsidDel="00DC1EFF">
          <w:delText>P</w:delText>
        </w:r>
        <w:r w:rsidR="00036A48" w:rsidRPr="00A80D6D" w:rsidDel="00DC1EFF">
          <w:delText xml:space="preserve">lay </w:delText>
        </w:r>
        <w:r w:rsidRPr="00A80D6D" w:rsidDel="00DC1EFF">
          <w:delText>may</w:delText>
        </w:r>
        <w:r w:rsidR="008C4C83" w:rsidRPr="00A80D6D" w:rsidDel="00DC1EFF">
          <w:delText xml:space="preserve"> </w:delText>
        </w:r>
        <w:r w:rsidRPr="00A80D6D" w:rsidDel="00DC1EFF">
          <w:delText>not</w:delText>
        </w:r>
        <w:r w:rsidR="008C4C83" w:rsidRPr="00A80D6D" w:rsidDel="00DC1EFF">
          <w:delText xml:space="preserve"> </w:delText>
        </w:r>
        <w:r w:rsidRPr="00A80D6D" w:rsidDel="00DC1EFF">
          <w:delText>be</w:delText>
        </w:r>
        <w:r w:rsidR="008C4C83" w:rsidRPr="00A80D6D" w:rsidDel="00DC1EFF">
          <w:delText xml:space="preserve"> </w:delText>
        </w:r>
        <w:r w:rsidRPr="00A80D6D" w:rsidDel="00DC1EFF">
          <w:delText>voided</w:delText>
        </w:r>
        <w:r w:rsidR="008C4C83" w:rsidRPr="00A80D6D" w:rsidDel="00DC1EFF">
          <w:delText xml:space="preserve"> </w:delText>
        </w:r>
        <w:r w:rsidRPr="00A80D6D" w:rsidDel="00DC1EFF">
          <w:delText>or</w:delText>
        </w:r>
        <w:r w:rsidR="008C4C83" w:rsidRPr="00A80D6D" w:rsidDel="00DC1EFF">
          <w:delText xml:space="preserve"> </w:delText>
        </w:r>
        <w:r w:rsidRPr="00A80D6D" w:rsidDel="00DC1EFF">
          <w:delText>canceled</w:delText>
        </w:r>
        <w:r w:rsidR="008C4C83" w:rsidRPr="00A80D6D" w:rsidDel="00DC1EFF">
          <w:delText xml:space="preserve"> </w:delText>
        </w:r>
        <w:r w:rsidRPr="00A80D6D" w:rsidDel="00DC1EFF">
          <w:delText>by</w:delText>
        </w:r>
        <w:r w:rsidR="008C4C83" w:rsidRPr="00A80D6D" w:rsidDel="00DC1EFF">
          <w:delText xml:space="preserve"> </w:delText>
        </w:r>
        <w:r w:rsidRPr="00A80D6D" w:rsidDel="00DC1EFF">
          <w:delText>returning</w:delText>
        </w:r>
        <w:r w:rsidR="008C4C83" w:rsidRPr="00A80D6D" w:rsidDel="00DC1EFF">
          <w:delText xml:space="preserve"> </w:delText>
        </w:r>
        <w:r w:rsidRPr="00A80D6D" w:rsidDel="00DC1EFF">
          <w:delText>the</w:delText>
        </w:r>
        <w:r w:rsidR="008C4C83" w:rsidRPr="00A80D6D" w:rsidDel="00DC1EFF">
          <w:delText xml:space="preserve"> </w:delText>
        </w:r>
        <w:r w:rsidRPr="00A80D6D" w:rsidDel="00DC1EFF">
          <w:delText>ticket</w:delText>
        </w:r>
        <w:r w:rsidR="008C4C83" w:rsidRPr="00A80D6D" w:rsidDel="00DC1EFF">
          <w:delText xml:space="preserve"> </w:delText>
        </w:r>
        <w:r w:rsidR="00036A48" w:rsidRPr="00A80D6D" w:rsidDel="00DC1EFF">
          <w:delText xml:space="preserve">or ticketless transaction </w:delText>
        </w:r>
        <w:r w:rsidRPr="00A80D6D" w:rsidDel="00DC1EFF">
          <w:delText>to</w:delText>
        </w:r>
        <w:r w:rsidR="008C4C83" w:rsidRPr="00A80D6D" w:rsidDel="00DC1EFF">
          <w:delText xml:space="preserve"> </w:delText>
        </w:r>
        <w:r w:rsidRPr="00A80D6D" w:rsidDel="00DC1EFF">
          <w:delText>the</w:delText>
        </w:r>
        <w:r w:rsidR="008C4C83" w:rsidRPr="00A80D6D" w:rsidDel="00DC1EFF">
          <w:delText xml:space="preserve"> </w:delText>
        </w:r>
        <w:r w:rsidRPr="00A80D6D" w:rsidDel="00DC1EFF">
          <w:delText>selling</w:delText>
        </w:r>
        <w:r w:rsidR="008C4C83" w:rsidRPr="00A80D6D" w:rsidDel="00DC1EFF">
          <w:delText xml:space="preserve"> </w:delText>
        </w:r>
        <w:r w:rsidRPr="00A80D6D" w:rsidDel="00DC1EFF">
          <w:delText>agent</w:delText>
        </w:r>
        <w:r w:rsidR="008C4C83" w:rsidRPr="00A80D6D" w:rsidDel="00DC1EFF">
          <w:delText xml:space="preserve"> </w:delText>
        </w:r>
        <w:r w:rsidRPr="00A80D6D" w:rsidDel="00DC1EFF">
          <w:delText>or</w:delText>
        </w:r>
        <w:r w:rsidR="008C4C83" w:rsidRPr="00A80D6D" w:rsidDel="00DC1EFF">
          <w:delText xml:space="preserve"> </w:delText>
        </w:r>
        <w:r w:rsidRPr="00A80D6D" w:rsidDel="00DC1EFF">
          <w:delText>to</w:delText>
        </w:r>
        <w:r w:rsidR="008C4C83" w:rsidRPr="00A80D6D" w:rsidDel="00DC1EFF">
          <w:delText xml:space="preserve"> </w:delText>
        </w:r>
        <w:r w:rsidRPr="00A80D6D" w:rsidDel="00DC1EFF">
          <w:delText>the</w:delText>
        </w:r>
        <w:r w:rsidR="008C4C83" w:rsidRPr="00A80D6D" w:rsidDel="00DC1EFF">
          <w:delText xml:space="preserve"> </w:delText>
        </w:r>
        <w:r w:rsidRPr="00A80D6D" w:rsidDel="00DC1EFF">
          <w:delText>lottery,</w:delText>
        </w:r>
        <w:r w:rsidR="008C4C83" w:rsidRPr="00A80D6D" w:rsidDel="00DC1EFF">
          <w:delText xml:space="preserve"> </w:delText>
        </w:r>
        <w:r w:rsidRPr="00A80D6D" w:rsidDel="00DC1EFF">
          <w:delText>including</w:delText>
        </w:r>
        <w:r w:rsidR="008C4C83" w:rsidRPr="00A80D6D" w:rsidDel="00DC1EFF">
          <w:delText xml:space="preserve"> </w:delText>
        </w:r>
        <w:r w:rsidRPr="00A80D6D" w:rsidDel="00DC1EFF">
          <w:delText>tickets</w:delText>
        </w:r>
        <w:r w:rsidR="008C4C83" w:rsidRPr="00A80D6D" w:rsidDel="00DC1EFF">
          <w:delText xml:space="preserve"> </w:delText>
        </w:r>
        <w:r w:rsidRPr="00A80D6D" w:rsidDel="00DC1EFF">
          <w:delText>that</w:delText>
        </w:r>
        <w:r w:rsidR="008C4C83" w:rsidRPr="00A80D6D" w:rsidDel="00DC1EFF">
          <w:delText xml:space="preserve"> </w:delText>
        </w:r>
        <w:r w:rsidRPr="00A80D6D" w:rsidDel="00DC1EFF">
          <w:delText>are</w:delText>
        </w:r>
        <w:r w:rsidR="008C4C83" w:rsidRPr="00A80D6D" w:rsidDel="00DC1EFF">
          <w:delText xml:space="preserve"> </w:delText>
        </w:r>
        <w:r w:rsidRPr="00A80D6D" w:rsidDel="00DC1EFF">
          <w:delText>printed</w:delText>
        </w:r>
        <w:r w:rsidR="008C4C83" w:rsidRPr="00A80D6D" w:rsidDel="00DC1EFF">
          <w:delText xml:space="preserve"> </w:delText>
        </w:r>
        <w:r w:rsidRPr="00A80D6D" w:rsidDel="00DC1EFF">
          <w:delText>in</w:delText>
        </w:r>
        <w:r w:rsidR="008C4C83" w:rsidRPr="00A80D6D" w:rsidDel="00DC1EFF">
          <w:delText xml:space="preserve"> </w:delText>
        </w:r>
        <w:r w:rsidRPr="00A80D6D" w:rsidDel="00DC1EFF">
          <w:delText>error</w:delText>
        </w:r>
        <w:r w:rsidR="00C51997" w:rsidRPr="00A80D6D" w:rsidDel="00DC1EFF">
          <w:delText xml:space="preserve">.  </w:delText>
        </w:r>
        <w:r w:rsidR="00036A48" w:rsidRPr="00A80D6D" w:rsidDel="00DC1EFF">
          <w:delText xml:space="preserve">A Selling Lottery may develop an approved method of compensating retailers for </w:delText>
        </w:r>
        <w:r w:rsidR="00A33BFF" w:rsidRPr="00A80D6D" w:rsidDel="00DC1EFF">
          <w:delText>P</w:delText>
        </w:r>
        <w:r w:rsidR="00036A48" w:rsidRPr="00A80D6D" w:rsidDel="00DC1EFF">
          <w:delText>lays that are not transferred to a player for a reason acceptable to the Selling Lottery</w:delText>
        </w:r>
        <w:r w:rsidR="00C51997" w:rsidRPr="00A80D6D" w:rsidDel="00DC1EFF">
          <w:delText xml:space="preserve">.  </w:delText>
        </w:r>
        <w:r w:rsidRPr="00A80D6D" w:rsidDel="00DC1EFF">
          <w:delText>No</w:delText>
        </w:r>
        <w:r w:rsidR="008C4C83" w:rsidRPr="00A80D6D" w:rsidDel="00DC1EFF">
          <w:delText xml:space="preserve"> </w:delText>
        </w:r>
        <w:r w:rsidR="00036A48" w:rsidRPr="00A80D6D" w:rsidDel="00DC1EFF">
          <w:delText xml:space="preserve">play </w:delText>
        </w:r>
        <w:r w:rsidR="003E7164" w:rsidRPr="00A80D6D" w:rsidDel="00DC1EFF">
          <w:delText>that</w:delText>
        </w:r>
        <w:r w:rsidR="008C4C83" w:rsidRPr="00A80D6D" w:rsidDel="00DC1EFF">
          <w:delText xml:space="preserve"> </w:delText>
        </w:r>
        <w:r w:rsidR="00036A48" w:rsidRPr="00A80D6D" w:rsidDel="00DC1EFF">
          <w:delText xml:space="preserve">is eligible for </w:delText>
        </w:r>
        <w:r w:rsidRPr="00A80D6D" w:rsidDel="00DC1EFF">
          <w:delText>a</w:delText>
        </w:r>
        <w:r w:rsidR="008C4C83" w:rsidRPr="00A80D6D" w:rsidDel="00DC1EFF">
          <w:delText xml:space="preserve"> </w:delText>
        </w:r>
        <w:r w:rsidRPr="00A80D6D" w:rsidDel="00DC1EFF">
          <w:delText>prize</w:delText>
        </w:r>
        <w:r w:rsidR="008C4C83" w:rsidRPr="00A80D6D" w:rsidDel="00DC1EFF">
          <w:delText xml:space="preserve"> </w:delText>
        </w:r>
        <w:r w:rsidR="00036A48" w:rsidRPr="00A80D6D" w:rsidDel="00DC1EFF">
          <w:delText xml:space="preserve">can </w:delText>
        </w:r>
        <w:r w:rsidRPr="00A80D6D" w:rsidDel="00DC1EFF">
          <w:delText>be</w:delText>
        </w:r>
        <w:r w:rsidR="008C4C83" w:rsidRPr="00A80D6D" w:rsidDel="00DC1EFF">
          <w:delText xml:space="preserve"> </w:delText>
        </w:r>
        <w:r w:rsidRPr="00A80D6D" w:rsidDel="00DC1EFF">
          <w:delText>returned</w:delText>
        </w:r>
        <w:r w:rsidR="008C4C83" w:rsidRPr="00A80D6D" w:rsidDel="00DC1EFF">
          <w:delText xml:space="preserve"> </w:delText>
        </w:r>
        <w:r w:rsidRPr="00A80D6D" w:rsidDel="00DC1EFF">
          <w:delText>to</w:delText>
        </w:r>
        <w:r w:rsidR="008C4C83" w:rsidRPr="00A80D6D" w:rsidDel="00DC1EFF">
          <w:delText xml:space="preserve"> </w:delText>
        </w:r>
        <w:r w:rsidRPr="00A80D6D" w:rsidDel="00DC1EFF">
          <w:delText>the</w:delText>
        </w:r>
        <w:r w:rsidR="008C4C83" w:rsidRPr="00A80D6D" w:rsidDel="00DC1EFF">
          <w:delText xml:space="preserve"> </w:delText>
        </w:r>
        <w:r w:rsidRPr="00A80D6D" w:rsidDel="00DC1EFF">
          <w:delText>lottery</w:delText>
        </w:r>
        <w:r w:rsidR="008C4C83" w:rsidRPr="00A80D6D" w:rsidDel="00DC1EFF">
          <w:delText xml:space="preserve"> </w:delText>
        </w:r>
        <w:r w:rsidRPr="00A80D6D" w:rsidDel="00DC1EFF">
          <w:delText>for</w:delText>
        </w:r>
        <w:r w:rsidR="008C4C83" w:rsidRPr="00A80D6D" w:rsidDel="00DC1EFF">
          <w:delText xml:space="preserve"> </w:delText>
        </w:r>
        <w:r w:rsidRPr="00A80D6D" w:rsidDel="00DC1EFF">
          <w:delText>credit</w:delText>
        </w:r>
        <w:r w:rsidR="00C51997" w:rsidRPr="00A80D6D" w:rsidDel="00DC1EFF">
          <w:delText xml:space="preserve">.  </w:delText>
        </w:r>
        <w:r w:rsidR="00036A48" w:rsidRPr="00A80D6D" w:rsidDel="00DC1EFF">
          <w:delText xml:space="preserve">Plays </w:delText>
        </w:r>
        <w:r w:rsidRPr="00A80D6D" w:rsidDel="00DC1EFF">
          <w:delText>accepted</w:delText>
        </w:r>
        <w:r w:rsidR="008C4C83" w:rsidRPr="00A80D6D" w:rsidDel="00DC1EFF">
          <w:delText xml:space="preserve"> </w:delText>
        </w:r>
        <w:r w:rsidRPr="00A80D6D" w:rsidDel="00DC1EFF">
          <w:delText>by</w:delText>
        </w:r>
        <w:r w:rsidR="008C4C83" w:rsidRPr="00A80D6D" w:rsidDel="00DC1EFF">
          <w:delText xml:space="preserve"> </w:delText>
        </w:r>
        <w:r w:rsidRPr="00A80D6D" w:rsidDel="00DC1EFF">
          <w:delText>retailers</w:delText>
        </w:r>
        <w:r w:rsidR="008C4C83" w:rsidRPr="00A80D6D" w:rsidDel="00DC1EFF">
          <w:delText xml:space="preserve"> </w:delText>
        </w:r>
        <w:r w:rsidRPr="00A80D6D" w:rsidDel="00DC1EFF">
          <w:delText>as</w:delText>
        </w:r>
        <w:r w:rsidR="008C4C83" w:rsidRPr="00A80D6D" w:rsidDel="00DC1EFF">
          <w:delText xml:space="preserve"> </w:delText>
        </w:r>
        <w:r w:rsidRPr="00A80D6D" w:rsidDel="00DC1EFF">
          <w:delText>returned</w:delText>
        </w:r>
        <w:r w:rsidR="008C4C83" w:rsidRPr="00A80D6D" w:rsidDel="00DC1EFF">
          <w:delText xml:space="preserve"> </w:delText>
        </w:r>
        <w:r w:rsidR="00036A48" w:rsidRPr="00A80D6D" w:rsidDel="00DC1EFF">
          <w:delText xml:space="preserve">plays </w:delText>
        </w:r>
        <w:r w:rsidRPr="00A80D6D" w:rsidDel="00DC1EFF">
          <w:delText>and</w:delText>
        </w:r>
        <w:r w:rsidR="008C4C83" w:rsidRPr="00A80D6D" w:rsidDel="00DC1EFF">
          <w:delText xml:space="preserve"> </w:delText>
        </w:r>
        <w:r w:rsidR="008D37C6" w:rsidRPr="00A80D6D" w:rsidDel="00DC1EFF">
          <w:delText>that</w:delText>
        </w:r>
        <w:r w:rsidR="008C4C83" w:rsidRPr="00A80D6D" w:rsidDel="00DC1EFF">
          <w:delText xml:space="preserve"> </w:delText>
        </w:r>
        <w:r w:rsidRPr="00A80D6D" w:rsidDel="00DC1EFF">
          <w:delText>cannot</w:delText>
        </w:r>
        <w:r w:rsidR="008C4C83" w:rsidRPr="00A80D6D" w:rsidDel="00DC1EFF">
          <w:delText xml:space="preserve"> </w:delText>
        </w:r>
        <w:r w:rsidRPr="00A80D6D" w:rsidDel="00DC1EFF">
          <w:delText>be</w:delText>
        </w:r>
        <w:r w:rsidR="008C4C83" w:rsidRPr="00A80D6D" w:rsidDel="00DC1EFF">
          <w:delText xml:space="preserve"> </w:delText>
        </w:r>
        <w:r w:rsidRPr="00A80D6D" w:rsidDel="00DC1EFF">
          <w:delText>re-sold</w:delText>
        </w:r>
        <w:r w:rsidR="008C4C83" w:rsidRPr="00A80D6D" w:rsidDel="00DC1EFF">
          <w:delText xml:space="preserve"> </w:delText>
        </w:r>
        <w:r w:rsidRPr="00A80D6D" w:rsidDel="00DC1EFF">
          <w:delText>shall</w:delText>
        </w:r>
        <w:r w:rsidR="008C4C83" w:rsidRPr="00A80D6D" w:rsidDel="00DC1EFF">
          <w:delText xml:space="preserve"> </w:delText>
        </w:r>
        <w:r w:rsidRPr="00A80D6D" w:rsidDel="00DC1EFF">
          <w:delText>be</w:delText>
        </w:r>
        <w:r w:rsidR="008C4C83" w:rsidRPr="00A80D6D" w:rsidDel="00DC1EFF">
          <w:delText xml:space="preserve"> </w:delText>
        </w:r>
        <w:r w:rsidRPr="00A80D6D" w:rsidDel="00DC1EFF">
          <w:delText>deemed</w:delText>
        </w:r>
        <w:r w:rsidR="008C4C83" w:rsidRPr="00A80D6D" w:rsidDel="00DC1EFF">
          <w:delText xml:space="preserve"> </w:delText>
        </w:r>
        <w:r w:rsidRPr="00A80D6D" w:rsidDel="00DC1EFF">
          <w:delText>owned</w:delText>
        </w:r>
        <w:r w:rsidR="008C4C83" w:rsidRPr="00A80D6D" w:rsidDel="00DC1EFF">
          <w:delText xml:space="preserve"> </w:delText>
        </w:r>
        <w:r w:rsidRPr="00A80D6D" w:rsidDel="00DC1EFF">
          <w:delText>by</w:delText>
        </w:r>
        <w:r w:rsidR="008C4C83" w:rsidRPr="00A80D6D" w:rsidDel="00DC1EFF">
          <w:delText xml:space="preserve"> </w:delText>
        </w:r>
        <w:r w:rsidRPr="00A80D6D" w:rsidDel="00DC1EFF">
          <w:delText>the</w:delText>
        </w:r>
        <w:r w:rsidR="008C4C83" w:rsidRPr="00A80D6D" w:rsidDel="00DC1EFF">
          <w:delText xml:space="preserve"> </w:delText>
        </w:r>
        <w:r w:rsidRPr="00A80D6D" w:rsidDel="00DC1EFF">
          <w:delText>bearer</w:delText>
        </w:r>
        <w:r w:rsidR="008C4C83" w:rsidRPr="00A80D6D" w:rsidDel="00DC1EFF">
          <w:delText xml:space="preserve"> </w:delText>
        </w:r>
        <w:r w:rsidRPr="00A80D6D" w:rsidDel="00DC1EFF">
          <w:delText>thereof.</w:delText>
        </w:r>
      </w:del>
    </w:p>
    <w:p w14:paraId="6B534783" w14:textId="77777777" w:rsidR="00CF30F1" w:rsidRPr="00DC1EFF" w:rsidRDefault="00CF30F1">
      <w:pPr>
        <w:ind w:left="1440"/>
        <w:jc w:val="both"/>
        <w:rPr>
          <w:color w:val="000000"/>
        </w:rPr>
        <w:pPrChange w:id="187" w:author="Rodrigue, Lisa" w:date="2022-01-31T15:09:00Z">
          <w:pPr>
            <w:ind w:left="1440" w:hanging="720"/>
            <w:jc w:val="both"/>
          </w:pPr>
        </w:pPrChange>
      </w:pPr>
    </w:p>
    <w:p w14:paraId="6B534784" w14:textId="77777777" w:rsidR="00CF30F1" w:rsidRPr="00A80D6D" w:rsidRDefault="004766A9" w:rsidP="008C4C83">
      <w:pPr>
        <w:numPr>
          <w:ilvl w:val="1"/>
          <w:numId w:val="13"/>
        </w:numPr>
        <w:jc w:val="both"/>
        <w:rPr>
          <w:color w:val="000000"/>
        </w:rPr>
      </w:pPr>
      <w:r w:rsidRPr="00A80D6D">
        <w:rPr>
          <w:b/>
          <w:color w:val="000000"/>
        </w:rPr>
        <w:t>Player</w:t>
      </w:r>
      <w:r w:rsidR="008C4C83" w:rsidRPr="00A80D6D">
        <w:rPr>
          <w:b/>
          <w:color w:val="000000"/>
        </w:rPr>
        <w:t xml:space="preserve"> </w:t>
      </w:r>
      <w:r w:rsidRPr="00A80D6D">
        <w:rPr>
          <w:b/>
          <w:color w:val="000000"/>
        </w:rPr>
        <w:t>Responsibility</w:t>
      </w:r>
      <w:r w:rsidR="00C51997" w:rsidRPr="00A80D6D">
        <w:rPr>
          <w:b/>
          <w:color w:val="000000"/>
        </w:rPr>
        <w:t xml:space="preserve">.  </w:t>
      </w:r>
      <w:r w:rsidRPr="00A80D6D">
        <w:rPr>
          <w:color w:val="000000"/>
        </w:rPr>
        <w:t>It</w:t>
      </w:r>
      <w:r w:rsidR="008C4C83" w:rsidRPr="00A80D6D">
        <w:rPr>
          <w:color w:val="000000"/>
        </w:rPr>
        <w:t xml:space="preserve"> </w:t>
      </w:r>
      <w:r w:rsidRPr="00A80D6D">
        <w:rPr>
          <w:color w:val="000000"/>
        </w:rPr>
        <w:t>shall</w:t>
      </w:r>
      <w:r w:rsidR="008C4C83" w:rsidRPr="00A80D6D">
        <w:rPr>
          <w:color w:val="000000"/>
        </w:rPr>
        <w:t xml:space="preserve"> </w:t>
      </w:r>
      <w:r w:rsidRPr="00A80D6D">
        <w:rPr>
          <w:color w:val="000000"/>
        </w:rPr>
        <w:t>be</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sole</w:t>
      </w:r>
      <w:r w:rsidR="008C4C83" w:rsidRPr="00A80D6D">
        <w:rPr>
          <w:color w:val="000000"/>
        </w:rPr>
        <w:t xml:space="preserve"> </w:t>
      </w:r>
      <w:r w:rsidRPr="00A80D6D">
        <w:rPr>
          <w:color w:val="000000"/>
        </w:rPr>
        <w:t>responsibility</w:t>
      </w:r>
      <w:r w:rsidR="008C4C83" w:rsidRPr="00A80D6D">
        <w:t xml:space="preserve"> </w:t>
      </w:r>
      <w:r w:rsidRPr="00A80D6D">
        <w:t>of</w:t>
      </w:r>
      <w:r w:rsidR="008C4C83" w:rsidRPr="00A80D6D">
        <w:t xml:space="preserve"> </w:t>
      </w:r>
      <w:r w:rsidRPr="00A80D6D">
        <w:t>the</w:t>
      </w:r>
      <w:r w:rsidR="008C4C83" w:rsidRPr="00A80D6D">
        <w:t xml:space="preserve"> </w:t>
      </w:r>
      <w:r w:rsidRPr="00A80D6D">
        <w:t>player</w:t>
      </w:r>
      <w:r w:rsidR="008C4C83" w:rsidRPr="00A80D6D">
        <w:t xml:space="preserve"> </w:t>
      </w:r>
      <w:r w:rsidRPr="00A80D6D">
        <w:t>to</w:t>
      </w:r>
      <w:r w:rsidR="008C4C83" w:rsidRPr="00A80D6D">
        <w:t xml:space="preserve"> </w:t>
      </w:r>
      <w:r w:rsidRPr="00A80D6D">
        <w:t>verify</w:t>
      </w:r>
      <w:r w:rsidR="008C4C83" w:rsidRPr="00A80D6D">
        <w:t xml:space="preserve"> </w:t>
      </w:r>
      <w:r w:rsidRPr="00A80D6D">
        <w:t>the</w:t>
      </w:r>
      <w:r w:rsidR="008C4C83" w:rsidRPr="00A80D6D">
        <w:t xml:space="preserve"> </w:t>
      </w:r>
      <w:r w:rsidRPr="00A80D6D">
        <w:t>accuracy</w:t>
      </w:r>
      <w:r w:rsidR="008C4C83" w:rsidRPr="00A80D6D">
        <w:t xml:space="preserve"> </w:t>
      </w:r>
      <w:r w:rsidRPr="00A80D6D">
        <w:t>of</w:t>
      </w:r>
      <w:r w:rsidR="008C4C83" w:rsidRPr="00A80D6D">
        <w:t xml:space="preserve"> </w:t>
      </w:r>
      <w:r w:rsidRPr="00A80D6D">
        <w:t>the</w:t>
      </w:r>
      <w:r w:rsidR="008C4C83" w:rsidRPr="00A80D6D">
        <w:t xml:space="preserve"> </w:t>
      </w:r>
      <w:r w:rsidRPr="00A80D6D">
        <w:t>game</w:t>
      </w:r>
      <w:r w:rsidR="008C4C83" w:rsidRPr="00A80D6D">
        <w:t xml:space="preserve"> </w:t>
      </w:r>
      <w:r w:rsidR="007F0C88" w:rsidRPr="00A80D6D">
        <w:t>P</w:t>
      </w:r>
      <w:r w:rsidRPr="00A80D6D">
        <w:t>lay</w:t>
      </w:r>
      <w:r w:rsidR="008C4C83" w:rsidRPr="00A80D6D">
        <w:t xml:space="preserve"> </w:t>
      </w:r>
      <w:r w:rsidRPr="00A80D6D">
        <w:t>or</w:t>
      </w:r>
      <w:r w:rsidR="008C4C83" w:rsidRPr="00A80D6D">
        <w:t xml:space="preserve"> </w:t>
      </w:r>
      <w:r w:rsidR="007F0C88" w:rsidRPr="00A80D6D">
        <w:t>P</w:t>
      </w:r>
      <w:r w:rsidRPr="00A80D6D">
        <w:t>lays</w:t>
      </w:r>
      <w:r w:rsidR="008C4C83" w:rsidRPr="00A80D6D">
        <w:t xml:space="preserve"> </w:t>
      </w:r>
      <w:r w:rsidRPr="00A80D6D">
        <w:t>and</w:t>
      </w:r>
      <w:r w:rsidR="008C4C83" w:rsidRPr="00A80D6D">
        <w:t xml:space="preserve"> </w:t>
      </w:r>
      <w:r w:rsidRPr="00A80D6D">
        <w:rPr>
          <w:color w:val="000000"/>
        </w:rPr>
        <w:t>other</w:t>
      </w:r>
      <w:r w:rsidR="008C4C83" w:rsidRPr="00A80D6D">
        <w:rPr>
          <w:color w:val="000000"/>
        </w:rPr>
        <w:t xml:space="preserve"> </w:t>
      </w:r>
      <w:r w:rsidRPr="00A80D6D">
        <w:rPr>
          <w:color w:val="000000"/>
        </w:rPr>
        <w:t>data</w:t>
      </w:r>
      <w:r w:rsidR="008C4C83" w:rsidRPr="00A80D6D">
        <w:rPr>
          <w:color w:val="000000"/>
        </w:rPr>
        <w:t xml:space="preserve"> </w:t>
      </w:r>
      <w:r w:rsidRPr="00A80D6D">
        <w:rPr>
          <w:color w:val="000000"/>
        </w:rPr>
        <w:t>printed</w:t>
      </w:r>
      <w:r w:rsidR="008C4C83" w:rsidRPr="00A80D6D">
        <w:rPr>
          <w:color w:val="000000"/>
        </w:rPr>
        <w:t xml:space="preserve"> </w:t>
      </w:r>
      <w:r w:rsidRPr="00A80D6D">
        <w:rPr>
          <w:color w:val="000000"/>
        </w:rPr>
        <w:t>on</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ticket</w:t>
      </w:r>
      <w:r w:rsidR="007F0C88" w:rsidRPr="00A80D6D">
        <w:rPr>
          <w:color w:val="000000"/>
        </w:rPr>
        <w:t xml:space="preserve"> or contained in a ticketless transaction</w:t>
      </w:r>
      <w:r w:rsidR="00C51997" w:rsidRPr="00A80D6D">
        <w:rPr>
          <w:color w:val="000000"/>
        </w:rPr>
        <w:t xml:space="preserve">.  </w:t>
      </w:r>
      <w:r w:rsidRPr="00A80D6D">
        <w:rPr>
          <w:color w:val="000000"/>
        </w:rPr>
        <w:t>The</w:t>
      </w:r>
      <w:r w:rsidR="008C4C83" w:rsidRPr="00A80D6D">
        <w:rPr>
          <w:color w:val="000000"/>
        </w:rPr>
        <w:t xml:space="preserve"> </w:t>
      </w:r>
      <w:r w:rsidRPr="00A80D6D">
        <w:rPr>
          <w:color w:val="000000"/>
        </w:rPr>
        <w:t>placing</w:t>
      </w:r>
      <w:r w:rsidR="008C4C83" w:rsidRPr="00A80D6D">
        <w:rPr>
          <w:color w:val="000000"/>
        </w:rPr>
        <w:t xml:space="preserve"> </w:t>
      </w:r>
      <w:r w:rsidRPr="00A80D6D">
        <w:rPr>
          <w:color w:val="000000"/>
        </w:rPr>
        <w:t>of</w:t>
      </w:r>
      <w:r w:rsidR="008C4C83" w:rsidRPr="00A80D6D">
        <w:rPr>
          <w:color w:val="000000"/>
        </w:rPr>
        <w:t xml:space="preserve"> </w:t>
      </w:r>
      <w:r w:rsidR="007F0C88" w:rsidRPr="00A80D6D">
        <w:rPr>
          <w:color w:val="000000"/>
        </w:rPr>
        <w:t>P</w:t>
      </w:r>
      <w:r w:rsidRPr="00A80D6D">
        <w:rPr>
          <w:color w:val="000000"/>
        </w:rPr>
        <w:t>lays</w:t>
      </w:r>
      <w:r w:rsidR="008C4C83" w:rsidRPr="00A80D6D">
        <w:rPr>
          <w:color w:val="000000"/>
        </w:rPr>
        <w:t xml:space="preserve"> </w:t>
      </w:r>
      <w:r w:rsidRPr="00A80D6D">
        <w:rPr>
          <w:color w:val="000000"/>
        </w:rPr>
        <w:t>is</w:t>
      </w:r>
      <w:r w:rsidR="008C4C83" w:rsidRPr="00A80D6D">
        <w:rPr>
          <w:color w:val="000000"/>
        </w:rPr>
        <w:t xml:space="preserve"> </w:t>
      </w:r>
      <w:r w:rsidRPr="00A80D6D">
        <w:rPr>
          <w:color w:val="000000"/>
        </w:rPr>
        <w:t>done</w:t>
      </w:r>
      <w:r w:rsidR="008C4C83" w:rsidRPr="00A80D6D">
        <w:rPr>
          <w:color w:val="000000"/>
        </w:rPr>
        <w:t xml:space="preserve"> </w:t>
      </w:r>
      <w:r w:rsidRPr="00A80D6D">
        <w:rPr>
          <w:color w:val="000000"/>
        </w:rPr>
        <w:t>at</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player's</w:t>
      </w:r>
      <w:r w:rsidR="008C4C83" w:rsidRPr="00A80D6D">
        <w:rPr>
          <w:color w:val="000000"/>
        </w:rPr>
        <w:t xml:space="preserve"> </w:t>
      </w:r>
      <w:r w:rsidRPr="00A80D6D">
        <w:rPr>
          <w:color w:val="000000"/>
        </w:rPr>
        <w:t>own</w:t>
      </w:r>
      <w:r w:rsidR="008C4C83" w:rsidRPr="00A80D6D">
        <w:rPr>
          <w:color w:val="000000"/>
        </w:rPr>
        <w:t xml:space="preserve"> </w:t>
      </w:r>
      <w:r w:rsidRPr="00A80D6D">
        <w:rPr>
          <w:color w:val="000000"/>
        </w:rPr>
        <w:t>risk</w:t>
      </w:r>
      <w:r w:rsidR="008C4C83" w:rsidRPr="00A80D6D">
        <w:rPr>
          <w:color w:val="000000"/>
        </w:rPr>
        <w:t xml:space="preserve"> </w:t>
      </w:r>
      <w:r w:rsidRPr="00A80D6D">
        <w:rPr>
          <w:color w:val="000000"/>
        </w:rPr>
        <w:t>through</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agent</w:t>
      </w:r>
      <w:r w:rsidR="008C4C83" w:rsidRPr="00A80D6D">
        <w:rPr>
          <w:color w:val="000000"/>
        </w:rPr>
        <w:t xml:space="preserve"> </w:t>
      </w:r>
      <w:r w:rsidR="003E7164" w:rsidRPr="00A80D6D">
        <w:rPr>
          <w:color w:val="000000"/>
        </w:rPr>
        <w:t>that</w:t>
      </w:r>
      <w:r w:rsidR="008C4C83" w:rsidRPr="00A80D6D">
        <w:rPr>
          <w:color w:val="000000"/>
        </w:rPr>
        <w:t xml:space="preserve"> </w:t>
      </w:r>
      <w:r w:rsidRPr="00A80D6D">
        <w:rPr>
          <w:color w:val="000000"/>
        </w:rPr>
        <w:t>is</w:t>
      </w:r>
      <w:r w:rsidR="008C4C83" w:rsidRPr="00A80D6D">
        <w:rPr>
          <w:color w:val="000000"/>
        </w:rPr>
        <w:t xml:space="preserve"> </w:t>
      </w:r>
      <w:r w:rsidRPr="00A80D6D">
        <w:rPr>
          <w:color w:val="000000"/>
        </w:rPr>
        <w:t>acting</w:t>
      </w:r>
      <w:r w:rsidR="008C4C83" w:rsidRPr="00A80D6D">
        <w:rPr>
          <w:color w:val="000000"/>
        </w:rPr>
        <w:t xml:space="preserve"> </w:t>
      </w:r>
      <w:r w:rsidRPr="00A80D6D">
        <w:rPr>
          <w:color w:val="000000"/>
        </w:rPr>
        <w:t>on</w:t>
      </w:r>
      <w:r w:rsidR="008C4C83" w:rsidRPr="00A80D6D">
        <w:rPr>
          <w:color w:val="000000"/>
        </w:rPr>
        <w:t xml:space="preserve"> </w:t>
      </w:r>
      <w:r w:rsidRPr="00A80D6D">
        <w:rPr>
          <w:color w:val="000000"/>
        </w:rPr>
        <w:t>behalf</w:t>
      </w:r>
      <w:r w:rsidR="008C4C83" w:rsidRPr="00A80D6D">
        <w:rPr>
          <w:color w:val="000000"/>
        </w:rPr>
        <w:t xml:space="preserve"> </w:t>
      </w:r>
      <w:r w:rsidRPr="00A80D6D">
        <w:rPr>
          <w:color w:val="000000"/>
        </w:rPr>
        <w:t>of</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player</w:t>
      </w:r>
      <w:r w:rsidR="008C4C83" w:rsidRPr="00A80D6D">
        <w:rPr>
          <w:color w:val="000000"/>
        </w:rPr>
        <w:t xml:space="preserve"> </w:t>
      </w:r>
      <w:r w:rsidRPr="00A80D6D">
        <w:rPr>
          <w:color w:val="000000"/>
        </w:rPr>
        <w:t>in</w:t>
      </w:r>
      <w:r w:rsidR="008C4C83" w:rsidRPr="00A80D6D">
        <w:rPr>
          <w:color w:val="000000"/>
        </w:rPr>
        <w:t xml:space="preserve"> </w:t>
      </w:r>
      <w:r w:rsidRPr="00A80D6D">
        <w:rPr>
          <w:color w:val="000000"/>
        </w:rPr>
        <w:t>entering</w:t>
      </w:r>
      <w:r w:rsidR="008C4C83" w:rsidRPr="00A80D6D">
        <w:rPr>
          <w:color w:val="000000"/>
        </w:rPr>
        <w:t xml:space="preserve"> </w:t>
      </w:r>
      <w:r w:rsidRPr="00A80D6D">
        <w:rPr>
          <w:color w:val="000000"/>
        </w:rPr>
        <w:t>the</w:t>
      </w:r>
      <w:r w:rsidR="008C4C83" w:rsidRPr="00A80D6D">
        <w:rPr>
          <w:color w:val="000000"/>
        </w:rPr>
        <w:t xml:space="preserve"> </w:t>
      </w:r>
      <w:r w:rsidR="007F0C88" w:rsidRPr="00A80D6D">
        <w:rPr>
          <w:color w:val="000000"/>
        </w:rPr>
        <w:t>P</w:t>
      </w:r>
      <w:r w:rsidRPr="00A80D6D">
        <w:rPr>
          <w:color w:val="000000"/>
        </w:rPr>
        <w:t>lay</w:t>
      </w:r>
      <w:r w:rsidR="008C4C83" w:rsidRPr="00A80D6D">
        <w:rPr>
          <w:color w:val="000000"/>
        </w:rPr>
        <w:t xml:space="preserve"> </w:t>
      </w:r>
      <w:r w:rsidRPr="00A80D6D">
        <w:rPr>
          <w:color w:val="000000"/>
        </w:rPr>
        <w:t>or</w:t>
      </w:r>
      <w:r w:rsidR="008C4C83" w:rsidRPr="00A80D6D">
        <w:rPr>
          <w:color w:val="000000"/>
        </w:rPr>
        <w:t xml:space="preserve"> </w:t>
      </w:r>
      <w:r w:rsidR="007F0C88" w:rsidRPr="00A80D6D">
        <w:rPr>
          <w:color w:val="000000"/>
        </w:rPr>
        <w:t>P</w:t>
      </w:r>
      <w:r w:rsidRPr="00A80D6D">
        <w:rPr>
          <w:color w:val="000000"/>
        </w:rPr>
        <w:t>lays.</w:t>
      </w:r>
      <w:r w:rsidR="00B14750" w:rsidRPr="00A80D6D">
        <w:rPr>
          <w:color w:val="000000"/>
        </w:rPr>
        <w:t xml:space="preserve">  The purchaser of a Play or Plays through a ticketless transaction has the sole responsibility for verifying the accuracy and condition of the data at the time of purchase.</w:t>
      </w:r>
    </w:p>
    <w:p w14:paraId="6B534785" w14:textId="77777777" w:rsidR="00CF30F1" w:rsidRPr="00A80D6D" w:rsidRDefault="00CF30F1" w:rsidP="008C4C83">
      <w:pPr>
        <w:ind w:left="1440" w:hanging="720"/>
        <w:jc w:val="both"/>
        <w:rPr>
          <w:color w:val="000000"/>
        </w:rPr>
      </w:pPr>
    </w:p>
    <w:p w14:paraId="6B534786" w14:textId="3ECB7EE5" w:rsidR="00CF30F1" w:rsidRPr="00A80D6D" w:rsidRDefault="004766A9" w:rsidP="008C4C83">
      <w:pPr>
        <w:numPr>
          <w:ilvl w:val="1"/>
          <w:numId w:val="13"/>
        </w:numPr>
        <w:jc w:val="both"/>
        <w:rPr>
          <w:color w:val="000000"/>
        </w:rPr>
      </w:pPr>
      <w:r w:rsidRPr="00A80D6D">
        <w:rPr>
          <w:b/>
          <w:color w:val="000000"/>
        </w:rPr>
        <w:t>Entry</w:t>
      </w:r>
      <w:r w:rsidR="008C4C83" w:rsidRPr="00A80D6D">
        <w:rPr>
          <w:b/>
          <w:color w:val="000000"/>
        </w:rPr>
        <w:t xml:space="preserve"> </w:t>
      </w:r>
      <w:r w:rsidRPr="00A80D6D">
        <w:rPr>
          <w:b/>
          <w:color w:val="000000"/>
        </w:rPr>
        <w:t>of</w:t>
      </w:r>
      <w:r w:rsidR="008C4C83" w:rsidRPr="00A80D6D">
        <w:rPr>
          <w:b/>
          <w:color w:val="000000"/>
        </w:rPr>
        <w:t xml:space="preserve"> </w:t>
      </w:r>
      <w:r w:rsidRPr="00A80D6D">
        <w:rPr>
          <w:b/>
          <w:color w:val="000000"/>
        </w:rPr>
        <w:t>Plays</w:t>
      </w:r>
      <w:r w:rsidR="00C51997" w:rsidRPr="00A80D6D">
        <w:rPr>
          <w:b/>
          <w:color w:val="000000"/>
        </w:rPr>
        <w:t xml:space="preserve">.  </w:t>
      </w:r>
      <w:r w:rsidRPr="00A80D6D">
        <w:rPr>
          <w:color w:val="000000"/>
        </w:rPr>
        <w:t>Plays</w:t>
      </w:r>
      <w:r w:rsidR="008C4C83" w:rsidRPr="00A80D6D">
        <w:rPr>
          <w:color w:val="000000"/>
        </w:rPr>
        <w:t xml:space="preserve"> </w:t>
      </w:r>
      <w:r w:rsidRPr="00A80D6D">
        <w:rPr>
          <w:color w:val="000000"/>
        </w:rPr>
        <w:t>may</w:t>
      </w:r>
      <w:r w:rsidR="008C4C83" w:rsidRPr="00A80D6D">
        <w:rPr>
          <w:color w:val="000000"/>
        </w:rPr>
        <w:t xml:space="preserve"> </w:t>
      </w:r>
      <w:r w:rsidRPr="00A80D6D">
        <w:rPr>
          <w:color w:val="000000"/>
        </w:rPr>
        <w:t>only</w:t>
      </w:r>
      <w:r w:rsidR="008C4C83" w:rsidRPr="00A80D6D">
        <w:rPr>
          <w:color w:val="000000"/>
        </w:rPr>
        <w:t xml:space="preserve"> </w:t>
      </w:r>
      <w:r w:rsidRPr="00A80D6D">
        <w:rPr>
          <w:color w:val="000000"/>
        </w:rPr>
        <w:t>be</w:t>
      </w:r>
      <w:r w:rsidR="008C4C83" w:rsidRPr="00A80D6D">
        <w:rPr>
          <w:color w:val="000000"/>
        </w:rPr>
        <w:t xml:space="preserve"> </w:t>
      </w:r>
      <w:r w:rsidRPr="00A80D6D">
        <w:rPr>
          <w:color w:val="000000"/>
        </w:rPr>
        <w:t>entered</w:t>
      </w:r>
      <w:r w:rsidR="008C4C83" w:rsidRPr="00A80D6D">
        <w:rPr>
          <w:color w:val="000000"/>
        </w:rPr>
        <w:t xml:space="preserve"> </w:t>
      </w:r>
      <w:r w:rsidRPr="00A80D6D">
        <w:rPr>
          <w:color w:val="000000"/>
        </w:rPr>
        <w:t>manually</w:t>
      </w:r>
      <w:r w:rsidR="008C4C83" w:rsidRPr="00A80D6D">
        <w:rPr>
          <w:color w:val="000000"/>
        </w:rPr>
        <w:t xml:space="preserve"> </w:t>
      </w:r>
      <w:r w:rsidRPr="00A80D6D">
        <w:rPr>
          <w:color w:val="000000"/>
        </w:rPr>
        <w:t>using</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lottery</w:t>
      </w:r>
      <w:r w:rsidR="008C4C83" w:rsidRPr="00A80D6D">
        <w:rPr>
          <w:color w:val="000000"/>
        </w:rPr>
        <w:t xml:space="preserve"> </w:t>
      </w:r>
      <w:r w:rsidRPr="00A80D6D">
        <w:rPr>
          <w:color w:val="000000"/>
        </w:rPr>
        <w:t>terminal</w:t>
      </w:r>
      <w:r w:rsidR="008C4C83" w:rsidRPr="00A80D6D">
        <w:rPr>
          <w:color w:val="000000"/>
        </w:rPr>
        <w:t xml:space="preserve"> </w:t>
      </w:r>
      <w:r w:rsidRPr="00A80D6D">
        <w:rPr>
          <w:color w:val="000000"/>
        </w:rPr>
        <w:t>keypad</w:t>
      </w:r>
      <w:r w:rsidR="008C4C83" w:rsidRPr="00A80D6D">
        <w:rPr>
          <w:color w:val="000000"/>
        </w:rPr>
        <w:t xml:space="preserve"> </w:t>
      </w:r>
      <w:r w:rsidRPr="00A80D6D">
        <w:rPr>
          <w:color w:val="000000"/>
        </w:rPr>
        <w:t>or</w:t>
      </w:r>
      <w:r w:rsidR="008C4C83" w:rsidRPr="00A80D6D">
        <w:rPr>
          <w:color w:val="000000"/>
        </w:rPr>
        <w:t xml:space="preserve"> </w:t>
      </w:r>
      <w:r w:rsidRPr="00A80D6D">
        <w:rPr>
          <w:color w:val="000000"/>
        </w:rPr>
        <w:t>touch</w:t>
      </w:r>
      <w:r w:rsidR="008C4C83" w:rsidRPr="00A80D6D">
        <w:rPr>
          <w:color w:val="000000"/>
        </w:rPr>
        <w:t xml:space="preserve"> </w:t>
      </w:r>
      <w:r w:rsidRPr="00A80D6D">
        <w:rPr>
          <w:color w:val="000000"/>
        </w:rPr>
        <w:t>screen</w:t>
      </w:r>
      <w:r w:rsidR="008C4C83" w:rsidRPr="00A80D6D">
        <w:rPr>
          <w:color w:val="000000"/>
        </w:rPr>
        <w:t xml:space="preserve"> </w:t>
      </w:r>
      <w:r w:rsidRPr="00A80D6D">
        <w:rPr>
          <w:color w:val="000000"/>
        </w:rPr>
        <w:t>or</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means</w:t>
      </w:r>
      <w:r w:rsidR="008C4C83" w:rsidRPr="00A80D6D">
        <w:rPr>
          <w:color w:val="000000"/>
        </w:rPr>
        <w:t xml:space="preserve"> </w:t>
      </w:r>
      <w:r w:rsidRPr="00A80D6D">
        <w:rPr>
          <w:color w:val="000000"/>
        </w:rPr>
        <w:t>of</w:t>
      </w:r>
      <w:r w:rsidR="008C4C83" w:rsidRPr="00A80D6D">
        <w:rPr>
          <w:color w:val="000000"/>
        </w:rPr>
        <w:t xml:space="preserve"> </w:t>
      </w:r>
      <w:r w:rsidRPr="00A80D6D">
        <w:rPr>
          <w:color w:val="000000"/>
        </w:rPr>
        <w:t>a</w:t>
      </w:r>
      <w:r w:rsidR="008C4C83" w:rsidRPr="00A80D6D">
        <w:rPr>
          <w:color w:val="000000"/>
        </w:rPr>
        <w:t xml:space="preserve"> </w:t>
      </w:r>
      <w:r w:rsidR="006162CB" w:rsidRPr="00A80D6D">
        <w:rPr>
          <w:color w:val="000000"/>
        </w:rPr>
        <w:t>P</w:t>
      </w:r>
      <w:r w:rsidRPr="00A80D6D">
        <w:rPr>
          <w:color w:val="000000"/>
        </w:rPr>
        <w:t>lay</w:t>
      </w:r>
      <w:r w:rsidR="008C4C83" w:rsidRPr="00A80D6D">
        <w:rPr>
          <w:color w:val="000000"/>
        </w:rPr>
        <w:t xml:space="preserve"> </w:t>
      </w:r>
      <w:ins w:id="188" w:author="Rodrigue, Lisa" w:date="2022-02-01T14:22:00Z">
        <w:r w:rsidR="002108E7">
          <w:rPr>
            <w:color w:val="000000"/>
          </w:rPr>
          <w:t>S</w:t>
        </w:r>
      </w:ins>
      <w:del w:id="189" w:author="Rodrigue, Lisa" w:date="2022-02-01T14:22:00Z">
        <w:r w:rsidRPr="00A80D6D" w:rsidDel="002108E7">
          <w:rPr>
            <w:color w:val="000000"/>
          </w:rPr>
          <w:delText>s</w:delText>
        </w:r>
      </w:del>
      <w:r w:rsidRPr="00A80D6D">
        <w:rPr>
          <w:color w:val="000000"/>
        </w:rPr>
        <w:t>lip</w:t>
      </w:r>
      <w:r w:rsidR="008C4C83" w:rsidRPr="00A80D6D">
        <w:rPr>
          <w:color w:val="000000"/>
        </w:rPr>
        <w:t xml:space="preserve"> </w:t>
      </w:r>
      <w:r w:rsidR="00C8098B" w:rsidRPr="00A80D6D">
        <w:rPr>
          <w:color w:val="000000"/>
        </w:rPr>
        <w:t xml:space="preserve">as approved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Selling</w:t>
      </w:r>
      <w:r w:rsidR="008C4C83" w:rsidRPr="00A80D6D">
        <w:rPr>
          <w:color w:val="000000"/>
        </w:rPr>
        <w:t xml:space="preserve"> </w:t>
      </w:r>
      <w:r w:rsidRPr="00A80D6D">
        <w:rPr>
          <w:color w:val="000000"/>
        </w:rPr>
        <w:t>Lottery</w:t>
      </w:r>
      <w:r w:rsidR="008C4C83" w:rsidRPr="00A80D6D">
        <w:rPr>
          <w:color w:val="000000"/>
        </w:rPr>
        <w:t xml:space="preserve"> </w:t>
      </w:r>
      <w:r w:rsidRPr="00A80D6D">
        <w:rPr>
          <w:color w:val="000000"/>
        </w:rPr>
        <w:t>or</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such</w:t>
      </w:r>
      <w:r w:rsidR="008C4C83" w:rsidRPr="00A80D6D">
        <w:rPr>
          <w:color w:val="000000"/>
        </w:rPr>
        <w:t xml:space="preserve"> </w:t>
      </w:r>
      <w:r w:rsidRPr="00A80D6D">
        <w:rPr>
          <w:color w:val="000000"/>
        </w:rPr>
        <w:t>other</w:t>
      </w:r>
      <w:r w:rsidR="008C4C83" w:rsidRPr="00A80D6D">
        <w:rPr>
          <w:color w:val="000000"/>
        </w:rPr>
        <w:t xml:space="preserve"> </w:t>
      </w:r>
      <w:r w:rsidRPr="00A80D6D">
        <w:rPr>
          <w:color w:val="000000"/>
        </w:rPr>
        <w:t>means</w:t>
      </w:r>
      <w:r w:rsidR="008C4C83" w:rsidRPr="00A80D6D">
        <w:rPr>
          <w:color w:val="000000"/>
        </w:rPr>
        <w:t xml:space="preserve"> </w:t>
      </w:r>
      <w:r w:rsidRPr="00A80D6D">
        <w:rPr>
          <w:color w:val="000000"/>
        </w:rPr>
        <w:t>approved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Selling</w:t>
      </w:r>
      <w:r w:rsidR="008C4C83" w:rsidRPr="00A80D6D">
        <w:rPr>
          <w:color w:val="000000"/>
        </w:rPr>
        <w:t xml:space="preserve"> </w:t>
      </w:r>
      <w:r w:rsidRPr="00A80D6D">
        <w:rPr>
          <w:color w:val="000000"/>
        </w:rPr>
        <w:t>Lottery</w:t>
      </w:r>
      <w:r w:rsidR="00C51997" w:rsidRPr="00A80D6D">
        <w:rPr>
          <w:color w:val="000000"/>
        </w:rPr>
        <w:t xml:space="preserve">.  </w:t>
      </w:r>
      <w:r w:rsidRPr="00A80D6D">
        <w:rPr>
          <w:color w:val="000000"/>
        </w:rPr>
        <w:t>Retailers</w:t>
      </w:r>
      <w:r w:rsidR="008C4C83" w:rsidRPr="00A80D6D">
        <w:rPr>
          <w:color w:val="000000"/>
        </w:rPr>
        <w:t xml:space="preserve"> </w:t>
      </w:r>
      <w:r w:rsidRPr="00A80D6D">
        <w:rPr>
          <w:color w:val="000000"/>
        </w:rPr>
        <w:t>shall</w:t>
      </w:r>
      <w:r w:rsidR="008C4C83" w:rsidRPr="00A80D6D">
        <w:rPr>
          <w:color w:val="000000"/>
        </w:rPr>
        <w:t xml:space="preserve"> </w:t>
      </w:r>
      <w:r w:rsidRPr="00A80D6D">
        <w:rPr>
          <w:color w:val="000000"/>
        </w:rPr>
        <w:t>not</w:t>
      </w:r>
      <w:r w:rsidR="008C4C83" w:rsidRPr="00A80D6D">
        <w:rPr>
          <w:color w:val="000000"/>
        </w:rPr>
        <w:t xml:space="preserve"> </w:t>
      </w:r>
      <w:r w:rsidRPr="00A80D6D">
        <w:rPr>
          <w:color w:val="000000"/>
        </w:rPr>
        <w:lastRenderedPageBreak/>
        <w:t>permit</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use</w:t>
      </w:r>
      <w:r w:rsidR="008C4C83" w:rsidRPr="00A80D6D">
        <w:rPr>
          <w:color w:val="000000"/>
        </w:rPr>
        <w:t xml:space="preserve"> </w:t>
      </w:r>
      <w:r w:rsidRPr="00A80D6D">
        <w:rPr>
          <w:color w:val="000000"/>
        </w:rPr>
        <w:t>of</w:t>
      </w:r>
      <w:r w:rsidR="008C4C83" w:rsidRPr="00A80D6D">
        <w:rPr>
          <w:color w:val="000000"/>
        </w:rPr>
        <w:t xml:space="preserve"> </w:t>
      </w:r>
      <w:r w:rsidR="006162CB" w:rsidRPr="00A80D6D">
        <w:rPr>
          <w:color w:val="000000"/>
        </w:rPr>
        <w:t>P</w:t>
      </w:r>
      <w:r w:rsidRPr="00A80D6D">
        <w:rPr>
          <w:color w:val="000000"/>
        </w:rPr>
        <w:t>lay</w:t>
      </w:r>
      <w:r w:rsidR="008C4C83" w:rsidRPr="00A80D6D">
        <w:rPr>
          <w:color w:val="000000"/>
        </w:rPr>
        <w:t xml:space="preserve"> </w:t>
      </w:r>
      <w:ins w:id="190" w:author="Rodrigue, Lisa" w:date="2022-02-01T14:22:00Z">
        <w:r w:rsidR="002108E7">
          <w:rPr>
            <w:color w:val="000000"/>
          </w:rPr>
          <w:t>S</w:t>
        </w:r>
      </w:ins>
      <w:del w:id="191" w:author="Rodrigue, Lisa" w:date="2022-02-01T14:22:00Z">
        <w:r w:rsidRPr="00A80D6D" w:rsidDel="002108E7">
          <w:rPr>
            <w:color w:val="000000"/>
          </w:rPr>
          <w:delText>s</w:delText>
        </w:r>
      </w:del>
      <w:r w:rsidRPr="00A80D6D">
        <w:rPr>
          <w:color w:val="000000"/>
        </w:rPr>
        <w:t>lips</w:t>
      </w:r>
      <w:r w:rsidR="008C4C83" w:rsidRPr="00A80D6D">
        <w:rPr>
          <w:color w:val="000000"/>
        </w:rPr>
        <w:t xml:space="preserve"> </w:t>
      </w:r>
      <w:r w:rsidRPr="00A80D6D">
        <w:rPr>
          <w:color w:val="000000"/>
        </w:rPr>
        <w:t>that</w:t>
      </w:r>
      <w:r w:rsidR="008C4C83" w:rsidRPr="00A80D6D">
        <w:rPr>
          <w:color w:val="000000"/>
        </w:rPr>
        <w:t xml:space="preserve"> </w:t>
      </w:r>
      <w:r w:rsidRPr="00A80D6D">
        <w:rPr>
          <w:color w:val="000000"/>
        </w:rPr>
        <w:t>are</w:t>
      </w:r>
      <w:r w:rsidR="008C4C83" w:rsidRPr="00A80D6D">
        <w:rPr>
          <w:color w:val="000000"/>
        </w:rPr>
        <w:t xml:space="preserve"> </w:t>
      </w:r>
      <w:r w:rsidRPr="00A80D6D">
        <w:rPr>
          <w:color w:val="000000"/>
        </w:rPr>
        <w:t>not</w:t>
      </w:r>
      <w:r w:rsidR="008C4C83" w:rsidRPr="00A80D6D">
        <w:rPr>
          <w:color w:val="000000"/>
        </w:rPr>
        <w:t xml:space="preserve"> </w:t>
      </w:r>
      <w:r w:rsidRPr="00A80D6D">
        <w:rPr>
          <w:color w:val="000000"/>
        </w:rPr>
        <w:t>approved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Selling</w:t>
      </w:r>
      <w:r w:rsidR="008C4C83" w:rsidRPr="00A80D6D">
        <w:rPr>
          <w:color w:val="000000"/>
        </w:rPr>
        <w:t xml:space="preserve"> </w:t>
      </w:r>
      <w:r w:rsidRPr="00A80D6D">
        <w:rPr>
          <w:color w:val="000000"/>
        </w:rPr>
        <w:t>Lottery</w:t>
      </w:r>
      <w:r w:rsidR="00C51997" w:rsidRPr="00A80D6D">
        <w:rPr>
          <w:color w:val="000000"/>
        </w:rPr>
        <w:t xml:space="preserve">.  </w:t>
      </w:r>
      <w:r w:rsidRPr="00A80D6D">
        <w:rPr>
          <w:color w:val="000000"/>
        </w:rPr>
        <w:t>Retailers</w:t>
      </w:r>
      <w:r w:rsidR="008C4C83" w:rsidRPr="00A80D6D">
        <w:rPr>
          <w:color w:val="000000"/>
        </w:rPr>
        <w:t xml:space="preserve"> </w:t>
      </w:r>
      <w:r w:rsidRPr="00A80D6D">
        <w:rPr>
          <w:color w:val="000000"/>
        </w:rPr>
        <w:t>shall</w:t>
      </w:r>
      <w:r w:rsidR="008C4C83" w:rsidRPr="00A80D6D">
        <w:rPr>
          <w:color w:val="000000"/>
        </w:rPr>
        <w:t xml:space="preserve"> </w:t>
      </w:r>
      <w:r w:rsidRPr="00A80D6D">
        <w:rPr>
          <w:color w:val="000000"/>
        </w:rPr>
        <w:t>not</w:t>
      </w:r>
      <w:r w:rsidR="008C4C83" w:rsidRPr="00A80D6D">
        <w:rPr>
          <w:color w:val="000000"/>
        </w:rPr>
        <w:t xml:space="preserve"> </w:t>
      </w:r>
      <w:r w:rsidRPr="00A80D6D">
        <w:rPr>
          <w:color w:val="000000"/>
        </w:rPr>
        <w:t>permit</w:t>
      </w:r>
      <w:r w:rsidR="008C4C83" w:rsidRPr="00A80D6D">
        <w:rPr>
          <w:color w:val="000000"/>
        </w:rPr>
        <w:t xml:space="preserve"> </w:t>
      </w:r>
      <w:r w:rsidRPr="00A80D6D">
        <w:rPr>
          <w:color w:val="000000"/>
        </w:rPr>
        <w:t>any</w:t>
      </w:r>
      <w:r w:rsidR="008C4C83" w:rsidRPr="00A80D6D">
        <w:rPr>
          <w:color w:val="000000"/>
        </w:rPr>
        <w:t xml:space="preserve"> </w:t>
      </w:r>
      <w:r w:rsidRPr="00A80D6D">
        <w:rPr>
          <w:color w:val="000000"/>
        </w:rPr>
        <w:t>device</w:t>
      </w:r>
      <w:r w:rsidR="008C4C83" w:rsidRPr="00A80D6D">
        <w:rPr>
          <w:color w:val="000000"/>
        </w:rPr>
        <w:t xml:space="preserve"> </w:t>
      </w:r>
      <w:r w:rsidRPr="00A80D6D">
        <w:rPr>
          <w:color w:val="000000"/>
        </w:rPr>
        <w:t>to</w:t>
      </w:r>
      <w:r w:rsidR="008C4C83" w:rsidRPr="00A80D6D">
        <w:rPr>
          <w:color w:val="000000"/>
        </w:rPr>
        <w:t xml:space="preserve"> </w:t>
      </w:r>
      <w:r w:rsidRPr="00A80D6D">
        <w:rPr>
          <w:color w:val="000000"/>
        </w:rPr>
        <w:t>be</w:t>
      </w:r>
      <w:r w:rsidR="008C4C83" w:rsidRPr="00A80D6D">
        <w:rPr>
          <w:color w:val="000000"/>
        </w:rPr>
        <w:t xml:space="preserve"> </w:t>
      </w:r>
      <w:r w:rsidR="00C8098B" w:rsidRPr="00A80D6D">
        <w:rPr>
          <w:color w:val="000000"/>
        </w:rPr>
        <w:t xml:space="preserve">physically or wirelessly </w:t>
      </w:r>
      <w:r w:rsidRPr="00A80D6D">
        <w:rPr>
          <w:color w:val="000000"/>
        </w:rPr>
        <w:t>connected</w:t>
      </w:r>
      <w:r w:rsidR="008C4C83" w:rsidRPr="00A80D6D">
        <w:rPr>
          <w:color w:val="000000"/>
        </w:rPr>
        <w:t xml:space="preserve"> </w:t>
      </w:r>
      <w:r w:rsidRPr="00A80D6D">
        <w:rPr>
          <w:color w:val="000000"/>
        </w:rPr>
        <w:t>to</w:t>
      </w:r>
      <w:r w:rsidR="008C4C83" w:rsidRPr="00A80D6D">
        <w:rPr>
          <w:color w:val="000000"/>
        </w:rPr>
        <w:t xml:space="preserve"> </w:t>
      </w:r>
      <w:r w:rsidRPr="00A80D6D">
        <w:rPr>
          <w:color w:val="000000"/>
        </w:rPr>
        <w:t>a</w:t>
      </w:r>
      <w:r w:rsidR="008C4C83" w:rsidRPr="00A80D6D">
        <w:rPr>
          <w:color w:val="000000"/>
        </w:rPr>
        <w:t xml:space="preserve"> </w:t>
      </w:r>
      <w:r w:rsidRPr="00A80D6D">
        <w:rPr>
          <w:color w:val="000000"/>
        </w:rPr>
        <w:t>lottery</w:t>
      </w:r>
      <w:r w:rsidR="008C4C83" w:rsidRPr="00A80D6D">
        <w:rPr>
          <w:color w:val="000000"/>
        </w:rPr>
        <w:t xml:space="preserve"> </w:t>
      </w:r>
      <w:r w:rsidRPr="00A80D6D">
        <w:rPr>
          <w:color w:val="000000"/>
        </w:rPr>
        <w:t>terminal</w:t>
      </w:r>
      <w:r w:rsidR="008C4C83" w:rsidRPr="00A80D6D">
        <w:rPr>
          <w:color w:val="000000"/>
        </w:rPr>
        <w:t xml:space="preserve"> </w:t>
      </w:r>
      <w:r w:rsidRPr="00A80D6D">
        <w:rPr>
          <w:color w:val="000000"/>
        </w:rPr>
        <w:t>to</w:t>
      </w:r>
      <w:r w:rsidR="008C4C83" w:rsidRPr="00A80D6D">
        <w:rPr>
          <w:color w:val="000000"/>
        </w:rPr>
        <w:t xml:space="preserve"> </w:t>
      </w:r>
      <w:r w:rsidRPr="00A80D6D">
        <w:rPr>
          <w:color w:val="000000"/>
        </w:rPr>
        <w:t>enter</w:t>
      </w:r>
      <w:r w:rsidR="008C4C83" w:rsidRPr="00A80D6D">
        <w:rPr>
          <w:color w:val="000000"/>
        </w:rPr>
        <w:t xml:space="preserve"> </w:t>
      </w:r>
      <w:ins w:id="192" w:author="Rodrigue, Lisa" w:date="2022-01-31T15:10:00Z">
        <w:r w:rsidR="00CC0C98">
          <w:rPr>
            <w:color w:val="000000"/>
          </w:rPr>
          <w:t>P</w:t>
        </w:r>
      </w:ins>
      <w:del w:id="193" w:author="Rodrigue, Lisa" w:date="2022-01-31T15:10:00Z">
        <w:r w:rsidRPr="00A80D6D" w:rsidDel="00CC0C98">
          <w:rPr>
            <w:color w:val="000000"/>
          </w:rPr>
          <w:delText>p</w:delText>
        </w:r>
      </w:del>
      <w:r w:rsidRPr="00A80D6D">
        <w:rPr>
          <w:color w:val="000000"/>
        </w:rPr>
        <w:t>lays,</w:t>
      </w:r>
      <w:r w:rsidR="008C4C83" w:rsidRPr="00A80D6D">
        <w:rPr>
          <w:color w:val="000000"/>
        </w:rPr>
        <w:t xml:space="preserve"> </w:t>
      </w:r>
      <w:r w:rsidRPr="00A80D6D">
        <w:rPr>
          <w:color w:val="000000"/>
        </w:rPr>
        <w:t>except</w:t>
      </w:r>
      <w:r w:rsidR="008C4C83" w:rsidRPr="00A80D6D">
        <w:rPr>
          <w:color w:val="000000"/>
        </w:rPr>
        <w:t xml:space="preserve"> </w:t>
      </w:r>
      <w:r w:rsidRPr="00A80D6D">
        <w:rPr>
          <w:color w:val="000000"/>
        </w:rPr>
        <w:t>as</w:t>
      </w:r>
      <w:r w:rsidR="008C4C83" w:rsidRPr="00A80D6D">
        <w:rPr>
          <w:color w:val="000000"/>
        </w:rPr>
        <w:t xml:space="preserve"> </w:t>
      </w:r>
      <w:r w:rsidRPr="00A80D6D">
        <w:rPr>
          <w:color w:val="000000"/>
        </w:rPr>
        <w:t>approved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Selling</w:t>
      </w:r>
      <w:r w:rsidR="008C4C83" w:rsidRPr="00A80D6D">
        <w:rPr>
          <w:color w:val="000000"/>
        </w:rPr>
        <w:t xml:space="preserve"> </w:t>
      </w:r>
      <w:r w:rsidRPr="00A80D6D">
        <w:rPr>
          <w:color w:val="000000"/>
        </w:rPr>
        <w:t>Lottery.</w:t>
      </w:r>
    </w:p>
    <w:p w14:paraId="6B534787" w14:textId="77777777" w:rsidR="00CF30F1" w:rsidRPr="00A80D6D" w:rsidRDefault="00CF30F1" w:rsidP="008C4C83">
      <w:pPr>
        <w:ind w:left="1440" w:hanging="720"/>
        <w:jc w:val="both"/>
        <w:rPr>
          <w:color w:val="000000"/>
        </w:rPr>
      </w:pPr>
    </w:p>
    <w:p w14:paraId="6B534788" w14:textId="77777777" w:rsidR="004766A9" w:rsidRPr="00A80D6D" w:rsidRDefault="004766A9" w:rsidP="008C4C83">
      <w:pPr>
        <w:numPr>
          <w:ilvl w:val="1"/>
          <w:numId w:val="13"/>
        </w:numPr>
        <w:jc w:val="both"/>
        <w:rPr>
          <w:color w:val="000000"/>
        </w:rPr>
      </w:pPr>
      <w:r w:rsidRPr="00A80D6D">
        <w:rPr>
          <w:b/>
          <w:color w:val="000000"/>
        </w:rPr>
        <w:t>Registration</w:t>
      </w:r>
      <w:r w:rsidR="008C4C83" w:rsidRPr="00A80D6D">
        <w:rPr>
          <w:b/>
          <w:color w:val="000000"/>
        </w:rPr>
        <w:t xml:space="preserve"> </w:t>
      </w:r>
      <w:r w:rsidRPr="00A80D6D">
        <w:rPr>
          <w:b/>
          <w:color w:val="000000"/>
        </w:rPr>
        <w:t>of</w:t>
      </w:r>
      <w:r w:rsidR="008C4C83" w:rsidRPr="00A80D6D">
        <w:rPr>
          <w:b/>
          <w:color w:val="000000"/>
        </w:rPr>
        <w:t xml:space="preserve"> </w:t>
      </w:r>
      <w:r w:rsidRPr="00A80D6D">
        <w:rPr>
          <w:b/>
          <w:color w:val="000000"/>
        </w:rPr>
        <w:t>Plays</w:t>
      </w:r>
      <w:r w:rsidR="00C51997" w:rsidRPr="00A80D6D">
        <w:rPr>
          <w:b/>
          <w:color w:val="000000"/>
        </w:rPr>
        <w:t xml:space="preserve">.  </w:t>
      </w:r>
      <w:r w:rsidR="002F284C" w:rsidRPr="00A80D6D">
        <w:rPr>
          <w:color w:val="000000"/>
        </w:rPr>
        <w:t xml:space="preserve">Ticketless transaction </w:t>
      </w:r>
      <w:r w:rsidR="00434D7C" w:rsidRPr="00A80D6D">
        <w:rPr>
          <w:color w:val="000000"/>
        </w:rPr>
        <w:t>P</w:t>
      </w:r>
      <w:r w:rsidRPr="00A80D6D">
        <w:rPr>
          <w:color w:val="000000"/>
        </w:rPr>
        <w:t>lays</w:t>
      </w:r>
      <w:r w:rsidR="008C4C83" w:rsidRPr="00A80D6D">
        <w:rPr>
          <w:color w:val="000000"/>
        </w:rPr>
        <w:t xml:space="preserve"> </w:t>
      </w:r>
      <w:r w:rsidRPr="00A80D6D">
        <w:rPr>
          <w:color w:val="000000"/>
        </w:rPr>
        <w:t>may</w:t>
      </w:r>
      <w:r w:rsidR="008C4C83" w:rsidRPr="00A80D6D">
        <w:rPr>
          <w:color w:val="000000"/>
        </w:rPr>
        <w:t xml:space="preserve"> </w:t>
      </w:r>
      <w:r w:rsidRPr="00A80D6D">
        <w:rPr>
          <w:color w:val="000000"/>
        </w:rPr>
        <w:t>be</w:t>
      </w:r>
      <w:r w:rsidR="008C4C83" w:rsidRPr="00A80D6D">
        <w:rPr>
          <w:color w:val="000000"/>
        </w:rPr>
        <w:t xml:space="preserve"> </w:t>
      </w:r>
      <w:r w:rsidRPr="00A80D6D">
        <w:rPr>
          <w:color w:val="000000"/>
        </w:rPr>
        <w:t>registered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Selling</w:t>
      </w:r>
      <w:r w:rsidR="008C4C83" w:rsidRPr="00A80D6D">
        <w:rPr>
          <w:color w:val="000000"/>
        </w:rPr>
        <w:t xml:space="preserve"> </w:t>
      </w:r>
      <w:r w:rsidRPr="00A80D6D">
        <w:rPr>
          <w:color w:val="000000"/>
        </w:rPr>
        <w:t>Lottery</w:t>
      </w:r>
      <w:r w:rsidR="008C4C83" w:rsidRPr="00A80D6D">
        <w:rPr>
          <w:color w:val="000000"/>
        </w:rPr>
        <w:t xml:space="preserve"> </w:t>
      </w:r>
      <w:r w:rsidRPr="00A80D6D">
        <w:rPr>
          <w:color w:val="000000"/>
        </w:rPr>
        <w:t>at</w:t>
      </w:r>
      <w:r w:rsidR="008C4C83" w:rsidRPr="00A80D6D">
        <w:rPr>
          <w:color w:val="000000"/>
        </w:rPr>
        <w:t xml:space="preserve"> </w:t>
      </w:r>
      <w:r w:rsidRPr="00A80D6D">
        <w:rPr>
          <w:color w:val="000000"/>
        </w:rPr>
        <w:t>a</w:t>
      </w:r>
      <w:r w:rsidR="008C4C83" w:rsidRPr="00A80D6D">
        <w:rPr>
          <w:color w:val="000000"/>
        </w:rPr>
        <w:t xml:space="preserve"> </w:t>
      </w:r>
      <w:r w:rsidRPr="00A80D6D">
        <w:rPr>
          <w:color w:val="000000"/>
        </w:rPr>
        <w:t>lottery</w:t>
      </w:r>
      <w:r w:rsidR="008C4C83" w:rsidRPr="00A80D6D">
        <w:rPr>
          <w:color w:val="000000"/>
        </w:rPr>
        <w:t xml:space="preserve"> </w:t>
      </w:r>
      <w:r w:rsidRPr="00A80D6D">
        <w:rPr>
          <w:color w:val="000000"/>
        </w:rPr>
        <w:t>processing</w:t>
      </w:r>
      <w:r w:rsidR="008C4C83" w:rsidRPr="00A80D6D">
        <w:rPr>
          <w:color w:val="000000"/>
        </w:rPr>
        <w:t xml:space="preserve"> </w:t>
      </w:r>
      <w:r w:rsidRPr="00A80D6D">
        <w:rPr>
          <w:color w:val="000000"/>
        </w:rPr>
        <w:t>site</w:t>
      </w:r>
      <w:r w:rsidR="008C4C83" w:rsidRPr="00A80D6D">
        <w:rPr>
          <w:color w:val="000000"/>
        </w:rPr>
        <w:t xml:space="preserve"> </w:t>
      </w:r>
      <w:r w:rsidR="003E7164" w:rsidRPr="00A80D6D">
        <w:rPr>
          <w:color w:val="000000"/>
        </w:rPr>
        <w:t>that</w:t>
      </w:r>
      <w:r w:rsidR="008C4C83" w:rsidRPr="00A80D6D">
        <w:rPr>
          <w:color w:val="000000"/>
        </w:rPr>
        <w:t xml:space="preserve"> </w:t>
      </w:r>
      <w:r w:rsidRPr="00A80D6D">
        <w:rPr>
          <w:color w:val="000000"/>
        </w:rPr>
        <w:t>meets</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requirements</w:t>
      </w:r>
      <w:r w:rsidR="008C4C83" w:rsidRPr="00A80D6D">
        <w:rPr>
          <w:color w:val="000000"/>
        </w:rPr>
        <w:t xml:space="preserve"> </w:t>
      </w:r>
      <w:r w:rsidRPr="00A80D6D">
        <w:rPr>
          <w:color w:val="000000"/>
        </w:rPr>
        <w:t>established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Product</w:t>
      </w:r>
      <w:r w:rsidR="008C4C83" w:rsidRPr="00A80D6D">
        <w:rPr>
          <w:color w:val="000000"/>
        </w:rPr>
        <w:t xml:space="preserve"> </w:t>
      </w:r>
      <w:r w:rsidRPr="00A80D6D">
        <w:rPr>
          <w:color w:val="000000"/>
        </w:rPr>
        <w:t>Group</w:t>
      </w:r>
      <w:r w:rsidR="008C4C83" w:rsidRPr="00A80D6D">
        <w:rPr>
          <w:color w:val="000000"/>
        </w:rPr>
        <w:t xml:space="preserve"> </w:t>
      </w:r>
      <w:r w:rsidRPr="00A80D6D">
        <w:rPr>
          <w:color w:val="000000"/>
        </w:rPr>
        <w:t>and</w:t>
      </w:r>
      <w:r w:rsidR="008C4C83" w:rsidRPr="00A80D6D">
        <w:rPr>
          <w:color w:val="000000"/>
        </w:rPr>
        <w:t xml:space="preserve"> </w:t>
      </w:r>
      <w:r w:rsidRPr="00A80D6D">
        <w:rPr>
          <w:color w:val="000000"/>
        </w:rPr>
        <w:t>the</w:t>
      </w:r>
      <w:r w:rsidR="00EE75F5" w:rsidRPr="00A80D6D">
        <w:rPr>
          <w:color w:val="000000"/>
        </w:rPr>
        <w:t xml:space="preserve"> </w:t>
      </w:r>
      <w:r w:rsidR="00E72203" w:rsidRPr="00A80D6D">
        <w:rPr>
          <w:color w:val="000000"/>
        </w:rPr>
        <w:t>MUSL Board</w:t>
      </w:r>
      <w:r w:rsidRPr="00A80D6D">
        <w:rPr>
          <w:color w:val="000000"/>
        </w:rPr>
        <w:t>.</w:t>
      </w:r>
      <w:del w:id="194" w:author="Rodrigue, Lisa" w:date="2022-01-31T15:11:00Z">
        <w:r w:rsidR="00434D7C" w:rsidRPr="00A80D6D" w:rsidDel="00CC0C98">
          <w:rPr>
            <w:color w:val="000000"/>
          </w:rPr>
          <w:delText>\</w:delText>
        </w:r>
      </w:del>
    </w:p>
    <w:p w14:paraId="6B534789" w14:textId="77777777" w:rsidR="00434D7C" w:rsidRPr="00A80D6D" w:rsidRDefault="00434D7C" w:rsidP="00434D7C">
      <w:pPr>
        <w:ind w:left="720"/>
        <w:jc w:val="both"/>
        <w:rPr>
          <w:color w:val="000000"/>
        </w:rPr>
      </w:pPr>
    </w:p>
    <w:p w14:paraId="6B53478A" w14:textId="3AD6E348" w:rsidR="00434D7C" w:rsidRDefault="00434D7C" w:rsidP="00434D7C">
      <w:pPr>
        <w:numPr>
          <w:ilvl w:val="1"/>
          <w:numId w:val="13"/>
        </w:numPr>
        <w:jc w:val="both"/>
        <w:rPr>
          <w:ins w:id="195" w:author="Rodrigue, Lisa" w:date="2022-01-31T15:20:00Z"/>
          <w:color w:val="000000"/>
        </w:rPr>
      </w:pPr>
      <w:r w:rsidRPr="00A80D6D">
        <w:rPr>
          <w:b/>
          <w:color w:val="000000"/>
        </w:rPr>
        <w:t>Maximum Purchase.</w:t>
      </w:r>
      <w:r w:rsidRPr="00A80D6D">
        <w:rPr>
          <w:color w:val="000000"/>
        </w:rPr>
        <w:t xml:space="preserve">  Except for a ticketless transaction Play purchase</w:t>
      </w:r>
      <w:ins w:id="196" w:author="Rodrigue, Lisa" w:date="2022-01-31T15:11:00Z">
        <w:r w:rsidR="00CC0C98">
          <w:rPr>
            <w:color w:val="000000"/>
          </w:rPr>
          <w:t>,</w:t>
        </w:r>
      </w:ins>
      <w:r w:rsidRPr="00A80D6D">
        <w:rPr>
          <w:color w:val="000000"/>
        </w:rPr>
        <w:t xml:space="preserve"> when the Selling Lottery has a process in place to allow players to make changes to their Play purchases in the event of a game change, the maximum number of consecutive </w:t>
      </w:r>
      <w:ins w:id="197" w:author="Rodrigue, Lisa" w:date="2022-01-31T15:11:00Z">
        <w:r w:rsidR="00CC0C98">
          <w:rPr>
            <w:color w:val="000000"/>
          </w:rPr>
          <w:t>D</w:t>
        </w:r>
      </w:ins>
      <w:del w:id="198" w:author="Rodrigue, Lisa" w:date="2022-01-31T15:11:00Z">
        <w:r w:rsidRPr="00A80D6D" w:rsidDel="00CC0C98">
          <w:rPr>
            <w:color w:val="000000"/>
          </w:rPr>
          <w:delText>d</w:delText>
        </w:r>
      </w:del>
      <w:r w:rsidRPr="00A80D6D">
        <w:rPr>
          <w:color w:val="000000"/>
        </w:rPr>
        <w:t xml:space="preserve">rawings on a single Play purchase is </w:t>
      </w:r>
      <w:ins w:id="199" w:author="Rodrigue, Lisa" w:date="2022-01-31T15:11:00Z">
        <w:r w:rsidR="00CC0C98">
          <w:rPr>
            <w:color w:val="000000"/>
          </w:rPr>
          <w:t>thirty</w:t>
        </w:r>
      </w:ins>
      <w:ins w:id="200" w:author="Rodrigue, Lisa" w:date="2022-01-31T15:18:00Z">
        <w:r w:rsidR="00CC0C98">
          <w:rPr>
            <w:color w:val="000000"/>
          </w:rPr>
          <w:t>-nine</w:t>
        </w:r>
      </w:ins>
      <w:del w:id="201" w:author="Rodrigue, Lisa" w:date="2022-01-31T15:11:00Z">
        <w:r w:rsidR="00FF2637" w:rsidRPr="00A80D6D" w:rsidDel="00CC0C98">
          <w:rPr>
            <w:color w:val="000000"/>
          </w:rPr>
          <w:delText>twenty</w:delText>
        </w:r>
      </w:del>
      <w:r w:rsidRPr="00A80D6D">
        <w:rPr>
          <w:color w:val="000000"/>
        </w:rPr>
        <w:t xml:space="preserve"> (</w:t>
      </w:r>
      <w:del w:id="202" w:author="Rodrigue, Lisa" w:date="2022-01-31T15:11:00Z">
        <w:r w:rsidR="00FF2637" w:rsidRPr="00A80D6D" w:rsidDel="00CC0C98">
          <w:rPr>
            <w:color w:val="000000"/>
          </w:rPr>
          <w:delText>2</w:delText>
        </w:r>
      </w:del>
      <w:del w:id="203" w:author="Rodrigue, Lisa" w:date="2022-01-31T15:18:00Z">
        <w:r w:rsidR="00FF2637" w:rsidRPr="00A80D6D" w:rsidDel="00CC0C98">
          <w:rPr>
            <w:color w:val="000000"/>
          </w:rPr>
          <w:delText>0</w:delText>
        </w:r>
      </w:del>
      <w:ins w:id="204" w:author="Rodrigue, Lisa" w:date="2022-01-31T15:18:00Z">
        <w:r w:rsidR="00CC0C98">
          <w:rPr>
            <w:color w:val="000000"/>
          </w:rPr>
          <w:t>39</w:t>
        </w:r>
      </w:ins>
      <w:r w:rsidRPr="00A80D6D">
        <w:rPr>
          <w:color w:val="000000"/>
        </w:rPr>
        <w:t>).  The maximum number of consecutive drawings encompassed by a ticketless transaction Play purchase when the Selling Lottery has a process in place to allow players to make changes to their Play purchases in the event of a game change is one hundred four (104).</w:t>
      </w:r>
    </w:p>
    <w:p w14:paraId="2B390F93" w14:textId="77777777" w:rsidR="00CC0C98" w:rsidRDefault="00CC0C98">
      <w:pPr>
        <w:pStyle w:val="ListParagraph"/>
        <w:rPr>
          <w:ins w:id="205" w:author="Rodrigue, Lisa" w:date="2022-01-31T15:20:00Z"/>
          <w:color w:val="000000"/>
        </w:rPr>
        <w:pPrChange w:id="206" w:author="Rodrigue, Lisa" w:date="2022-01-31T15:20:00Z">
          <w:pPr>
            <w:numPr>
              <w:ilvl w:val="1"/>
              <w:numId w:val="13"/>
            </w:numPr>
            <w:tabs>
              <w:tab w:val="num" w:pos="1440"/>
            </w:tabs>
            <w:ind w:left="1440" w:hanging="720"/>
            <w:jc w:val="both"/>
          </w:pPr>
        </w:pPrChange>
      </w:pPr>
    </w:p>
    <w:p w14:paraId="60DA2136" w14:textId="6C437BED" w:rsidR="00CC0C98" w:rsidRDefault="00CC0C98" w:rsidP="00434D7C">
      <w:pPr>
        <w:numPr>
          <w:ilvl w:val="1"/>
          <w:numId w:val="13"/>
        </w:numPr>
        <w:jc w:val="both"/>
        <w:rPr>
          <w:ins w:id="207" w:author="Rodrigue, Lisa" w:date="2022-01-31T15:23:00Z"/>
          <w:color w:val="000000"/>
        </w:rPr>
      </w:pPr>
      <w:ins w:id="208" w:author="Rodrigue, Lisa" w:date="2022-01-31T15:20:00Z">
        <w:r w:rsidRPr="00212C76">
          <w:rPr>
            <w:b/>
            <w:bCs/>
            <w:color w:val="000000"/>
            <w:rPrChange w:id="209" w:author="Rodrigue, Lisa" w:date="2022-01-31T15:22:00Z">
              <w:rPr>
                <w:color w:val="000000"/>
              </w:rPr>
            </w:rPrChange>
          </w:rPr>
          <w:t>Matrix Changes.</w:t>
        </w:r>
        <w:r>
          <w:rPr>
            <w:color w:val="000000"/>
          </w:rPr>
          <w:t xml:space="preserve"> In the event of a m</w:t>
        </w:r>
      </w:ins>
      <w:ins w:id="210" w:author="Rodrigue, Lisa" w:date="2022-01-31T15:22:00Z">
        <w:r w:rsidR="00212C76">
          <w:rPr>
            <w:color w:val="000000"/>
          </w:rPr>
          <w:t>a</w:t>
        </w:r>
      </w:ins>
      <w:ins w:id="211" w:author="Rodrigue, Lisa" w:date="2022-01-31T15:20:00Z">
        <w:r>
          <w:rPr>
            <w:color w:val="000000"/>
          </w:rPr>
          <w:t>trix change, the Selling Lottery that issued the ticketless transaction will determ</w:t>
        </w:r>
      </w:ins>
      <w:ins w:id="212" w:author="Rodrigue, Lisa" w:date="2022-01-31T15:21:00Z">
        <w:r>
          <w:rPr>
            <w:color w:val="000000"/>
          </w:rPr>
          <w:t>ine the option(s) available to ticketless transaction</w:t>
        </w:r>
        <w:r w:rsidR="00212C76">
          <w:rPr>
            <w:color w:val="000000"/>
          </w:rPr>
          <w:t xml:space="preserve"> purchasers for that Selling Lottery for the balance of </w:t>
        </w:r>
      </w:ins>
      <w:ins w:id="213" w:author="Rodrigue, Lisa" w:date="2022-01-31T15:22:00Z">
        <w:r w:rsidR="00212C76">
          <w:rPr>
            <w:color w:val="000000"/>
          </w:rPr>
          <w:t>P</w:t>
        </w:r>
      </w:ins>
      <w:ins w:id="214" w:author="Rodrigue, Lisa" w:date="2022-01-31T15:21:00Z">
        <w:r w:rsidR="00212C76">
          <w:rPr>
            <w:color w:val="000000"/>
          </w:rPr>
          <w:t>lays remaining on their ticketless transactions effective as of the date of the matrix change.</w:t>
        </w:r>
      </w:ins>
    </w:p>
    <w:p w14:paraId="4449631B" w14:textId="77777777" w:rsidR="00212C76" w:rsidRDefault="00212C76">
      <w:pPr>
        <w:pStyle w:val="ListParagraph"/>
        <w:rPr>
          <w:ins w:id="215" w:author="Rodrigue, Lisa" w:date="2022-01-31T15:23:00Z"/>
          <w:color w:val="000000"/>
        </w:rPr>
        <w:pPrChange w:id="216" w:author="Rodrigue, Lisa" w:date="2022-01-31T15:23:00Z">
          <w:pPr>
            <w:numPr>
              <w:ilvl w:val="1"/>
              <w:numId w:val="13"/>
            </w:numPr>
            <w:tabs>
              <w:tab w:val="num" w:pos="1440"/>
            </w:tabs>
            <w:ind w:left="1440" w:hanging="720"/>
            <w:jc w:val="both"/>
          </w:pPr>
        </w:pPrChange>
      </w:pPr>
    </w:p>
    <w:p w14:paraId="73F6207D" w14:textId="0E282FA9" w:rsidR="00212C76" w:rsidRDefault="00212C76" w:rsidP="00434D7C">
      <w:pPr>
        <w:numPr>
          <w:ilvl w:val="1"/>
          <w:numId w:val="13"/>
        </w:numPr>
        <w:jc w:val="both"/>
        <w:rPr>
          <w:ins w:id="217" w:author="Rodrigue, Lisa" w:date="2022-01-31T15:26:00Z"/>
          <w:color w:val="000000"/>
        </w:rPr>
      </w:pPr>
      <w:ins w:id="218" w:author="Rodrigue, Lisa" w:date="2022-01-31T15:23:00Z">
        <w:r w:rsidRPr="00212C76">
          <w:rPr>
            <w:b/>
            <w:bCs/>
            <w:color w:val="000000"/>
            <w:rPrChange w:id="219" w:author="Rodrigue, Lisa" w:date="2022-01-31T15:25:00Z">
              <w:rPr>
                <w:color w:val="000000"/>
              </w:rPr>
            </w:rPrChange>
          </w:rPr>
          <w:t>Emergency Rule-making Authority.</w:t>
        </w:r>
        <w:r>
          <w:rPr>
            <w:color w:val="000000"/>
          </w:rPr>
          <w:t xml:space="preserve"> Pursuant to the Product Group’s fiduciary duties, it may become necessary for the Product Group to propose or adopt rule changes of modifications to protect the integri</w:t>
        </w:r>
      </w:ins>
      <w:ins w:id="220" w:author="Rodrigue, Lisa" w:date="2022-01-31T15:24:00Z">
        <w:r>
          <w:rPr>
            <w:color w:val="000000"/>
          </w:rPr>
          <w:t>ty of the game in response to an imminent crisis or emergency. Such rule changes or modifications shall take into effect immediately, or otherwise as indicated by the Product Group, without prior n</w:t>
        </w:r>
      </w:ins>
      <w:ins w:id="221" w:author="Rodrigue, Lisa" w:date="2022-01-31T15:25:00Z">
        <w:r>
          <w:rPr>
            <w:color w:val="000000"/>
          </w:rPr>
          <w:t>o</w:t>
        </w:r>
      </w:ins>
      <w:ins w:id="222" w:author="Rodrigue, Lisa" w:date="2022-01-31T15:24:00Z">
        <w:r>
          <w:rPr>
            <w:color w:val="000000"/>
          </w:rPr>
          <w:t xml:space="preserve">tification to </w:t>
        </w:r>
      </w:ins>
      <w:ins w:id="223" w:author="Rodrigue, Lisa" w:date="2022-01-31T15:25:00Z">
        <w:r>
          <w:rPr>
            <w:color w:val="000000"/>
          </w:rPr>
          <w:t>Players or the public.</w:t>
        </w:r>
      </w:ins>
    </w:p>
    <w:p w14:paraId="7589F889" w14:textId="77777777" w:rsidR="00212C76" w:rsidRDefault="00212C76">
      <w:pPr>
        <w:pStyle w:val="ListParagraph"/>
        <w:rPr>
          <w:ins w:id="224" w:author="Rodrigue, Lisa" w:date="2022-01-31T15:26:00Z"/>
          <w:color w:val="000000"/>
        </w:rPr>
        <w:pPrChange w:id="225" w:author="Rodrigue, Lisa" w:date="2022-01-31T15:26:00Z">
          <w:pPr>
            <w:numPr>
              <w:ilvl w:val="1"/>
              <w:numId w:val="13"/>
            </w:numPr>
            <w:tabs>
              <w:tab w:val="num" w:pos="1440"/>
            </w:tabs>
            <w:ind w:left="1440" w:hanging="720"/>
            <w:jc w:val="both"/>
          </w:pPr>
        </w:pPrChange>
      </w:pPr>
    </w:p>
    <w:p w14:paraId="6B53478B" w14:textId="77777777" w:rsidR="00BB0942" w:rsidRPr="00A80D6D" w:rsidRDefault="00BB0942" w:rsidP="008C4C83">
      <w:pPr>
        <w:jc w:val="both"/>
        <w:rPr>
          <w:color w:val="000000"/>
        </w:rPr>
      </w:pPr>
    </w:p>
    <w:p w14:paraId="6B53478C" w14:textId="77777777" w:rsidR="00C942BE" w:rsidRPr="00A80D6D" w:rsidRDefault="00C942BE">
      <w:pPr>
        <w:rPr>
          <w:b/>
        </w:rPr>
      </w:pPr>
      <w:r w:rsidRPr="00A80D6D">
        <w:rPr>
          <w:b/>
        </w:rPr>
        <w:br w:type="page"/>
      </w:r>
    </w:p>
    <w:p w14:paraId="6B53478D" w14:textId="77777777" w:rsidR="00097539" w:rsidRPr="00A80D6D" w:rsidRDefault="00097539" w:rsidP="008C4C83">
      <w:pPr>
        <w:tabs>
          <w:tab w:val="left" w:pos="720"/>
          <w:tab w:val="left" w:pos="1440"/>
          <w:tab w:val="left" w:pos="2160"/>
          <w:tab w:val="left" w:pos="2880"/>
          <w:tab w:val="left" w:pos="3600"/>
        </w:tabs>
        <w:ind w:left="2160" w:hanging="2160"/>
        <w:jc w:val="both"/>
        <w:rPr>
          <w:b/>
        </w:rPr>
      </w:pPr>
      <w:r w:rsidRPr="00A80D6D">
        <w:rPr>
          <w:b/>
        </w:rPr>
        <w:lastRenderedPageBreak/>
        <w:t>Section</w:t>
      </w:r>
      <w:r w:rsidR="008C4C83" w:rsidRPr="00A80D6D">
        <w:rPr>
          <w:b/>
        </w:rPr>
        <w:t xml:space="preserve"> </w:t>
      </w:r>
      <w:r w:rsidRPr="00A80D6D">
        <w:rPr>
          <w:b/>
        </w:rPr>
        <w:t>4.0</w:t>
      </w:r>
      <w:r w:rsidR="008C4C83" w:rsidRPr="00A80D6D">
        <w:rPr>
          <w:b/>
        </w:rPr>
        <w:t xml:space="preserve"> </w:t>
      </w:r>
      <w:r w:rsidRPr="00A80D6D">
        <w:rPr>
          <w:b/>
        </w:rPr>
        <w:t>–</w:t>
      </w:r>
      <w:r w:rsidR="008C4C83" w:rsidRPr="00A80D6D">
        <w:rPr>
          <w:b/>
        </w:rPr>
        <w:t xml:space="preserve"> </w:t>
      </w:r>
      <w:r w:rsidR="00617868" w:rsidRPr="00A80D6D">
        <w:rPr>
          <w:b/>
        </w:rPr>
        <w:t>Lotto America</w:t>
      </w:r>
      <w:r w:rsidR="00B14750" w:rsidRPr="00A80D6D">
        <w:rPr>
          <w:b/>
        </w:rPr>
        <w:t xml:space="preserve"> </w:t>
      </w:r>
      <w:r w:rsidR="00C5353B" w:rsidRPr="00A80D6D">
        <w:rPr>
          <w:b/>
        </w:rPr>
        <w:t>Prize</w:t>
      </w:r>
      <w:r w:rsidR="008C4C83" w:rsidRPr="00A80D6D">
        <w:rPr>
          <w:b/>
        </w:rPr>
        <w:t xml:space="preserve"> </w:t>
      </w:r>
      <w:r w:rsidR="00C5353B" w:rsidRPr="00A80D6D">
        <w:rPr>
          <w:b/>
        </w:rPr>
        <w:t>Pool</w:t>
      </w:r>
    </w:p>
    <w:p w14:paraId="6B53478E" w14:textId="77777777" w:rsidR="00097539" w:rsidRPr="00A80D6D" w:rsidRDefault="00097539" w:rsidP="008C4C83">
      <w:pPr>
        <w:jc w:val="both"/>
      </w:pPr>
    </w:p>
    <w:p w14:paraId="6B53478F" w14:textId="640911B2" w:rsidR="00097539" w:rsidRPr="00A80D6D" w:rsidRDefault="00E803DC" w:rsidP="00E803DC">
      <w:pPr>
        <w:ind w:left="1440" w:hanging="720"/>
        <w:jc w:val="both"/>
      </w:pPr>
      <w:r w:rsidRPr="00A80D6D">
        <w:rPr>
          <w:b/>
        </w:rPr>
        <w:t>4.1</w:t>
      </w:r>
      <w:r w:rsidRPr="00A80D6D">
        <w:rPr>
          <w:b/>
        </w:rPr>
        <w:tab/>
      </w:r>
      <w:r w:rsidR="00617868" w:rsidRPr="00A80D6D">
        <w:rPr>
          <w:b/>
        </w:rPr>
        <w:t>Lotto America</w:t>
      </w:r>
      <w:r w:rsidR="00B14750" w:rsidRPr="00A80D6D">
        <w:rPr>
          <w:b/>
        </w:rPr>
        <w:t xml:space="preserve"> </w:t>
      </w:r>
      <w:r w:rsidR="004766A9" w:rsidRPr="00A80D6D">
        <w:rPr>
          <w:b/>
        </w:rPr>
        <w:t>Prize</w:t>
      </w:r>
      <w:r w:rsidR="008C4C83" w:rsidRPr="00A80D6D">
        <w:rPr>
          <w:b/>
        </w:rPr>
        <w:t xml:space="preserve"> </w:t>
      </w:r>
      <w:r w:rsidR="004766A9" w:rsidRPr="00A80D6D">
        <w:rPr>
          <w:b/>
        </w:rPr>
        <w:t>Pool</w:t>
      </w:r>
      <w:r w:rsidR="00C51997" w:rsidRPr="00A80D6D">
        <w:rPr>
          <w:b/>
        </w:rPr>
        <w:t xml:space="preserve">.  </w:t>
      </w:r>
      <w:r w:rsidR="004766A9" w:rsidRPr="00A80D6D">
        <w:t>The</w:t>
      </w:r>
      <w:r w:rsidR="008C4C83" w:rsidRPr="00A80D6D">
        <w:t xml:space="preserve"> </w:t>
      </w:r>
      <w:r w:rsidR="004766A9" w:rsidRPr="00A80D6D">
        <w:t>prize</w:t>
      </w:r>
      <w:r w:rsidR="008C4C83" w:rsidRPr="00A80D6D">
        <w:t xml:space="preserve"> </w:t>
      </w:r>
      <w:r w:rsidR="004766A9" w:rsidRPr="00A80D6D">
        <w:t>pool</w:t>
      </w:r>
      <w:r w:rsidR="008C4C83" w:rsidRPr="00A80D6D">
        <w:t xml:space="preserve"> </w:t>
      </w:r>
      <w:r w:rsidR="004766A9" w:rsidRPr="00A80D6D">
        <w:t>for</w:t>
      </w:r>
      <w:r w:rsidR="008C4C83" w:rsidRPr="00A80D6D">
        <w:t xml:space="preserve"> </w:t>
      </w:r>
      <w:r w:rsidR="004766A9" w:rsidRPr="00A80D6D">
        <w:t>all</w:t>
      </w:r>
      <w:r w:rsidR="008C4C83" w:rsidRPr="00A80D6D">
        <w:t xml:space="preserve"> </w:t>
      </w:r>
      <w:r w:rsidR="004766A9" w:rsidRPr="00A80D6D">
        <w:t>prize</w:t>
      </w:r>
      <w:r w:rsidR="008C4C83" w:rsidRPr="00A80D6D">
        <w:t xml:space="preserve"> </w:t>
      </w:r>
      <w:r w:rsidR="004766A9" w:rsidRPr="00A80D6D">
        <w:t>categories</w:t>
      </w:r>
      <w:r w:rsidR="008C4C83" w:rsidRPr="00A80D6D">
        <w:t xml:space="preserve"> </w:t>
      </w:r>
      <w:r w:rsidR="004766A9" w:rsidRPr="00A80D6D">
        <w:t>shall</w:t>
      </w:r>
      <w:r w:rsidR="008C4C83" w:rsidRPr="00A80D6D">
        <w:t xml:space="preserve"> </w:t>
      </w:r>
      <w:r w:rsidR="004766A9" w:rsidRPr="00A80D6D">
        <w:t>consist</w:t>
      </w:r>
      <w:r w:rsidR="008C4C83" w:rsidRPr="00A80D6D">
        <w:t xml:space="preserve"> </w:t>
      </w:r>
      <w:r w:rsidR="004766A9" w:rsidRPr="00A80D6D">
        <w:t>of</w:t>
      </w:r>
      <w:r w:rsidR="008C4C83" w:rsidRPr="00A80D6D">
        <w:t xml:space="preserve"> </w:t>
      </w:r>
      <w:r w:rsidR="004766A9" w:rsidRPr="00A80D6D">
        <w:t>fifty</w:t>
      </w:r>
      <w:r w:rsidR="008C4C83" w:rsidRPr="00A80D6D">
        <w:t xml:space="preserve"> </w:t>
      </w:r>
      <w:r w:rsidR="004766A9" w:rsidRPr="00A80D6D">
        <w:t>percent</w:t>
      </w:r>
      <w:r w:rsidR="008C4C83" w:rsidRPr="00A80D6D">
        <w:t xml:space="preserve"> </w:t>
      </w:r>
      <w:r w:rsidR="003E7164" w:rsidRPr="00A80D6D">
        <w:t>(50%)</w:t>
      </w:r>
      <w:r w:rsidR="008C4C83" w:rsidRPr="00A80D6D">
        <w:t xml:space="preserve"> </w:t>
      </w:r>
      <w:r w:rsidR="004766A9" w:rsidRPr="00A80D6D">
        <w:t>of</w:t>
      </w:r>
      <w:r w:rsidR="008C4C83" w:rsidRPr="00A80D6D">
        <w:t xml:space="preserve"> </w:t>
      </w:r>
      <w:r w:rsidR="004766A9" w:rsidRPr="00A80D6D">
        <w:t>each</w:t>
      </w:r>
      <w:r w:rsidR="008C4C83" w:rsidRPr="00A80D6D">
        <w:t xml:space="preserve"> </w:t>
      </w:r>
      <w:ins w:id="226" w:author="Rodrigue, Lisa" w:date="2022-01-31T15:28:00Z">
        <w:r w:rsidR="00212C76">
          <w:t>D</w:t>
        </w:r>
      </w:ins>
      <w:del w:id="227" w:author="Rodrigue, Lisa" w:date="2022-01-31T15:28:00Z">
        <w:r w:rsidR="004766A9" w:rsidRPr="00A80D6D" w:rsidDel="00212C76">
          <w:delText>d</w:delText>
        </w:r>
      </w:del>
      <w:r w:rsidR="004766A9" w:rsidRPr="00A80D6D">
        <w:t>rawing</w:t>
      </w:r>
      <w:r w:rsidR="008C4C83" w:rsidRPr="00A80D6D">
        <w:t xml:space="preserve"> </w:t>
      </w:r>
      <w:r w:rsidR="004766A9" w:rsidRPr="00A80D6D">
        <w:t>period's</w:t>
      </w:r>
      <w:r w:rsidR="008C4C83" w:rsidRPr="00A80D6D">
        <w:t xml:space="preserve"> </w:t>
      </w:r>
      <w:ins w:id="228" w:author="Rodrigue, Lisa" w:date="2022-01-31T15:28:00Z">
        <w:r w:rsidR="00212C76">
          <w:t xml:space="preserve">Lotto America </w:t>
        </w:r>
      </w:ins>
      <w:r w:rsidR="004766A9" w:rsidRPr="00A80D6D">
        <w:t>sales,</w:t>
      </w:r>
      <w:r w:rsidR="008C4C83" w:rsidRPr="00A80D6D">
        <w:t xml:space="preserve"> </w:t>
      </w:r>
      <w:r w:rsidR="004766A9" w:rsidRPr="00A80D6D">
        <w:t>inclu</w:t>
      </w:r>
      <w:r w:rsidR="00E72203" w:rsidRPr="00A80D6D">
        <w:t>sive of</w:t>
      </w:r>
      <w:r w:rsidR="008C4C83" w:rsidRPr="00A80D6D">
        <w:t xml:space="preserve"> </w:t>
      </w:r>
      <w:r w:rsidR="004766A9" w:rsidRPr="00A80D6D">
        <w:t>any</w:t>
      </w:r>
      <w:r w:rsidR="008C4C83" w:rsidRPr="00A80D6D">
        <w:t xml:space="preserve"> </w:t>
      </w:r>
      <w:r w:rsidR="004766A9" w:rsidRPr="00A80D6D">
        <w:t>specific</w:t>
      </w:r>
      <w:r w:rsidR="008C4C83" w:rsidRPr="00A80D6D">
        <w:t xml:space="preserve"> </w:t>
      </w:r>
      <w:r w:rsidR="004766A9" w:rsidRPr="00A80D6D">
        <w:t>statutorily</w:t>
      </w:r>
      <w:r w:rsidR="00E72203" w:rsidRPr="00A80D6D">
        <w:t xml:space="preserve"> </w:t>
      </w:r>
      <w:r w:rsidR="004766A9" w:rsidRPr="00A80D6D">
        <w:t>mandated</w:t>
      </w:r>
      <w:r w:rsidR="008C4C83" w:rsidRPr="00A80D6D">
        <w:t xml:space="preserve"> </w:t>
      </w:r>
      <w:r w:rsidR="004766A9" w:rsidRPr="00A80D6D">
        <w:t>tax</w:t>
      </w:r>
      <w:r w:rsidR="008C4C83" w:rsidRPr="00A80D6D">
        <w:t xml:space="preserve"> </w:t>
      </w:r>
      <w:r w:rsidR="004766A9" w:rsidRPr="00A80D6D">
        <w:t>of</w:t>
      </w:r>
      <w:r w:rsidR="008C4C83" w:rsidRPr="00A80D6D">
        <w:t xml:space="preserve"> </w:t>
      </w:r>
      <w:r w:rsidR="004766A9" w:rsidRPr="00A80D6D">
        <w:t>a</w:t>
      </w:r>
      <w:r w:rsidR="008C4C83" w:rsidRPr="00A80D6D">
        <w:t xml:space="preserve"> </w:t>
      </w:r>
      <w:r w:rsidR="004766A9" w:rsidRPr="00A80D6D">
        <w:t>Selling</w:t>
      </w:r>
      <w:r w:rsidR="008C4C83" w:rsidRPr="00A80D6D">
        <w:t xml:space="preserve"> </w:t>
      </w:r>
      <w:r w:rsidR="004766A9" w:rsidRPr="00A80D6D">
        <w:t>Lottery</w:t>
      </w:r>
      <w:r w:rsidR="008C4C83" w:rsidRPr="00A80D6D">
        <w:t xml:space="preserve"> </w:t>
      </w:r>
      <w:r w:rsidR="004766A9" w:rsidRPr="00A80D6D">
        <w:t>to</w:t>
      </w:r>
      <w:r w:rsidR="008C4C83" w:rsidRPr="00A80D6D">
        <w:t xml:space="preserve"> </w:t>
      </w:r>
      <w:r w:rsidR="004766A9" w:rsidRPr="00A80D6D">
        <w:t>be</w:t>
      </w:r>
      <w:r w:rsidR="008C4C83" w:rsidRPr="00A80D6D">
        <w:t xml:space="preserve"> </w:t>
      </w:r>
      <w:r w:rsidR="004766A9" w:rsidRPr="00A80D6D">
        <w:t>included</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price</w:t>
      </w:r>
      <w:r w:rsidR="008C4C83" w:rsidRPr="00A80D6D">
        <w:t xml:space="preserve"> </w:t>
      </w:r>
      <w:r w:rsidR="004766A9" w:rsidRPr="00A80D6D">
        <w:t>of</w:t>
      </w:r>
      <w:r w:rsidR="008C4C83" w:rsidRPr="00A80D6D">
        <w:t xml:space="preserve"> </w:t>
      </w:r>
      <w:r w:rsidR="004766A9" w:rsidRPr="00A80D6D">
        <w:t>a</w:t>
      </w:r>
      <w:r w:rsidR="008C4C83" w:rsidRPr="00A80D6D">
        <w:t xml:space="preserve"> </w:t>
      </w:r>
      <w:ins w:id="229" w:author="Rodrigue, Lisa" w:date="2022-01-31T15:28:00Z">
        <w:r w:rsidR="00212C76">
          <w:t>P</w:t>
        </w:r>
      </w:ins>
      <w:del w:id="230" w:author="Rodrigue, Lisa" w:date="2022-01-31T15:28:00Z">
        <w:r w:rsidR="00E72203" w:rsidRPr="00A80D6D" w:rsidDel="00212C76">
          <w:delText>p</w:delText>
        </w:r>
      </w:del>
      <w:r w:rsidR="00E72203" w:rsidRPr="00A80D6D">
        <w:t>lay</w:t>
      </w:r>
      <w:r w:rsidR="004766A9" w:rsidRPr="00A80D6D">
        <w:t>,</w:t>
      </w:r>
      <w:r w:rsidR="008C4C83" w:rsidRPr="00A80D6D">
        <w:t xml:space="preserve"> </w:t>
      </w:r>
      <w:r w:rsidRPr="00A80D6D">
        <w:t xml:space="preserve">and including contributions to </w:t>
      </w:r>
      <w:r w:rsidR="004766A9" w:rsidRPr="00A80D6D">
        <w:t>the</w:t>
      </w:r>
      <w:r w:rsidR="008C4C83" w:rsidRPr="00A80D6D">
        <w:t xml:space="preserve"> </w:t>
      </w:r>
      <w:r w:rsidR="002F284C" w:rsidRPr="00A80D6D">
        <w:t xml:space="preserve">prize pool accounts and </w:t>
      </w:r>
      <w:r w:rsidR="004766A9" w:rsidRPr="00A80D6D">
        <w:t>prize</w:t>
      </w:r>
      <w:r w:rsidR="008C4C83" w:rsidRPr="00A80D6D">
        <w:t xml:space="preserve"> </w:t>
      </w:r>
      <w:r w:rsidR="004766A9" w:rsidRPr="00A80D6D">
        <w:t>reserve</w:t>
      </w:r>
      <w:r w:rsidR="008C4C83" w:rsidRPr="00A80D6D">
        <w:t xml:space="preserve"> </w:t>
      </w:r>
      <w:r w:rsidR="004766A9" w:rsidRPr="00A80D6D">
        <w:t>accounts</w:t>
      </w:r>
      <w:r w:rsidR="00A33BFF" w:rsidRPr="00A80D6D">
        <w:t xml:space="preserve"> but may be higher or lower based upon the number of winners at each prize level</w:t>
      </w:r>
      <w:r w:rsidR="004766A9" w:rsidRPr="00A80D6D">
        <w:t>.</w:t>
      </w:r>
    </w:p>
    <w:p w14:paraId="6B534790" w14:textId="77777777" w:rsidR="00E803DC" w:rsidRPr="00A80D6D" w:rsidRDefault="00E803DC" w:rsidP="00E803DC">
      <w:pPr>
        <w:ind w:left="1440" w:hanging="720"/>
        <w:jc w:val="both"/>
      </w:pPr>
    </w:p>
    <w:p w14:paraId="6B534791" w14:textId="77777777" w:rsidR="00E803DC" w:rsidRPr="00A80D6D" w:rsidRDefault="00E803DC" w:rsidP="00E803DC">
      <w:pPr>
        <w:ind w:left="1440" w:hanging="720"/>
        <w:jc w:val="both"/>
      </w:pPr>
      <w:r w:rsidRPr="00A80D6D">
        <w:rPr>
          <w:b/>
        </w:rPr>
        <w:t>4.2</w:t>
      </w:r>
      <w:r w:rsidRPr="00A80D6D">
        <w:tab/>
      </w:r>
      <w:r w:rsidR="00617868" w:rsidRPr="00A80D6D">
        <w:rPr>
          <w:b/>
        </w:rPr>
        <w:t>Lotto America</w:t>
      </w:r>
      <w:r w:rsidR="00B14750" w:rsidRPr="00A80D6D">
        <w:rPr>
          <w:b/>
        </w:rPr>
        <w:t xml:space="preserve"> </w:t>
      </w:r>
      <w:r w:rsidRPr="00A80D6D">
        <w:rPr>
          <w:b/>
        </w:rPr>
        <w:t>Prize Pool Accounts and Prize Reserve Accounts.</w:t>
      </w:r>
      <w:r w:rsidRPr="00A80D6D">
        <w:t xml:space="preserve">  The Product Group shall set the contribution rates to the prize pool</w:t>
      </w:r>
      <w:r w:rsidR="003240BB" w:rsidRPr="00A80D6D">
        <w:t>s</w:t>
      </w:r>
      <w:r w:rsidRPr="00A80D6D">
        <w:t xml:space="preserve"> </w:t>
      </w:r>
      <w:r w:rsidR="003240BB" w:rsidRPr="00A80D6D">
        <w:t xml:space="preserve">and </w:t>
      </w:r>
      <w:r w:rsidRPr="00A80D6D">
        <w:t xml:space="preserve">prize reserve accounts established by this </w:t>
      </w:r>
      <w:r w:rsidR="003240BB" w:rsidRPr="00A80D6D">
        <w:t>R</w:t>
      </w:r>
      <w:r w:rsidRPr="00A80D6D">
        <w:t>ule.</w:t>
      </w:r>
    </w:p>
    <w:p w14:paraId="6B534792" w14:textId="77777777" w:rsidR="00E803DC" w:rsidRPr="00A80D6D" w:rsidRDefault="00E803DC" w:rsidP="00E803DC">
      <w:pPr>
        <w:ind w:left="1440" w:hanging="720"/>
        <w:jc w:val="both"/>
      </w:pPr>
    </w:p>
    <w:p w14:paraId="6B534793" w14:textId="77777777" w:rsidR="00B14750" w:rsidRPr="00A80D6D" w:rsidRDefault="00E803DC" w:rsidP="002E7877">
      <w:pPr>
        <w:ind w:left="2160" w:hanging="720"/>
        <w:jc w:val="both"/>
      </w:pPr>
      <w:r w:rsidRPr="00A80D6D">
        <w:rPr>
          <w:b/>
        </w:rPr>
        <w:t>4.2.1</w:t>
      </w:r>
      <w:r w:rsidRPr="00A80D6D">
        <w:tab/>
        <w:t xml:space="preserve">The following prize reserve accounts for the </w:t>
      </w:r>
      <w:r w:rsidR="00617868" w:rsidRPr="00A80D6D">
        <w:t>Lotto America</w:t>
      </w:r>
      <w:r w:rsidRPr="00A80D6D">
        <w:t xml:space="preserve"> game are hereby established:</w:t>
      </w:r>
    </w:p>
    <w:p w14:paraId="6B534794" w14:textId="77777777" w:rsidR="00B14750" w:rsidRPr="00A80D6D" w:rsidRDefault="00B14750" w:rsidP="002E7877">
      <w:pPr>
        <w:ind w:left="2160" w:hanging="720"/>
        <w:jc w:val="both"/>
      </w:pPr>
    </w:p>
    <w:p w14:paraId="6B534795" w14:textId="77777777" w:rsidR="00B14750" w:rsidRPr="00A80D6D" w:rsidRDefault="00B14750" w:rsidP="00617868">
      <w:pPr>
        <w:ind w:left="2880" w:hanging="720"/>
        <w:jc w:val="both"/>
      </w:pPr>
      <w:r w:rsidRPr="00A80D6D">
        <w:rPr>
          <w:b/>
        </w:rPr>
        <w:t>4.2.1.1</w:t>
      </w:r>
      <w:r w:rsidRPr="00A80D6D">
        <w:tab/>
      </w:r>
      <w:r w:rsidR="00434D7C" w:rsidRPr="00A80D6D">
        <w:t>The Prize Reserve Account (PRA) which is used to guarantee the payment of valid, but unanticipated, Grand Prize claims that may result from a system error or other reason; to fund deficiencies in low-tier Lotto America Game prize payments (subject to the limitations of these rules); deficiencies in guaranteed Grand Prize funding if approved by the Group; and for other purposes as established in these Rules.</w:t>
      </w:r>
    </w:p>
    <w:p w14:paraId="6B534796" w14:textId="77777777" w:rsidR="00434D7C" w:rsidRPr="00A80D6D" w:rsidRDefault="00434D7C" w:rsidP="002E7877">
      <w:pPr>
        <w:ind w:left="2160" w:hanging="720"/>
        <w:jc w:val="both"/>
      </w:pPr>
    </w:p>
    <w:p w14:paraId="6B534797" w14:textId="77777777" w:rsidR="00B14750" w:rsidRPr="00A80D6D" w:rsidRDefault="00E803DC" w:rsidP="002E7877">
      <w:pPr>
        <w:ind w:left="2160" w:hanging="720"/>
        <w:jc w:val="both"/>
      </w:pPr>
      <w:r w:rsidRPr="00A80D6D">
        <w:rPr>
          <w:b/>
        </w:rPr>
        <w:t>4.2.2</w:t>
      </w:r>
      <w:r w:rsidRPr="00A80D6D">
        <w:tab/>
        <w:t xml:space="preserve">The following prize pool accounts for the </w:t>
      </w:r>
      <w:r w:rsidR="00617868" w:rsidRPr="00A80D6D">
        <w:t>Lotto America</w:t>
      </w:r>
      <w:r w:rsidRPr="00A80D6D">
        <w:t xml:space="preserve"> game are hereby established:</w:t>
      </w:r>
    </w:p>
    <w:p w14:paraId="6B534798" w14:textId="77777777" w:rsidR="00B14750" w:rsidRPr="00A80D6D" w:rsidRDefault="00B14750" w:rsidP="002E7877">
      <w:pPr>
        <w:ind w:left="2160" w:hanging="720"/>
        <w:jc w:val="both"/>
      </w:pPr>
    </w:p>
    <w:p w14:paraId="6B534799" w14:textId="77777777" w:rsidR="00434D7C" w:rsidRPr="00A80D6D" w:rsidRDefault="00B14750" w:rsidP="00434D7C">
      <w:pPr>
        <w:ind w:left="2880" w:hanging="720"/>
        <w:jc w:val="both"/>
      </w:pPr>
      <w:r w:rsidRPr="00A80D6D">
        <w:rPr>
          <w:b/>
        </w:rPr>
        <w:t>4.2.2.1</w:t>
      </w:r>
      <w:r w:rsidR="00434D7C" w:rsidRPr="00A80D6D">
        <w:tab/>
        <w:t>The Grand Prize Pool (GPP), which is used to fund the current Grand Prize;</w:t>
      </w:r>
    </w:p>
    <w:p w14:paraId="6B53479A" w14:textId="77777777" w:rsidR="00434D7C" w:rsidRPr="00A80D6D" w:rsidRDefault="00434D7C" w:rsidP="00434D7C">
      <w:pPr>
        <w:ind w:left="2880" w:hanging="720"/>
        <w:jc w:val="both"/>
      </w:pPr>
    </w:p>
    <w:p w14:paraId="6B53479B" w14:textId="77777777" w:rsidR="00434D7C" w:rsidRPr="00A80D6D" w:rsidRDefault="00434D7C" w:rsidP="00434D7C">
      <w:pPr>
        <w:ind w:left="2880" w:hanging="720"/>
        <w:jc w:val="both"/>
      </w:pPr>
      <w:r w:rsidRPr="00A80D6D">
        <w:rPr>
          <w:b/>
        </w:rPr>
        <w:t>4.2.2.2</w:t>
      </w:r>
      <w:r w:rsidRPr="00A80D6D">
        <w:tab/>
        <w:t>The Set Prize Pool (SPP), which is used the fund the Set Prizes.  The SPP shall hold the temporary balances that may result from having fewer than expected winners in the Set Prize (aka low-tier prize) categories.  The Source of the SPP is the Party Lottery’s weekly prize contributions less actual Set Prize liability;</w:t>
      </w:r>
    </w:p>
    <w:p w14:paraId="6B53479C" w14:textId="77777777" w:rsidR="00434D7C" w:rsidRPr="00A80D6D" w:rsidRDefault="00434D7C" w:rsidP="00434D7C">
      <w:pPr>
        <w:ind w:left="2880" w:hanging="720"/>
        <w:jc w:val="both"/>
      </w:pPr>
    </w:p>
    <w:p w14:paraId="6B53479D" w14:textId="77777777" w:rsidR="00434D7C" w:rsidRPr="00A80D6D" w:rsidRDefault="00434D7C" w:rsidP="00434D7C">
      <w:pPr>
        <w:ind w:left="2880" w:hanging="720"/>
        <w:jc w:val="both"/>
      </w:pPr>
      <w:r w:rsidRPr="00A80D6D">
        <w:rPr>
          <w:b/>
        </w:rPr>
        <w:t>4.2.2.3</w:t>
      </w:r>
      <w:r w:rsidRPr="00A80D6D">
        <w:rPr>
          <w:b/>
        </w:rPr>
        <w:tab/>
      </w:r>
      <w:r w:rsidRPr="00A80D6D">
        <w:t xml:space="preserve">The Set-Aside Pool (SAP) which is used to fund the payment of the awarded minimum starting annuity Grand Prizes and the minimum annuity Grand Prize increase, if necessary (subject to the limitations in these rules), as may be set by the Product Group; and </w:t>
      </w:r>
    </w:p>
    <w:p w14:paraId="6B53479E" w14:textId="77777777" w:rsidR="00434D7C" w:rsidRPr="00A80D6D" w:rsidRDefault="00434D7C" w:rsidP="00434D7C">
      <w:pPr>
        <w:ind w:left="2880" w:hanging="720"/>
        <w:jc w:val="both"/>
      </w:pPr>
    </w:p>
    <w:p w14:paraId="6B53479F" w14:textId="77777777" w:rsidR="00660523" w:rsidRPr="00A80D6D" w:rsidRDefault="00434D7C" w:rsidP="00434D7C">
      <w:pPr>
        <w:ind w:left="2880" w:hanging="720"/>
        <w:jc w:val="both"/>
      </w:pPr>
      <w:r w:rsidRPr="00A80D6D">
        <w:rPr>
          <w:b/>
        </w:rPr>
        <w:t>4.2.2.4</w:t>
      </w:r>
      <w:r w:rsidRPr="00A80D6D">
        <w:rPr>
          <w:b/>
        </w:rPr>
        <w:tab/>
      </w:r>
      <w:r w:rsidRPr="00A80D6D">
        <w:t>The Grand Prize Carry Forward Pool (GPCFP), which is used to fund the starting minimum annuity Grand Prize, as may be set by the Product Group, if such funds are available, and if sales do not fund the Grand Prize.</w:t>
      </w:r>
    </w:p>
    <w:p w14:paraId="6B5347A0" w14:textId="77777777" w:rsidR="00434D7C" w:rsidRPr="00A80D6D" w:rsidRDefault="00434D7C" w:rsidP="00434D7C">
      <w:pPr>
        <w:jc w:val="both"/>
      </w:pPr>
    </w:p>
    <w:p w14:paraId="6B5347A1" w14:textId="77777777" w:rsidR="00434D7C" w:rsidRPr="00A80D6D" w:rsidRDefault="00660523" w:rsidP="002E7877">
      <w:pPr>
        <w:ind w:left="2160" w:hanging="720"/>
        <w:jc w:val="both"/>
      </w:pPr>
      <w:r w:rsidRPr="00A80D6D">
        <w:rPr>
          <w:b/>
        </w:rPr>
        <w:lastRenderedPageBreak/>
        <w:t>4.2.3</w:t>
      </w:r>
      <w:r w:rsidRPr="00A80D6D">
        <w:tab/>
      </w:r>
      <w:r w:rsidR="00E803DC" w:rsidRPr="00A80D6D">
        <w:t>The above prize reserve accounts</w:t>
      </w:r>
      <w:r w:rsidR="002127F5" w:rsidRPr="00A80D6D">
        <w:t>, the GPCFP and the SAP</w:t>
      </w:r>
      <w:r w:rsidR="00E803DC" w:rsidRPr="00A80D6D">
        <w:t xml:space="preserve"> </w:t>
      </w:r>
      <w:r w:rsidR="003240BB" w:rsidRPr="00A80D6D">
        <w:t>may</w:t>
      </w:r>
      <w:r w:rsidR="00E803DC" w:rsidRPr="00A80D6D">
        <w:t xml:space="preserve"> have maximum balance amounts </w:t>
      </w:r>
      <w:r w:rsidR="002127F5" w:rsidRPr="00A80D6D">
        <w:t xml:space="preserve">or balance limiter triggers </w:t>
      </w:r>
      <w:r w:rsidR="00E803DC" w:rsidRPr="00A80D6D">
        <w:t>that are set by the Product Group.</w:t>
      </w:r>
    </w:p>
    <w:p w14:paraId="6B5347A2" w14:textId="77777777" w:rsidR="00A51EDD" w:rsidRPr="00A80D6D" w:rsidRDefault="00A51EDD" w:rsidP="002E7877">
      <w:pPr>
        <w:ind w:left="2160" w:hanging="720"/>
        <w:jc w:val="both"/>
      </w:pPr>
    </w:p>
    <w:p w14:paraId="6B5347A3" w14:textId="77777777" w:rsidR="00E803DC" w:rsidRPr="00A80D6D" w:rsidRDefault="00E803DC" w:rsidP="00434D7C">
      <w:pPr>
        <w:ind w:left="2160"/>
        <w:jc w:val="both"/>
      </w:pPr>
      <w:r w:rsidRPr="00A80D6D">
        <w:t xml:space="preserve">The maximum balance amounts </w:t>
      </w:r>
      <w:r w:rsidR="002127F5" w:rsidRPr="00A80D6D">
        <w:t xml:space="preserve">and balance limit triggers </w:t>
      </w:r>
      <w:r w:rsidRPr="00A80D6D">
        <w:t>are subject to review by the MUSL Board Finance and Audit Committee.  The Finance and Audit Committee shall have two weeks to state objections, if any, to the approved maximum balance amounts</w:t>
      </w:r>
      <w:r w:rsidR="002127F5" w:rsidRPr="00A80D6D">
        <w:t xml:space="preserve"> or balance limiter triggers</w:t>
      </w:r>
      <w:r w:rsidRPr="00A80D6D">
        <w:t xml:space="preserve">.  Approved </w:t>
      </w:r>
      <w:r w:rsidR="002127F5" w:rsidRPr="00A80D6D">
        <w:t xml:space="preserve">maximum balance </w:t>
      </w:r>
      <w:r w:rsidRPr="00A80D6D">
        <w:t xml:space="preserve">amounts </w:t>
      </w:r>
      <w:r w:rsidR="002127F5" w:rsidRPr="00A80D6D">
        <w:t xml:space="preserve">or balance limiter triggers </w:t>
      </w:r>
      <w:r w:rsidRPr="00A80D6D">
        <w:t>shall become effective no sooner than two weeks after notice is given to the Finance and Audit Committee and no objection is stated or sooner if the Committee affirmatively approves the maximum balance amounts</w:t>
      </w:r>
      <w:r w:rsidR="002127F5" w:rsidRPr="00A80D6D">
        <w:t xml:space="preserve"> or balance limiter triggers</w:t>
      </w:r>
      <w:r w:rsidRPr="00A80D6D">
        <w:t xml:space="preserve">.  The Group may appeal the Committee’s objections to the full Board.  Group approved changes in the maximum balance amounts </w:t>
      </w:r>
      <w:r w:rsidR="002127F5" w:rsidRPr="00A80D6D">
        <w:t xml:space="preserve">or balance limiter triggers </w:t>
      </w:r>
      <w:r w:rsidRPr="00A80D6D">
        <w:t xml:space="preserve">set by the Product Group shall be effective only </w:t>
      </w:r>
      <w:r w:rsidR="00660523" w:rsidRPr="00A80D6D">
        <w:t>after the next Grand Prize win.</w:t>
      </w:r>
    </w:p>
    <w:p w14:paraId="6B5347A4" w14:textId="77777777" w:rsidR="00660523" w:rsidRPr="00A80D6D" w:rsidRDefault="00660523" w:rsidP="002E7877">
      <w:pPr>
        <w:ind w:left="2160" w:hanging="720"/>
        <w:jc w:val="both"/>
      </w:pPr>
    </w:p>
    <w:p w14:paraId="6B5347A5" w14:textId="77777777" w:rsidR="00EE4736" w:rsidRPr="00A80D6D" w:rsidRDefault="00660523" w:rsidP="002E7877">
      <w:pPr>
        <w:ind w:left="2160" w:hanging="720"/>
        <w:jc w:val="both"/>
      </w:pPr>
      <w:r w:rsidRPr="00A80D6D">
        <w:rPr>
          <w:b/>
        </w:rPr>
        <w:t>4.2.4</w:t>
      </w:r>
      <w:r w:rsidRPr="00A80D6D">
        <w:tab/>
      </w:r>
      <w:r w:rsidR="00E803DC" w:rsidRPr="00A80D6D">
        <w:t xml:space="preserve">The maximum contribution rate to the </w:t>
      </w:r>
      <w:r w:rsidR="00434D7C" w:rsidRPr="00A80D6D">
        <w:t>GPP</w:t>
      </w:r>
      <w:r w:rsidR="00E803DC" w:rsidRPr="00A80D6D">
        <w:t xml:space="preserve"> shall be </w:t>
      </w:r>
      <w:r w:rsidR="00434D7C" w:rsidRPr="00A80D6D">
        <w:t>46.1982</w:t>
      </w:r>
      <w:r w:rsidR="00E803DC" w:rsidRPr="00A80D6D">
        <w:t>% of the prize pool (</w:t>
      </w:r>
      <w:r w:rsidR="00434D7C" w:rsidRPr="00A80D6D">
        <w:t>23.0991</w:t>
      </w:r>
      <w:r w:rsidR="00E803DC" w:rsidRPr="00A80D6D">
        <w:t>% of sales).</w:t>
      </w:r>
    </w:p>
    <w:p w14:paraId="6B5347A6" w14:textId="77777777" w:rsidR="00EE4736" w:rsidRPr="00A80D6D" w:rsidRDefault="00EE4736" w:rsidP="002E7877">
      <w:pPr>
        <w:ind w:left="2160" w:hanging="720"/>
        <w:jc w:val="both"/>
      </w:pPr>
    </w:p>
    <w:p w14:paraId="6B5347A7" w14:textId="77777777" w:rsidR="00EE4736" w:rsidRPr="00A80D6D" w:rsidRDefault="00E803DC" w:rsidP="00EE4736">
      <w:pPr>
        <w:ind w:left="2160"/>
        <w:jc w:val="both"/>
      </w:pPr>
      <w:r w:rsidRPr="00A80D6D">
        <w:t xml:space="preserve">An amount of a Party Lottery’s sales shall be deducted from a Party Lottery’s </w:t>
      </w:r>
      <w:r w:rsidR="00EE4736" w:rsidRPr="00A80D6D">
        <w:t>GPP</w:t>
      </w:r>
      <w:r w:rsidRPr="00A80D6D">
        <w:t xml:space="preserve"> contribution and placed in trust in one or more prize pool</w:t>
      </w:r>
      <w:r w:rsidR="003240BB" w:rsidRPr="00A80D6D">
        <w:t>s</w:t>
      </w:r>
      <w:r w:rsidRPr="00A80D6D">
        <w:t xml:space="preserve"> and prize reserve accounts held by the Product Group (hereinafter the “prize pool and reserve de</w:t>
      </w:r>
      <w:r w:rsidR="003240BB" w:rsidRPr="00A80D6D">
        <w:t>duction”) at any time that the SAP</w:t>
      </w:r>
      <w:r w:rsidRPr="00A80D6D">
        <w:t xml:space="preserve"> and Party Lottery’s share of the prize reserve accounts(s) is below the amounts designated by the Product Group.</w:t>
      </w:r>
    </w:p>
    <w:p w14:paraId="6B5347A8" w14:textId="77777777" w:rsidR="00EE4736" w:rsidRPr="00A80D6D" w:rsidRDefault="00EE4736" w:rsidP="00EE4736">
      <w:pPr>
        <w:ind w:left="2160"/>
        <w:jc w:val="both"/>
      </w:pPr>
    </w:p>
    <w:p w14:paraId="6B5347A9" w14:textId="77777777" w:rsidR="00E803DC" w:rsidRPr="00A80D6D" w:rsidRDefault="00E803DC" w:rsidP="00EE4736">
      <w:pPr>
        <w:ind w:left="2160"/>
        <w:jc w:val="both"/>
      </w:pPr>
      <w:r w:rsidRPr="00A80D6D">
        <w:t xml:space="preserve">An additional amount up to twenty percent (20%) of a Party Lottery’s sales shall be deducted from a Party Lottery’s </w:t>
      </w:r>
      <w:r w:rsidR="00EE4736" w:rsidRPr="00A80D6D">
        <w:t>GPP</w:t>
      </w:r>
      <w:r w:rsidRPr="00A80D6D">
        <w:t xml:space="preserve"> contribution and placed in trust in the </w:t>
      </w:r>
      <w:r w:rsidR="002127F5" w:rsidRPr="00A80D6D">
        <w:t>GP</w:t>
      </w:r>
      <w:r w:rsidRPr="00A80D6D">
        <w:t xml:space="preserve">CFP to be held by the Product Group at a time as determined by the Product Group.  </w:t>
      </w:r>
    </w:p>
    <w:p w14:paraId="6B5347AA" w14:textId="77777777" w:rsidR="00660523" w:rsidRPr="00A80D6D" w:rsidRDefault="00660523" w:rsidP="002E7877">
      <w:pPr>
        <w:ind w:left="2160" w:hanging="720"/>
        <w:jc w:val="both"/>
      </w:pPr>
    </w:p>
    <w:p w14:paraId="6B5347AB" w14:textId="77777777" w:rsidR="00644F23" w:rsidRPr="00A80D6D" w:rsidRDefault="00660523" w:rsidP="002E7877">
      <w:pPr>
        <w:ind w:left="2160" w:hanging="720"/>
        <w:jc w:val="both"/>
      </w:pPr>
      <w:r w:rsidRPr="00A80D6D">
        <w:rPr>
          <w:b/>
        </w:rPr>
        <w:t>4.2.5</w:t>
      </w:r>
      <w:r w:rsidRPr="00A80D6D">
        <w:tab/>
      </w:r>
      <w:r w:rsidR="00E803DC" w:rsidRPr="00A80D6D">
        <w:t xml:space="preserve">The Product Group may determine to expend all or a portion of the funds in the </w:t>
      </w:r>
      <w:r w:rsidR="00617868" w:rsidRPr="00A80D6D">
        <w:t>Lotto America</w:t>
      </w:r>
      <w:r w:rsidR="00E803DC" w:rsidRPr="00A80D6D">
        <w:t xml:space="preserve"> prize pool</w:t>
      </w:r>
      <w:r w:rsidR="00B9357B" w:rsidRPr="00A80D6D">
        <w:t xml:space="preserve">s and the prize reserve accounts </w:t>
      </w:r>
      <w:r w:rsidR="00E803DC" w:rsidRPr="00A80D6D">
        <w:t xml:space="preserve">(except the </w:t>
      </w:r>
      <w:r w:rsidR="00644F23" w:rsidRPr="00A80D6D">
        <w:t>GPP</w:t>
      </w:r>
      <w:r w:rsidR="00E803DC" w:rsidRPr="00A80D6D">
        <w:t xml:space="preserve"> account and the G</w:t>
      </w:r>
      <w:r w:rsidR="00644F23" w:rsidRPr="00A80D6D">
        <w:t>P</w:t>
      </w:r>
      <w:r w:rsidR="00E803DC" w:rsidRPr="00A80D6D">
        <w:t>CFP)</w:t>
      </w:r>
      <w:r w:rsidR="00644F23" w:rsidRPr="00A80D6D">
        <w:t>:</w:t>
      </w:r>
    </w:p>
    <w:p w14:paraId="6B5347AC" w14:textId="77777777" w:rsidR="00644F23" w:rsidRPr="00A80D6D" w:rsidRDefault="00644F23" w:rsidP="002E7877">
      <w:pPr>
        <w:ind w:left="2160" w:hanging="720"/>
        <w:jc w:val="both"/>
      </w:pPr>
    </w:p>
    <w:p w14:paraId="6B5347AD" w14:textId="77777777" w:rsidR="00644F23" w:rsidRPr="00A80D6D" w:rsidRDefault="00644F23" w:rsidP="00644F23">
      <w:pPr>
        <w:ind w:left="2880" w:hanging="720"/>
        <w:jc w:val="both"/>
      </w:pPr>
      <w:r w:rsidRPr="00A80D6D">
        <w:rPr>
          <w:b/>
        </w:rPr>
        <w:t>4.2.5.1</w:t>
      </w:r>
      <w:r w:rsidRPr="00A80D6D">
        <w:rPr>
          <w:b/>
        </w:rPr>
        <w:tab/>
      </w:r>
      <w:r w:rsidR="00E803DC" w:rsidRPr="00A80D6D">
        <w:t>for the purpose of indemnifying the Party Lotteries in the payment of prizes to be made by the Selling Lotteries; and</w:t>
      </w:r>
    </w:p>
    <w:p w14:paraId="6B5347AE" w14:textId="77777777" w:rsidR="00A51EDD" w:rsidRPr="00A80D6D" w:rsidRDefault="00A51EDD" w:rsidP="00644F23">
      <w:pPr>
        <w:ind w:left="2880" w:hanging="720"/>
        <w:jc w:val="both"/>
      </w:pPr>
    </w:p>
    <w:p w14:paraId="6B5347AF" w14:textId="77777777" w:rsidR="00B16BF8" w:rsidRPr="00A80D6D" w:rsidRDefault="00644F23" w:rsidP="00644F23">
      <w:pPr>
        <w:ind w:left="2880" w:hanging="720"/>
        <w:jc w:val="both"/>
      </w:pPr>
      <w:r w:rsidRPr="00A80D6D">
        <w:rPr>
          <w:b/>
        </w:rPr>
        <w:t>4.2.5.2</w:t>
      </w:r>
      <w:r w:rsidRPr="00A80D6D">
        <w:rPr>
          <w:b/>
        </w:rPr>
        <w:tab/>
      </w:r>
      <w:r w:rsidR="00E803DC" w:rsidRPr="00A80D6D">
        <w:t>for the payment of prizes or special prizes in the game, limited to prize pool and prize reserve contributions from lotteries participating in the special prize promotion, subject to the approval of the Board’s Finance &amp; Audit Committee or that Committee’s failure to object after given two weeks’ notice of the planned action, which actions may be appealed to the full Board by the Product Group.</w:t>
      </w:r>
    </w:p>
    <w:p w14:paraId="6B5347B0" w14:textId="77777777" w:rsidR="00B16BF8" w:rsidRPr="00A80D6D" w:rsidRDefault="00B16BF8" w:rsidP="002E7877">
      <w:pPr>
        <w:ind w:left="2160" w:hanging="720"/>
        <w:jc w:val="both"/>
      </w:pPr>
    </w:p>
    <w:p w14:paraId="6B5347B1" w14:textId="77777777" w:rsidR="00B16BF8" w:rsidRPr="00A80D6D" w:rsidRDefault="00B16BF8">
      <w:pPr>
        <w:ind w:left="2160" w:hanging="720"/>
        <w:jc w:val="both"/>
      </w:pPr>
      <w:r w:rsidRPr="00A80D6D">
        <w:tab/>
      </w:r>
      <w:r w:rsidR="00E803DC" w:rsidRPr="00A80D6D">
        <w:t xml:space="preserve">The </w:t>
      </w:r>
      <w:r w:rsidR="00644F23" w:rsidRPr="00A80D6D">
        <w:t>GPCFP</w:t>
      </w:r>
      <w:r w:rsidR="00E803DC" w:rsidRPr="00A80D6D">
        <w:t xml:space="preserve"> may only be expended to </w:t>
      </w:r>
      <w:r w:rsidRPr="00A80D6D">
        <w:t>fund the starting minimum annuity Grand Prize</w:t>
      </w:r>
      <w:r w:rsidR="007751DA" w:rsidRPr="00A80D6D">
        <w:t>.</w:t>
      </w:r>
    </w:p>
    <w:p w14:paraId="6B5347B2" w14:textId="77777777" w:rsidR="00B16BF8" w:rsidRPr="00A80D6D" w:rsidRDefault="00B16BF8">
      <w:pPr>
        <w:ind w:left="2160" w:hanging="720"/>
        <w:jc w:val="both"/>
      </w:pPr>
    </w:p>
    <w:p w14:paraId="6B5347B3" w14:textId="77777777" w:rsidR="00E803DC" w:rsidRPr="00A80D6D" w:rsidRDefault="00B16BF8">
      <w:pPr>
        <w:ind w:left="2160" w:hanging="720"/>
        <w:jc w:val="both"/>
      </w:pPr>
      <w:r w:rsidRPr="00A80D6D">
        <w:rPr>
          <w:b/>
        </w:rPr>
        <w:t>4.2.6</w:t>
      </w:r>
      <w:r w:rsidRPr="00A80D6D">
        <w:rPr>
          <w:b/>
        </w:rPr>
        <w:tab/>
      </w:r>
      <w:r w:rsidR="00E803DC" w:rsidRPr="00A80D6D">
        <w:t>The prize reserve shares of a Party Lottery may be adjusted with refunds to the Party Lottery from the prize reserve account(s) as may be needed to maintain the approved maximum balance and sales percentage shares of the Party Lotteries.</w:t>
      </w:r>
    </w:p>
    <w:p w14:paraId="6B5347B4" w14:textId="77777777" w:rsidR="00660523" w:rsidRPr="00A80D6D" w:rsidRDefault="00660523" w:rsidP="002E7877">
      <w:pPr>
        <w:ind w:left="2160" w:hanging="720"/>
        <w:jc w:val="both"/>
      </w:pPr>
    </w:p>
    <w:p w14:paraId="6B5347B5" w14:textId="77777777" w:rsidR="00E803DC" w:rsidRPr="00A80D6D" w:rsidRDefault="00660523" w:rsidP="002E7877">
      <w:pPr>
        <w:ind w:left="2160" w:hanging="720"/>
        <w:jc w:val="both"/>
      </w:pPr>
      <w:r w:rsidRPr="00A80D6D">
        <w:rPr>
          <w:b/>
        </w:rPr>
        <w:t>4.2.</w:t>
      </w:r>
      <w:r w:rsidR="00B16BF8" w:rsidRPr="00A80D6D">
        <w:rPr>
          <w:b/>
        </w:rPr>
        <w:t>7</w:t>
      </w:r>
      <w:r w:rsidRPr="00A80D6D">
        <w:tab/>
      </w:r>
      <w:r w:rsidR="00E803DC" w:rsidRPr="00A80D6D">
        <w:t>A Party Lottery may contribute to its sales percentage share of prize reserve accounts over time, but in the event of a draw down from the reserve account, a Party Lottery is responsible for its full sales percentage share of the account, whether or not it has been paid in full.</w:t>
      </w:r>
    </w:p>
    <w:p w14:paraId="6B5347B6" w14:textId="77777777" w:rsidR="00660523" w:rsidRPr="00A80D6D" w:rsidRDefault="00660523" w:rsidP="002E7877">
      <w:pPr>
        <w:ind w:left="2160" w:hanging="720"/>
        <w:jc w:val="both"/>
      </w:pPr>
    </w:p>
    <w:p w14:paraId="6B5347B7" w14:textId="77777777" w:rsidR="00E803DC" w:rsidRPr="00A80D6D" w:rsidRDefault="00660523" w:rsidP="002E7877">
      <w:pPr>
        <w:ind w:left="2160" w:hanging="720"/>
        <w:jc w:val="both"/>
      </w:pPr>
      <w:r w:rsidRPr="00A80D6D">
        <w:rPr>
          <w:b/>
        </w:rPr>
        <w:t>4.2.</w:t>
      </w:r>
      <w:r w:rsidR="00B16BF8" w:rsidRPr="00A80D6D">
        <w:rPr>
          <w:b/>
        </w:rPr>
        <w:t>8</w:t>
      </w:r>
      <w:r w:rsidRPr="00A80D6D">
        <w:tab/>
      </w:r>
      <w:r w:rsidR="00E803DC" w:rsidRPr="00A80D6D">
        <w:t xml:space="preserve">Any amount remaining in the </w:t>
      </w:r>
      <w:r w:rsidR="00617868" w:rsidRPr="00A80D6D">
        <w:t>Lotto America</w:t>
      </w:r>
      <w:r w:rsidR="00E803DC" w:rsidRPr="00A80D6D">
        <w:t xml:space="preserve"> prize pool accounts or prize reserve accounts when the Product Group declares the end of the game shall be returned to the lotteries participating in the </w:t>
      </w:r>
      <w:r w:rsidR="00B9357B" w:rsidRPr="00A80D6D">
        <w:t>prize pools and prize reserve accounts</w:t>
      </w:r>
      <w:r w:rsidR="00E803DC" w:rsidRPr="00A80D6D">
        <w:t xml:space="preserve"> after the end of all claim periods of all Selling Lotteries, carried forward to a replacement game, or otherwise expended in a manner at the election of the individual Members of the Product Group in accordance with jurisdiction statute.</w:t>
      </w:r>
    </w:p>
    <w:p w14:paraId="6B5347B8" w14:textId="77777777" w:rsidR="000967A4" w:rsidRPr="00A80D6D" w:rsidRDefault="000967A4" w:rsidP="008C4C83">
      <w:pPr>
        <w:ind w:left="1440" w:hanging="720"/>
        <w:jc w:val="both"/>
      </w:pPr>
    </w:p>
    <w:p w14:paraId="6B5347B9" w14:textId="77777777" w:rsidR="00B7238F" w:rsidRPr="00A80D6D" w:rsidRDefault="00E803DC" w:rsidP="00E803DC">
      <w:pPr>
        <w:ind w:left="1440" w:hanging="720"/>
        <w:jc w:val="both"/>
      </w:pPr>
      <w:r w:rsidRPr="00A80D6D">
        <w:rPr>
          <w:b/>
        </w:rPr>
        <w:t>4.3</w:t>
      </w:r>
      <w:r w:rsidRPr="00A80D6D">
        <w:rPr>
          <w:b/>
        </w:rPr>
        <w:tab/>
      </w:r>
      <w:r w:rsidR="00C942BE" w:rsidRPr="00A80D6D">
        <w:rPr>
          <w:b/>
        </w:rPr>
        <w:t>Reserved</w:t>
      </w:r>
      <w:r w:rsidR="00644F23" w:rsidRPr="00A80D6D">
        <w:rPr>
          <w:b/>
        </w:rPr>
        <w:t>.</w:t>
      </w:r>
    </w:p>
    <w:p w14:paraId="6B5347BA" w14:textId="77777777" w:rsidR="00B7238F" w:rsidRPr="00A80D6D" w:rsidRDefault="00B7238F" w:rsidP="008C4C83">
      <w:pPr>
        <w:jc w:val="both"/>
      </w:pPr>
    </w:p>
    <w:p w14:paraId="6B5347BB" w14:textId="29BBCE64" w:rsidR="004766A9" w:rsidRPr="00A80D6D" w:rsidRDefault="00E803DC" w:rsidP="00E803DC">
      <w:pPr>
        <w:ind w:left="1440" w:hanging="720"/>
        <w:jc w:val="both"/>
        <w:rPr>
          <w:b/>
        </w:rPr>
      </w:pPr>
      <w:r w:rsidRPr="00A80D6D">
        <w:rPr>
          <w:b/>
        </w:rPr>
        <w:t>4.4</w:t>
      </w:r>
      <w:r w:rsidRPr="00A80D6D">
        <w:rPr>
          <w:b/>
        </w:rPr>
        <w:tab/>
      </w:r>
      <w:r w:rsidR="004766A9" w:rsidRPr="00A80D6D">
        <w:rPr>
          <w:b/>
        </w:rPr>
        <w:t>Expected</w:t>
      </w:r>
      <w:r w:rsidR="008C4C83" w:rsidRPr="00A80D6D">
        <w:rPr>
          <w:b/>
        </w:rPr>
        <w:t xml:space="preserve"> </w:t>
      </w:r>
      <w:r w:rsidR="00B9357B" w:rsidRPr="00A80D6D">
        <w:rPr>
          <w:b/>
        </w:rPr>
        <w:t xml:space="preserve">Lotto America </w:t>
      </w:r>
      <w:r w:rsidR="004766A9" w:rsidRPr="00A80D6D">
        <w:rPr>
          <w:b/>
        </w:rPr>
        <w:t>Prize</w:t>
      </w:r>
      <w:r w:rsidR="008C4C83" w:rsidRPr="00A80D6D">
        <w:rPr>
          <w:b/>
        </w:rPr>
        <w:t xml:space="preserve"> </w:t>
      </w:r>
      <w:r w:rsidR="004766A9" w:rsidRPr="00A80D6D">
        <w:rPr>
          <w:b/>
        </w:rPr>
        <w:t>Payout</w:t>
      </w:r>
      <w:r w:rsidR="008C4C83" w:rsidRPr="00A80D6D">
        <w:rPr>
          <w:b/>
        </w:rPr>
        <w:t xml:space="preserve"> </w:t>
      </w:r>
      <w:r w:rsidR="004766A9" w:rsidRPr="00A80D6D">
        <w:rPr>
          <w:b/>
        </w:rPr>
        <w:t>Percentages</w:t>
      </w:r>
      <w:r w:rsidR="00C51997" w:rsidRPr="00A80D6D">
        <w:rPr>
          <w:b/>
        </w:rPr>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151920" w:rsidRPr="00A80D6D">
        <w:t xml:space="preserve">payout </w:t>
      </w:r>
      <w:r w:rsidR="004766A9" w:rsidRPr="00A80D6D">
        <w:t>shall</w:t>
      </w:r>
      <w:r w:rsidR="008C4C83" w:rsidRPr="00A80D6D">
        <w:t xml:space="preserve"> </w:t>
      </w:r>
      <w:r w:rsidR="004766A9" w:rsidRPr="00A80D6D">
        <w:t>be</w:t>
      </w:r>
      <w:r w:rsidR="008C4C83" w:rsidRPr="00A80D6D">
        <w:t xml:space="preserve"> </w:t>
      </w:r>
      <w:r w:rsidR="004766A9" w:rsidRPr="00A80D6D">
        <w:t>determined</w:t>
      </w:r>
      <w:r w:rsidR="008C4C83" w:rsidRPr="00A80D6D">
        <w:t xml:space="preserve"> </w:t>
      </w:r>
      <w:r w:rsidR="004766A9" w:rsidRPr="00A80D6D">
        <w:t>on</w:t>
      </w:r>
      <w:r w:rsidR="008C4C83" w:rsidRPr="00A80D6D">
        <w:t xml:space="preserve"> </w:t>
      </w:r>
      <w:r w:rsidR="004766A9" w:rsidRPr="00A80D6D">
        <w:t>a</w:t>
      </w:r>
      <w:r w:rsidR="008C4C83" w:rsidRPr="00A80D6D">
        <w:t xml:space="preserve"> </w:t>
      </w:r>
      <w:ins w:id="231" w:author="Rodrigue, Lisa" w:date="2022-02-01T16:07:00Z">
        <w:r w:rsidR="00B16EB2">
          <w:t>P</w:t>
        </w:r>
      </w:ins>
      <w:del w:id="232" w:author="Rodrigue, Lisa" w:date="2022-02-01T16:07:00Z">
        <w:r w:rsidR="004766A9" w:rsidRPr="00A80D6D" w:rsidDel="00B16EB2">
          <w:delText>p</w:delText>
        </w:r>
      </w:del>
      <w:r w:rsidR="004766A9" w:rsidRPr="00A80D6D">
        <w:t>ari-</w:t>
      </w:r>
      <w:ins w:id="233" w:author="Rodrigue, Lisa" w:date="2022-02-01T16:07:00Z">
        <w:r w:rsidR="00B16EB2">
          <w:t>M</w:t>
        </w:r>
      </w:ins>
      <w:del w:id="234" w:author="Rodrigue, Lisa" w:date="2022-02-01T16:07:00Z">
        <w:r w:rsidR="004766A9" w:rsidRPr="00A80D6D" w:rsidDel="00B16EB2">
          <w:delText>m</w:delText>
        </w:r>
      </w:del>
      <w:r w:rsidR="004766A9" w:rsidRPr="00A80D6D">
        <w:t>utuel</w:t>
      </w:r>
      <w:r w:rsidR="008C4C83" w:rsidRPr="00A80D6D">
        <w:t xml:space="preserve"> </w:t>
      </w:r>
      <w:r w:rsidR="004766A9" w:rsidRPr="00A80D6D">
        <w:t>basis</w:t>
      </w:r>
      <w:r w:rsidR="00C51997" w:rsidRPr="00A80D6D">
        <w:t xml:space="preserve">.  </w:t>
      </w:r>
      <w:r w:rsidR="004766A9" w:rsidRPr="00A80D6D">
        <w:t>Except</w:t>
      </w:r>
      <w:r w:rsidR="008C4C83" w:rsidRPr="00A80D6D">
        <w:t xml:space="preserve"> </w:t>
      </w:r>
      <w:r w:rsidR="004766A9" w:rsidRPr="00A80D6D">
        <w:t>as</w:t>
      </w:r>
      <w:r w:rsidR="008C4C83" w:rsidRPr="00A80D6D">
        <w:t xml:space="preserve"> </w:t>
      </w:r>
      <w:r w:rsidR="004766A9" w:rsidRPr="00A80D6D">
        <w:t>otherwise</w:t>
      </w:r>
      <w:r w:rsidR="008C4C83" w:rsidRPr="00A80D6D">
        <w:t xml:space="preserve"> </w:t>
      </w:r>
      <w:r w:rsidR="004766A9" w:rsidRPr="00A80D6D">
        <w:t>provided</w:t>
      </w:r>
      <w:r w:rsidR="008C4C83" w:rsidRPr="00A80D6D">
        <w:t xml:space="preserve"> </w:t>
      </w:r>
      <w:r w:rsidR="004766A9" w:rsidRPr="00A80D6D">
        <w:t>for</w:t>
      </w:r>
      <w:r w:rsidR="008C4C83" w:rsidRPr="00A80D6D">
        <w:t xml:space="preserve"> </w:t>
      </w:r>
      <w:r w:rsidR="004766A9" w:rsidRPr="00A80D6D">
        <w:t>in</w:t>
      </w:r>
      <w:r w:rsidR="008C4C83" w:rsidRPr="00A80D6D">
        <w:t xml:space="preserve"> </w:t>
      </w:r>
      <w:r w:rsidR="004766A9" w:rsidRPr="00A80D6D">
        <w:t>these</w:t>
      </w:r>
      <w:r w:rsidR="008C4C83" w:rsidRPr="00A80D6D">
        <w:t xml:space="preserve"> </w:t>
      </w:r>
      <w:r w:rsidR="004766A9" w:rsidRPr="00A80D6D">
        <w:t>rules</w:t>
      </w:r>
      <w:r w:rsidR="00644F23" w:rsidRPr="00A80D6D">
        <w:t>,</w:t>
      </w:r>
      <w:r w:rsidR="008C4C83" w:rsidRPr="00A80D6D">
        <w:t xml:space="preserve"> </w:t>
      </w:r>
      <w:r w:rsidR="004766A9" w:rsidRPr="00A80D6D">
        <w:t>all</w:t>
      </w:r>
      <w:r w:rsidR="008C4C83" w:rsidRPr="00A80D6D">
        <w:t xml:space="preserve"> </w:t>
      </w:r>
      <w:r w:rsidR="004766A9" w:rsidRPr="00A80D6D">
        <w:t>other</w:t>
      </w:r>
      <w:r w:rsidR="008C4C83" w:rsidRPr="00A80D6D">
        <w:t xml:space="preserve"> </w:t>
      </w:r>
      <w:r w:rsidR="004766A9" w:rsidRPr="00A80D6D">
        <w:t>prizes</w:t>
      </w:r>
      <w:r w:rsidR="008C4C83" w:rsidRPr="00A80D6D">
        <w:t xml:space="preserve"> </w:t>
      </w:r>
      <w:r w:rsidR="004766A9" w:rsidRPr="00A80D6D">
        <w:t>awarded</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paid</w:t>
      </w:r>
      <w:r w:rsidR="008C4C83" w:rsidRPr="00A80D6D">
        <w:t xml:space="preserve"> </w:t>
      </w:r>
      <w:r w:rsidR="004766A9" w:rsidRPr="00A80D6D">
        <w:t>as</w:t>
      </w:r>
      <w:r w:rsidR="008C4C83" w:rsidRPr="00A80D6D">
        <w:t xml:space="preserve"> </w:t>
      </w:r>
      <w:r w:rsidR="00151920" w:rsidRPr="00A80D6D">
        <w:t xml:space="preserve">single payment </w:t>
      </w:r>
      <w:r w:rsidR="004766A9" w:rsidRPr="00A80D6D">
        <w:t>prizes</w:t>
      </w:r>
      <w:r w:rsidR="00660523" w:rsidRPr="00A80D6D">
        <w:t>.  All prize payouts are made</w:t>
      </w:r>
      <w:r w:rsidR="008C4C83" w:rsidRPr="00A80D6D">
        <w:t xml:space="preserve"> </w:t>
      </w:r>
      <w:r w:rsidR="004766A9" w:rsidRPr="00A80D6D">
        <w:t>with</w:t>
      </w:r>
      <w:r w:rsidR="008C4C83" w:rsidRPr="00A80D6D">
        <w:t xml:space="preserve"> </w:t>
      </w:r>
      <w:r w:rsidR="004766A9" w:rsidRPr="00A80D6D">
        <w:t>the</w:t>
      </w:r>
      <w:r w:rsidR="008C4C83" w:rsidRPr="00A80D6D">
        <w:t xml:space="preserve"> </w:t>
      </w:r>
      <w:r w:rsidR="004766A9" w:rsidRPr="00A80D6D">
        <w:t>following</w:t>
      </w:r>
      <w:r w:rsidR="008C4C83" w:rsidRPr="00A80D6D">
        <w:t xml:space="preserve"> </w:t>
      </w:r>
      <w:r w:rsidR="004766A9" w:rsidRPr="00A80D6D">
        <w:t>expected</w:t>
      </w:r>
      <w:r w:rsidR="008C4C83" w:rsidRPr="00A80D6D">
        <w:t xml:space="preserve"> </w:t>
      </w:r>
      <w:r w:rsidR="004766A9" w:rsidRPr="00A80D6D">
        <w:t>prize</w:t>
      </w:r>
      <w:r w:rsidR="008C4C83" w:rsidRPr="00A80D6D">
        <w:t xml:space="preserve"> </w:t>
      </w:r>
      <w:r w:rsidR="004766A9" w:rsidRPr="00A80D6D">
        <w:t>payout</w:t>
      </w:r>
      <w:r w:rsidR="008C4C83" w:rsidRPr="00A80D6D">
        <w:t xml:space="preserve"> </w:t>
      </w:r>
      <w:r w:rsidR="004766A9" w:rsidRPr="00A80D6D">
        <w:t>percentages</w:t>
      </w:r>
      <w:r w:rsidR="00660523" w:rsidRPr="00A80D6D">
        <w:t xml:space="preserve">, </w:t>
      </w:r>
      <w:r w:rsidR="00644F23" w:rsidRPr="00A80D6D">
        <w:t xml:space="preserve">which does not include any amount contributed to or held in prize reserves, </w:t>
      </w:r>
      <w:r w:rsidR="00660523" w:rsidRPr="00A80D6D">
        <w:t>although the prize payout percentages per draw may vary</w:t>
      </w:r>
      <w:r w:rsidR="004766A9" w:rsidRPr="00A80D6D">
        <w:t>:</w:t>
      </w:r>
    </w:p>
    <w:p w14:paraId="6B5347BC" w14:textId="77777777" w:rsidR="004766A9" w:rsidRPr="00A80D6D" w:rsidRDefault="004766A9" w:rsidP="008C4C83">
      <w:pPr>
        <w:jc w:val="both"/>
      </w:pPr>
    </w:p>
    <w:p w14:paraId="6B5347BD" w14:textId="77777777" w:rsidR="004766A9" w:rsidRPr="00A80D6D" w:rsidRDefault="00644F23"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b/>
          <w:sz w:val="16"/>
          <w:szCs w:val="16"/>
        </w:rPr>
      </w:pPr>
      <w:r w:rsidRPr="00A80D6D">
        <w:rPr>
          <w:b/>
          <w:sz w:val="16"/>
          <w:szCs w:val="16"/>
        </w:rPr>
        <w:tab/>
      </w:r>
      <w:r w:rsidRPr="00A80D6D">
        <w:rPr>
          <w:b/>
          <w:sz w:val="16"/>
          <w:szCs w:val="16"/>
        </w:rPr>
        <w:tab/>
      </w:r>
      <w:r w:rsidRPr="00A80D6D">
        <w:rPr>
          <w:b/>
          <w:sz w:val="16"/>
          <w:szCs w:val="16"/>
        </w:rPr>
        <w:tab/>
      </w:r>
      <w:r w:rsidRPr="00A80D6D">
        <w:rPr>
          <w:b/>
          <w:sz w:val="16"/>
          <w:szCs w:val="16"/>
        </w:rPr>
        <w:tab/>
      </w:r>
      <w:r w:rsidRPr="00A80D6D">
        <w:rPr>
          <w:b/>
          <w:sz w:val="16"/>
          <w:szCs w:val="16"/>
        </w:rPr>
        <w:tab/>
      </w:r>
      <w:r w:rsidRPr="00A80D6D">
        <w:rPr>
          <w:b/>
          <w:sz w:val="16"/>
          <w:szCs w:val="16"/>
        </w:rPr>
        <w:tab/>
      </w:r>
      <w:r w:rsidRPr="00A80D6D">
        <w:rPr>
          <w:b/>
          <w:sz w:val="16"/>
          <w:szCs w:val="16"/>
        </w:rPr>
        <w:tab/>
      </w:r>
      <w:r w:rsidRPr="00A80D6D">
        <w:rPr>
          <w:b/>
          <w:sz w:val="16"/>
          <w:szCs w:val="16"/>
        </w:rPr>
        <w:tab/>
      </w:r>
      <w:r w:rsidR="004766A9" w:rsidRPr="00A80D6D">
        <w:rPr>
          <w:b/>
          <w:sz w:val="16"/>
          <w:szCs w:val="16"/>
        </w:rPr>
        <w:t>Prize</w:t>
      </w:r>
      <w:r w:rsidR="008C4C83" w:rsidRPr="00A80D6D">
        <w:rPr>
          <w:b/>
          <w:sz w:val="16"/>
          <w:szCs w:val="16"/>
        </w:rPr>
        <w:t xml:space="preserve"> </w:t>
      </w:r>
      <w:r w:rsidR="004766A9" w:rsidRPr="00A80D6D">
        <w:rPr>
          <w:b/>
          <w:sz w:val="16"/>
          <w:szCs w:val="16"/>
        </w:rPr>
        <w:t>Pool</w:t>
      </w:r>
      <w:r w:rsidR="008C4C83" w:rsidRPr="00A80D6D">
        <w:rPr>
          <w:b/>
          <w:sz w:val="16"/>
          <w:szCs w:val="16"/>
        </w:rPr>
        <w:t xml:space="preserve"> </w:t>
      </w:r>
      <w:r w:rsidR="004766A9" w:rsidRPr="00A80D6D">
        <w:rPr>
          <w:b/>
          <w:sz w:val="16"/>
          <w:szCs w:val="16"/>
        </w:rPr>
        <w:t>Percentage</w:t>
      </w:r>
      <w:r w:rsidRPr="00A80D6D">
        <w:rPr>
          <w:b/>
          <w:sz w:val="16"/>
          <w:szCs w:val="16"/>
        </w:rPr>
        <w:tab/>
        <w:t>Sale Percentage</w:t>
      </w:r>
    </w:p>
    <w:p w14:paraId="6B5347BE"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right" w:pos="9360"/>
        </w:tabs>
        <w:jc w:val="both"/>
        <w:rPr>
          <w:b/>
          <w:sz w:val="16"/>
          <w:szCs w:val="16"/>
        </w:rPr>
      </w:pPr>
      <w:r w:rsidRPr="00A80D6D">
        <w:rPr>
          <w:b/>
          <w:sz w:val="16"/>
          <w:szCs w:val="16"/>
        </w:rPr>
        <w:t>Number</w:t>
      </w:r>
      <w:r w:rsidR="008C4C83" w:rsidRPr="00A80D6D">
        <w:rPr>
          <w:b/>
          <w:sz w:val="16"/>
          <w:szCs w:val="16"/>
        </w:rPr>
        <w:t xml:space="preserve"> </w:t>
      </w:r>
      <w:r w:rsidRPr="00A80D6D">
        <w:rPr>
          <w:b/>
          <w:sz w:val="16"/>
          <w:szCs w:val="16"/>
        </w:rPr>
        <w:t>of</w:t>
      </w:r>
      <w:r w:rsidR="008C4C83" w:rsidRPr="00A80D6D">
        <w:rPr>
          <w:b/>
          <w:sz w:val="16"/>
          <w:szCs w:val="16"/>
        </w:rPr>
        <w:t xml:space="preserve"> </w:t>
      </w:r>
      <w:r w:rsidRPr="00A80D6D">
        <w:rPr>
          <w:b/>
          <w:sz w:val="16"/>
          <w:szCs w:val="16"/>
        </w:rPr>
        <w:t>Matches</w:t>
      </w:r>
      <w:r w:rsidR="008C4C83" w:rsidRPr="00A80D6D">
        <w:rPr>
          <w:b/>
          <w:sz w:val="16"/>
          <w:szCs w:val="16"/>
        </w:rPr>
        <w:t xml:space="preserve"> </w:t>
      </w:r>
      <w:r w:rsidR="007751DA" w:rsidRPr="00A80D6D">
        <w:rPr>
          <w:b/>
          <w:sz w:val="16"/>
          <w:szCs w:val="16"/>
        </w:rPr>
        <w:t>per</w:t>
      </w:r>
      <w:r w:rsidR="008C4C83" w:rsidRPr="00A80D6D">
        <w:rPr>
          <w:b/>
          <w:sz w:val="16"/>
          <w:szCs w:val="16"/>
        </w:rPr>
        <w:t xml:space="preserve"> </w:t>
      </w:r>
      <w:r w:rsidRPr="00A80D6D">
        <w:rPr>
          <w:b/>
          <w:sz w:val="16"/>
          <w:szCs w:val="16"/>
        </w:rPr>
        <w:t>Play</w:t>
      </w:r>
      <w:r w:rsidR="00443571" w:rsidRPr="00A80D6D">
        <w:rPr>
          <w:b/>
          <w:sz w:val="16"/>
          <w:szCs w:val="16"/>
        </w:rPr>
        <w:tab/>
      </w:r>
      <w:r w:rsidR="00443571" w:rsidRPr="00A80D6D">
        <w:rPr>
          <w:b/>
          <w:sz w:val="16"/>
          <w:szCs w:val="16"/>
        </w:rPr>
        <w:tab/>
      </w:r>
      <w:r w:rsidR="00E62EB7" w:rsidRPr="00A80D6D">
        <w:rPr>
          <w:b/>
          <w:sz w:val="16"/>
          <w:szCs w:val="16"/>
        </w:rPr>
        <w:tab/>
      </w:r>
      <w:r w:rsidRPr="00A80D6D">
        <w:rPr>
          <w:b/>
          <w:sz w:val="16"/>
          <w:szCs w:val="16"/>
        </w:rPr>
        <w:t>Prize</w:t>
      </w:r>
      <w:r w:rsidR="008C4C83" w:rsidRPr="00A80D6D">
        <w:rPr>
          <w:b/>
          <w:sz w:val="16"/>
          <w:szCs w:val="16"/>
        </w:rPr>
        <w:t xml:space="preserve"> </w:t>
      </w:r>
      <w:r w:rsidRPr="00A80D6D">
        <w:rPr>
          <w:b/>
          <w:sz w:val="16"/>
          <w:szCs w:val="16"/>
        </w:rPr>
        <w:t>Payment</w:t>
      </w:r>
      <w:r w:rsidR="008C4C83" w:rsidRPr="00A80D6D">
        <w:rPr>
          <w:b/>
          <w:sz w:val="16"/>
          <w:szCs w:val="16"/>
        </w:rPr>
        <w:tab/>
      </w:r>
      <w:r w:rsidR="00DC0A5A" w:rsidRPr="00A80D6D">
        <w:rPr>
          <w:b/>
          <w:sz w:val="16"/>
          <w:szCs w:val="16"/>
        </w:rPr>
        <w:tab/>
      </w:r>
      <w:r w:rsidRPr="00A80D6D">
        <w:rPr>
          <w:b/>
          <w:sz w:val="16"/>
          <w:szCs w:val="16"/>
        </w:rPr>
        <w:t>Allocated</w:t>
      </w:r>
      <w:r w:rsidR="008C4C83" w:rsidRPr="00A80D6D">
        <w:rPr>
          <w:b/>
          <w:sz w:val="16"/>
          <w:szCs w:val="16"/>
        </w:rPr>
        <w:t xml:space="preserve"> </w:t>
      </w:r>
      <w:r w:rsidRPr="00A80D6D">
        <w:rPr>
          <w:b/>
          <w:sz w:val="16"/>
          <w:szCs w:val="16"/>
        </w:rPr>
        <w:t>to</w:t>
      </w:r>
      <w:r w:rsidR="008C4C83" w:rsidRPr="00A80D6D">
        <w:rPr>
          <w:b/>
          <w:sz w:val="16"/>
          <w:szCs w:val="16"/>
        </w:rPr>
        <w:t xml:space="preserve"> </w:t>
      </w:r>
      <w:r w:rsidRPr="00A80D6D">
        <w:rPr>
          <w:b/>
          <w:sz w:val="16"/>
          <w:szCs w:val="16"/>
        </w:rPr>
        <w:t>Prize</w:t>
      </w:r>
      <w:r w:rsidR="00644F23" w:rsidRPr="00A80D6D">
        <w:rPr>
          <w:b/>
          <w:sz w:val="16"/>
          <w:szCs w:val="16"/>
        </w:rPr>
        <w:tab/>
      </w:r>
      <w:r w:rsidR="00644F23" w:rsidRPr="00A80D6D">
        <w:rPr>
          <w:b/>
          <w:sz w:val="16"/>
          <w:szCs w:val="16"/>
        </w:rPr>
        <w:tab/>
      </w:r>
      <w:r w:rsidR="00644F23" w:rsidRPr="00A80D6D">
        <w:rPr>
          <w:b/>
          <w:sz w:val="16"/>
          <w:szCs w:val="16"/>
        </w:rPr>
        <w:tab/>
        <w:t>Allocated in Prize</w:t>
      </w:r>
    </w:p>
    <w:p w14:paraId="6B5347BF" w14:textId="77777777" w:rsidR="008E48BB" w:rsidRPr="00A80D6D" w:rsidRDefault="008E48BB"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p>
    <w:p w14:paraId="6B5347C0"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All</w:t>
      </w:r>
      <w:r w:rsidR="008C4C83" w:rsidRPr="00A80D6D">
        <w:rPr>
          <w:sz w:val="16"/>
          <w:szCs w:val="16"/>
        </w:rPr>
        <w:t xml:space="preserve"> </w:t>
      </w:r>
      <w:r w:rsidRPr="00A80D6D">
        <w:rPr>
          <w:sz w:val="16"/>
          <w:szCs w:val="16"/>
        </w:rPr>
        <w:t>five</w:t>
      </w:r>
      <w:r w:rsidR="008C4C83" w:rsidRPr="00A80D6D">
        <w:rPr>
          <w:sz w:val="16"/>
          <w:szCs w:val="16"/>
        </w:rPr>
        <w:t xml:space="preserve"> </w:t>
      </w:r>
      <w:r w:rsidRPr="00A80D6D">
        <w:rPr>
          <w:sz w:val="16"/>
          <w:szCs w:val="16"/>
        </w:rPr>
        <w:t>(5)</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plus</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00DC0A5A" w:rsidRPr="00A80D6D">
        <w:rPr>
          <w:sz w:val="16"/>
          <w:szCs w:val="16"/>
        </w:rPr>
        <w:tab/>
      </w:r>
      <w:r w:rsidRPr="00A80D6D">
        <w:rPr>
          <w:sz w:val="16"/>
          <w:szCs w:val="16"/>
        </w:rPr>
        <w:t>Grand</w:t>
      </w:r>
      <w:r w:rsidR="008C4C83" w:rsidRPr="00A80D6D">
        <w:rPr>
          <w:sz w:val="16"/>
          <w:szCs w:val="16"/>
        </w:rPr>
        <w:t xml:space="preserve"> </w:t>
      </w:r>
      <w:r w:rsidRPr="00A80D6D">
        <w:rPr>
          <w:sz w:val="16"/>
          <w:szCs w:val="16"/>
        </w:rPr>
        <w:t>Prize</w:t>
      </w:r>
      <w:r w:rsidR="00B9357B" w:rsidRPr="00A80D6D">
        <w:rPr>
          <w:sz w:val="16"/>
          <w:szCs w:val="16"/>
        </w:rPr>
        <w:t xml:space="preserve"> Value</w:t>
      </w:r>
      <w:r w:rsidRPr="00A80D6D">
        <w:rPr>
          <w:sz w:val="16"/>
          <w:szCs w:val="16"/>
        </w:rPr>
        <w:tab/>
      </w:r>
      <w:r w:rsidR="00271625" w:rsidRPr="00A80D6D">
        <w:rPr>
          <w:sz w:val="16"/>
          <w:szCs w:val="16"/>
        </w:rPr>
        <w:tab/>
      </w:r>
      <w:r w:rsidR="00644F23" w:rsidRPr="00A80D6D">
        <w:rPr>
          <w:sz w:val="16"/>
          <w:szCs w:val="16"/>
        </w:rPr>
        <w:t>46.1983</w:t>
      </w:r>
      <w:r w:rsidRPr="00A80D6D">
        <w:rPr>
          <w:sz w:val="16"/>
          <w:szCs w:val="16"/>
        </w:rPr>
        <w:t>%</w:t>
      </w:r>
      <w:r w:rsidR="00271625" w:rsidRPr="00A80D6D">
        <w:rPr>
          <w:b/>
          <w:sz w:val="16"/>
          <w:szCs w:val="16"/>
        </w:rPr>
        <w:t>*</w:t>
      </w:r>
      <w:r w:rsidR="00492DCF" w:rsidRPr="00A80D6D">
        <w:rPr>
          <w:sz w:val="16"/>
          <w:szCs w:val="16"/>
        </w:rPr>
        <w:tab/>
      </w:r>
      <w:r w:rsidR="00492DCF" w:rsidRPr="00A80D6D">
        <w:rPr>
          <w:sz w:val="16"/>
          <w:szCs w:val="16"/>
        </w:rPr>
        <w:tab/>
        <w:t>23.0991%</w:t>
      </w:r>
    </w:p>
    <w:p w14:paraId="6B5347C1"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All</w:t>
      </w:r>
      <w:r w:rsidR="008C4C83" w:rsidRPr="00A80D6D">
        <w:rPr>
          <w:sz w:val="16"/>
          <w:szCs w:val="16"/>
        </w:rPr>
        <w:t xml:space="preserve"> </w:t>
      </w:r>
      <w:r w:rsidRPr="00A80D6D">
        <w:rPr>
          <w:sz w:val="16"/>
          <w:szCs w:val="16"/>
        </w:rPr>
        <w:t>five</w:t>
      </w:r>
      <w:r w:rsidR="008C4C83" w:rsidRPr="00A80D6D">
        <w:rPr>
          <w:sz w:val="16"/>
          <w:szCs w:val="16"/>
        </w:rPr>
        <w:t xml:space="preserve"> </w:t>
      </w:r>
      <w:r w:rsidRPr="00A80D6D">
        <w:rPr>
          <w:sz w:val="16"/>
          <w:szCs w:val="16"/>
        </w:rPr>
        <w:t>(5)</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and</w:t>
      </w:r>
      <w:r w:rsidR="008C4C83" w:rsidRPr="00A80D6D">
        <w:rPr>
          <w:sz w:val="16"/>
          <w:szCs w:val="16"/>
        </w:rPr>
        <w:t xml:space="preserve"> </w:t>
      </w:r>
      <w:r w:rsidRPr="00A80D6D">
        <w:rPr>
          <w:sz w:val="16"/>
          <w:szCs w:val="16"/>
        </w:rPr>
        <w:t>none</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Pr="00A80D6D">
        <w:rPr>
          <w:sz w:val="16"/>
          <w:szCs w:val="16"/>
        </w:rPr>
        <w:tab/>
        <w:t>$</w:t>
      </w:r>
      <w:r w:rsidR="00644F23" w:rsidRPr="00A80D6D">
        <w:rPr>
          <w:sz w:val="16"/>
          <w:szCs w:val="16"/>
        </w:rPr>
        <w:t>20</w:t>
      </w:r>
      <w:r w:rsidRPr="00A80D6D">
        <w:rPr>
          <w:sz w:val="16"/>
          <w:szCs w:val="16"/>
        </w:rPr>
        <w:t>,000</w:t>
      </w:r>
      <w:r w:rsidR="00644F23" w:rsidRPr="00A80D6D">
        <w:rPr>
          <w:sz w:val="16"/>
          <w:szCs w:val="16"/>
        </w:rPr>
        <w:t>.00</w:t>
      </w:r>
      <w:r w:rsidR="00A714F5" w:rsidRPr="00A80D6D">
        <w:rPr>
          <w:sz w:val="16"/>
          <w:szCs w:val="16"/>
        </w:rPr>
        <w:tab/>
      </w:r>
      <w:r w:rsidRPr="00A80D6D">
        <w:rPr>
          <w:sz w:val="16"/>
          <w:szCs w:val="16"/>
        </w:rPr>
        <w:tab/>
      </w:r>
      <w:r w:rsidR="00151920" w:rsidRPr="00A80D6D">
        <w:rPr>
          <w:sz w:val="16"/>
          <w:szCs w:val="16"/>
        </w:rPr>
        <w:t xml:space="preserve">  </w:t>
      </w:r>
      <w:r w:rsidR="00B9357B" w:rsidRPr="00A80D6D">
        <w:rPr>
          <w:sz w:val="16"/>
          <w:szCs w:val="16"/>
        </w:rPr>
        <w:t>1.3852</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 xml:space="preserve">  0.6926%</w:t>
      </w:r>
    </w:p>
    <w:p w14:paraId="6B5347C2"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Any</w:t>
      </w:r>
      <w:r w:rsidR="008C4C83" w:rsidRPr="00A80D6D">
        <w:rPr>
          <w:sz w:val="16"/>
          <w:szCs w:val="16"/>
        </w:rPr>
        <w:t xml:space="preserve"> </w:t>
      </w:r>
      <w:r w:rsidRPr="00A80D6D">
        <w:rPr>
          <w:sz w:val="16"/>
          <w:szCs w:val="16"/>
        </w:rPr>
        <w:t>four</w:t>
      </w:r>
      <w:r w:rsidR="008C4C83" w:rsidRPr="00A80D6D">
        <w:rPr>
          <w:sz w:val="16"/>
          <w:szCs w:val="16"/>
        </w:rPr>
        <w:t xml:space="preserve"> </w:t>
      </w:r>
      <w:r w:rsidRPr="00A80D6D">
        <w:rPr>
          <w:sz w:val="16"/>
          <w:szCs w:val="16"/>
        </w:rPr>
        <w:t>(4)</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plus</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Pr="00A80D6D">
        <w:rPr>
          <w:sz w:val="16"/>
          <w:szCs w:val="16"/>
        </w:rPr>
        <w:tab/>
      </w:r>
      <w:proofErr w:type="gramStart"/>
      <w:r w:rsidRPr="00A80D6D">
        <w:rPr>
          <w:sz w:val="16"/>
          <w:szCs w:val="16"/>
        </w:rPr>
        <w:t>$</w:t>
      </w:r>
      <w:r w:rsidR="00644F23" w:rsidRPr="00A80D6D">
        <w:rPr>
          <w:sz w:val="16"/>
          <w:szCs w:val="16"/>
        </w:rPr>
        <w:t xml:space="preserve">  1</w:t>
      </w:r>
      <w:r w:rsidRPr="00A80D6D">
        <w:rPr>
          <w:sz w:val="16"/>
          <w:szCs w:val="16"/>
        </w:rPr>
        <w:t>,000</w:t>
      </w:r>
      <w:r w:rsidR="00644F23" w:rsidRPr="00A80D6D">
        <w:rPr>
          <w:sz w:val="16"/>
          <w:szCs w:val="16"/>
        </w:rPr>
        <w:t>.00</w:t>
      </w:r>
      <w:proofErr w:type="gramEnd"/>
      <w:r w:rsidRPr="00A80D6D">
        <w:rPr>
          <w:sz w:val="16"/>
          <w:szCs w:val="16"/>
        </w:rPr>
        <w:tab/>
      </w:r>
      <w:r w:rsidR="00151920" w:rsidRPr="00A80D6D">
        <w:rPr>
          <w:sz w:val="16"/>
          <w:szCs w:val="16"/>
        </w:rPr>
        <w:tab/>
        <w:t xml:space="preserve">  </w:t>
      </w:r>
      <w:r w:rsidR="00B9357B" w:rsidRPr="00A80D6D">
        <w:rPr>
          <w:sz w:val="16"/>
          <w:szCs w:val="16"/>
        </w:rPr>
        <w:t>1.8084</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 xml:space="preserve">  0.9042%</w:t>
      </w:r>
    </w:p>
    <w:p w14:paraId="6B5347C3"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Any</w:t>
      </w:r>
      <w:r w:rsidR="008C4C83" w:rsidRPr="00A80D6D">
        <w:rPr>
          <w:sz w:val="16"/>
          <w:szCs w:val="16"/>
        </w:rPr>
        <w:t xml:space="preserve"> </w:t>
      </w:r>
      <w:r w:rsidRPr="00A80D6D">
        <w:rPr>
          <w:sz w:val="16"/>
          <w:szCs w:val="16"/>
        </w:rPr>
        <w:t>four</w:t>
      </w:r>
      <w:r w:rsidR="008C4C83" w:rsidRPr="00A80D6D">
        <w:rPr>
          <w:sz w:val="16"/>
          <w:szCs w:val="16"/>
        </w:rPr>
        <w:t xml:space="preserve"> </w:t>
      </w:r>
      <w:r w:rsidRPr="00A80D6D">
        <w:rPr>
          <w:sz w:val="16"/>
          <w:szCs w:val="16"/>
        </w:rPr>
        <w:t>(4)</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and</w:t>
      </w:r>
      <w:r w:rsidR="008C4C83" w:rsidRPr="00A80D6D">
        <w:rPr>
          <w:sz w:val="16"/>
          <w:szCs w:val="16"/>
        </w:rPr>
        <w:t xml:space="preserve"> </w:t>
      </w:r>
      <w:r w:rsidRPr="00A80D6D">
        <w:rPr>
          <w:sz w:val="16"/>
          <w:szCs w:val="16"/>
        </w:rPr>
        <w:t>none</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Pr="00A80D6D">
        <w:rPr>
          <w:sz w:val="16"/>
          <w:szCs w:val="16"/>
        </w:rPr>
        <w:tab/>
        <w:t>$</w:t>
      </w:r>
      <w:r w:rsidR="00644F23" w:rsidRPr="00A80D6D">
        <w:rPr>
          <w:sz w:val="16"/>
          <w:szCs w:val="16"/>
        </w:rPr>
        <w:t xml:space="preserve">     </w:t>
      </w:r>
      <w:r w:rsidRPr="00A80D6D">
        <w:rPr>
          <w:sz w:val="16"/>
          <w:szCs w:val="16"/>
        </w:rPr>
        <w:t>100</w:t>
      </w:r>
      <w:r w:rsidR="00644F23" w:rsidRPr="00A80D6D">
        <w:rPr>
          <w:sz w:val="16"/>
          <w:szCs w:val="16"/>
        </w:rPr>
        <w:t>.00</w:t>
      </w:r>
      <w:r w:rsidRPr="00A80D6D">
        <w:rPr>
          <w:sz w:val="16"/>
          <w:szCs w:val="16"/>
        </w:rPr>
        <w:tab/>
      </w:r>
      <w:r w:rsidR="00A714F5" w:rsidRPr="00A80D6D">
        <w:rPr>
          <w:sz w:val="16"/>
          <w:szCs w:val="16"/>
        </w:rPr>
        <w:tab/>
      </w:r>
      <w:r w:rsidR="00B9357B" w:rsidRPr="00A80D6D">
        <w:rPr>
          <w:sz w:val="16"/>
          <w:szCs w:val="16"/>
        </w:rPr>
        <w:t xml:space="preserve">  1.6276</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 xml:space="preserve">  0.8138%</w:t>
      </w:r>
    </w:p>
    <w:p w14:paraId="6B5347C4"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Any</w:t>
      </w:r>
      <w:r w:rsidR="008C4C83" w:rsidRPr="00A80D6D">
        <w:rPr>
          <w:sz w:val="16"/>
          <w:szCs w:val="16"/>
        </w:rPr>
        <w:t xml:space="preserve"> </w:t>
      </w:r>
      <w:r w:rsidRPr="00A80D6D">
        <w:rPr>
          <w:sz w:val="16"/>
          <w:szCs w:val="16"/>
        </w:rPr>
        <w:t>three</w:t>
      </w:r>
      <w:r w:rsidR="008C4C83" w:rsidRPr="00A80D6D">
        <w:rPr>
          <w:sz w:val="16"/>
          <w:szCs w:val="16"/>
        </w:rPr>
        <w:t xml:space="preserve"> </w:t>
      </w:r>
      <w:r w:rsidRPr="00A80D6D">
        <w:rPr>
          <w:sz w:val="16"/>
          <w:szCs w:val="16"/>
        </w:rPr>
        <w:t>(3)</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plus</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Pr="00A80D6D">
        <w:rPr>
          <w:sz w:val="16"/>
          <w:szCs w:val="16"/>
        </w:rPr>
        <w:tab/>
        <w:t>$</w:t>
      </w:r>
      <w:r w:rsidR="00644F23" w:rsidRPr="00A80D6D">
        <w:rPr>
          <w:sz w:val="16"/>
          <w:szCs w:val="16"/>
        </w:rPr>
        <w:t xml:space="preserve">       20.00</w:t>
      </w:r>
      <w:r w:rsidRPr="00A80D6D">
        <w:rPr>
          <w:sz w:val="16"/>
          <w:szCs w:val="16"/>
        </w:rPr>
        <w:tab/>
      </w:r>
      <w:r w:rsidR="00A714F5" w:rsidRPr="00A80D6D">
        <w:rPr>
          <w:sz w:val="16"/>
          <w:szCs w:val="16"/>
        </w:rPr>
        <w:tab/>
      </w:r>
      <w:r w:rsidR="00B9357B" w:rsidRPr="00A80D6D">
        <w:rPr>
          <w:sz w:val="16"/>
          <w:szCs w:val="16"/>
        </w:rPr>
        <w:t xml:space="preserve">  1.6637</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 xml:space="preserve">  0.8319%</w:t>
      </w:r>
    </w:p>
    <w:p w14:paraId="6B5347C5"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Any</w:t>
      </w:r>
      <w:r w:rsidR="008C4C83" w:rsidRPr="00A80D6D">
        <w:rPr>
          <w:sz w:val="16"/>
          <w:szCs w:val="16"/>
        </w:rPr>
        <w:t xml:space="preserve"> </w:t>
      </w:r>
      <w:r w:rsidRPr="00A80D6D">
        <w:rPr>
          <w:sz w:val="16"/>
          <w:szCs w:val="16"/>
        </w:rPr>
        <w:t>three</w:t>
      </w:r>
      <w:r w:rsidR="008C4C83" w:rsidRPr="00A80D6D">
        <w:rPr>
          <w:sz w:val="16"/>
          <w:szCs w:val="16"/>
        </w:rPr>
        <w:t xml:space="preserve"> </w:t>
      </w:r>
      <w:r w:rsidRPr="00A80D6D">
        <w:rPr>
          <w:sz w:val="16"/>
          <w:szCs w:val="16"/>
        </w:rPr>
        <w:t>(3)</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and</w:t>
      </w:r>
      <w:r w:rsidR="008C4C83" w:rsidRPr="00A80D6D">
        <w:rPr>
          <w:sz w:val="16"/>
          <w:szCs w:val="16"/>
        </w:rPr>
        <w:t xml:space="preserve"> </w:t>
      </w:r>
      <w:r w:rsidRPr="00A80D6D">
        <w:rPr>
          <w:sz w:val="16"/>
          <w:szCs w:val="16"/>
        </w:rPr>
        <w:t>none</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00DC0A5A" w:rsidRPr="00A80D6D">
        <w:rPr>
          <w:sz w:val="16"/>
          <w:szCs w:val="16"/>
        </w:rPr>
        <w:tab/>
      </w:r>
      <w:r w:rsidRPr="00A80D6D">
        <w:rPr>
          <w:sz w:val="16"/>
          <w:szCs w:val="16"/>
        </w:rPr>
        <w:t>$</w:t>
      </w:r>
      <w:r w:rsidR="00644F23" w:rsidRPr="00A80D6D">
        <w:rPr>
          <w:sz w:val="16"/>
          <w:szCs w:val="16"/>
        </w:rPr>
        <w:t xml:space="preserve">         5.00</w:t>
      </w:r>
      <w:r w:rsidRPr="00A80D6D">
        <w:rPr>
          <w:sz w:val="16"/>
          <w:szCs w:val="16"/>
        </w:rPr>
        <w:tab/>
      </w:r>
      <w:r w:rsidR="00E05F32" w:rsidRPr="00A80D6D">
        <w:rPr>
          <w:sz w:val="16"/>
          <w:szCs w:val="16"/>
        </w:rPr>
        <w:tab/>
      </w:r>
      <w:r w:rsidR="00B9357B" w:rsidRPr="00A80D6D">
        <w:rPr>
          <w:sz w:val="16"/>
          <w:szCs w:val="16"/>
        </w:rPr>
        <w:t xml:space="preserve">  3.7434</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 xml:space="preserve">  1.871</w:t>
      </w:r>
      <w:r w:rsidR="00B9357B" w:rsidRPr="00A80D6D">
        <w:rPr>
          <w:sz w:val="16"/>
          <w:szCs w:val="16"/>
        </w:rPr>
        <w:t>7</w:t>
      </w:r>
      <w:r w:rsidR="00492DCF" w:rsidRPr="00A80D6D">
        <w:rPr>
          <w:sz w:val="16"/>
          <w:szCs w:val="16"/>
        </w:rPr>
        <w:t>%</w:t>
      </w:r>
    </w:p>
    <w:p w14:paraId="6B5347C6"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Any</w:t>
      </w:r>
      <w:r w:rsidR="008C4C83" w:rsidRPr="00A80D6D">
        <w:rPr>
          <w:sz w:val="16"/>
          <w:szCs w:val="16"/>
        </w:rPr>
        <w:t xml:space="preserve"> </w:t>
      </w:r>
      <w:r w:rsidRPr="00A80D6D">
        <w:rPr>
          <w:sz w:val="16"/>
          <w:szCs w:val="16"/>
        </w:rPr>
        <w:t>two</w:t>
      </w:r>
      <w:r w:rsidR="008C4C83" w:rsidRPr="00A80D6D">
        <w:rPr>
          <w:sz w:val="16"/>
          <w:szCs w:val="16"/>
        </w:rPr>
        <w:t xml:space="preserve"> </w:t>
      </w:r>
      <w:r w:rsidRPr="00A80D6D">
        <w:rPr>
          <w:sz w:val="16"/>
          <w:szCs w:val="16"/>
        </w:rPr>
        <w:t>(2)</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plus</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Pr="00A80D6D">
        <w:rPr>
          <w:sz w:val="16"/>
          <w:szCs w:val="16"/>
        </w:rPr>
        <w:tab/>
        <w:t>$</w:t>
      </w:r>
      <w:r w:rsidR="00644F23" w:rsidRPr="00A80D6D">
        <w:rPr>
          <w:sz w:val="16"/>
          <w:szCs w:val="16"/>
        </w:rPr>
        <w:t xml:space="preserve">         5.00</w:t>
      </w:r>
      <w:r w:rsidRPr="00A80D6D">
        <w:rPr>
          <w:sz w:val="16"/>
          <w:szCs w:val="16"/>
        </w:rPr>
        <w:tab/>
      </w:r>
      <w:r w:rsidR="00A714F5" w:rsidRPr="00A80D6D">
        <w:rPr>
          <w:sz w:val="16"/>
          <w:szCs w:val="16"/>
        </w:rPr>
        <w:tab/>
      </w:r>
      <w:r w:rsidR="00B9357B" w:rsidRPr="00A80D6D">
        <w:rPr>
          <w:sz w:val="16"/>
          <w:szCs w:val="16"/>
        </w:rPr>
        <w:t xml:space="preserve">  6.2390</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 xml:space="preserve">  3.1195%</w:t>
      </w:r>
    </w:p>
    <w:p w14:paraId="6B5347C7" w14:textId="77777777" w:rsidR="005912A2"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Any</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plus</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004439BB" w:rsidRPr="00A80D6D">
        <w:rPr>
          <w:sz w:val="16"/>
          <w:szCs w:val="16"/>
        </w:rPr>
        <w:t>set</w:t>
      </w:r>
      <w:r w:rsidRPr="00A80D6D">
        <w:rPr>
          <w:sz w:val="16"/>
          <w:szCs w:val="16"/>
        </w:rPr>
        <w:tab/>
        <w:t>$</w:t>
      </w:r>
      <w:r w:rsidR="00644F23" w:rsidRPr="00A80D6D">
        <w:rPr>
          <w:sz w:val="16"/>
          <w:szCs w:val="16"/>
        </w:rPr>
        <w:t xml:space="preserve">         2.00</w:t>
      </w:r>
      <w:r w:rsidRPr="00A80D6D">
        <w:rPr>
          <w:sz w:val="16"/>
          <w:szCs w:val="16"/>
        </w:rPr>
        <w:tab/>
      </w:r>
      <w:r w:rsidR="00A714F5" w:rsidRPr="00A80D6D">
        <w:rPr>
          <w:sz w:val="16"/>
          <w:szCs w:val="16"/>
        </w:rPr>
        <w:tab/>
      </w:r>
      <w:r w:rsidR="00B9357B" w:rsidRPr="00A80D6D">
        <w:rPr>
          <w:sz w:val="16"/>
          <w:szCs w:val="16"/>
        </w:rPr>
        <w:t>13.7259</w:t>
      </w:r>
      <w:r w:rsidRPr="00A80D6D">
        <w:rPr>
          <w:sz w:val="16"/>
          <w:szCs w:val="16"/>
        </w:rPr>
        <w:t>%</w:t>
      </w:r>
      <w:r w:rsidR="00492DCF" w:rsidRPr="00A80D6D">
        <w:rPr>
          <w:sz w:val="16"/>
          <w:szCs w:val="16"/>
        </w:rPr>
        <w:tab/>
      </w:r>
      <w:r w:rsidR="00B9357B" w:rsidRPr="00A80D6D">
        <w:rPr>
          <w:sz w:val="16"/>
          <w:szCs w:val="16"/>
        </w:rPr>
        <w:tab/>
      </w:r>
      <w:r w:rsidR="00492DCF" w:rsidRPr="00A80D6D">
        <w:rPr>
          <w:sz w:val="16"/>
          <w:szCs w:val="16"/>
        </w:rPr>
        <w:tab/>
        <w:t xml:space="preserve">  6.8629%</w:t>
      </w:r>
    </w:p>
    <w:p w14:paraId="6B5347C8" w14:textId="77777777" w:rsidR="004766A9" w:rsidRPr="00A80D6D" w:rsidRDefault="004766A9" w:rsidP="00644F23">
      <w:pPr>
        <w:pBdr>
          <w:top w:val="single" w:sz="6" w:space="5" w:color="auto"/>
          <w:left w:val="single" w:sz="6" w:space="5" w:color="auto"/>
          <w:bottom w:val="single" w:sz="6" w:space="5" w:color="auto"/>
          <w:right w:val="single" w:sz="6"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sz w:val="16"/>
          <w:szCs w:val="16"/>
        </w:rPr>
      </w:pPr>
      <w:r w:rsidRPr="00A80D6D">
        <w:rPr>
          <w:sz w:val="16"/>
          <w:szCs w:val="16"/>
        </w:rPr>
        <w:t>None</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first</w:t>
      </w:r>
      <w:r w:rsidR="008C4C83" w:rsidRPr="00A80D6D">
        <w:rPr>
          <w:sz w:val="16"/>
          <w:szCs w:val="16"/>
        </w:rPr>
        <w:t xml:space="preserve"> </w:t>
      </w:r>
      <w:r w:rsidRPr="00A80D6D">
        <w:rPr>
          <w:sz w:val="16"/>
          <w:szCs w:val="16"/>
        </w:rPr>
        <w:t>set</w:t>
      </w:r>
      <w:r w:rsidR="008C4C83" w:rsidRPr="00A80D6D">
        <w:rPr>
          <w:sz w:val="16"/>
          <w:szCs w:val="16"/>
        </w:rPr>
        <w:t xml:space="preserve"> </w:t>
      </w:r>
      <w:r w:rsidRPr="00A80D6D">
        <w:rPr>
          <w:sz w:val="16"/>
          <w:szCs w:val="16"/>
        </w:rPr>
        <w:t>plus</w:t>
      </w:r>
      <w:r w:rsidR="008C4C83" w:rsidRPr="00A80D6D">
        <w:rPr>
          <w:sz w:val="16"/>
          <w:szCs w:val="16"/>
        </w:rPr>
        <w:t xml:space="preserve"> </w:t>
      </w:r>
      <w:r w:rsidRPr="00A80D6D">
        <w:rPr>
          <w:sz w:val="16"/>
          <w:szCs w:val="16"/>
        </w:rPr>
        <w:t>one</w:t>
      </w:r>
      <w:r w:rsidR="008C4C83" w:rsidRPr="00A80D6D">
        <w:rPr>
          <w:sz w:val="16"/>
          <w:szCs w:val="16"/>
        </w:rPr>
        <w:t xml:space="preserve"> </w:t>
      </w:r>
      <w:r w:rsidRPr="00A80D6D">
        <w:rPr>
          <w:sz w:val="16"/>
          <w:szCs w:val="16"/>
        </w:rPr>
        <w:t>(1)</w:t>
      </w:r>
      <w:r w:rsidR="008C4C83" w:rsidRPr="00A80D6D">
        <w:rPr>
          <w:sz w:val="16"/>
          <w:szCs w:val="16"/>
        </w:rPr>
        <w:t xml:space="preserve"> </w:t>
      </w:r>
      <w:r w:rsidRPr="00A80D6D">
        <w:rPr>
          <w:sz w:val="16"/>
          <w:szCs w:val="16"/>
        </w:rPr>
        <w:t>of</w:t>
      </w:r>
      <w:r w:rsidR="008C4C83" w:rsidRPr="00A80D6D">
        <w:rPr>
          <w:sz w:val="16"/>
          <w:szCs w:val="16"/>
        </w:rPr>
        <w:t xml:space="preserve"> </w:t>
      </w:r>
      <w:r w:rsidRPr="00A80D6D">
        <w:rPr>
          <w:sz w:val="16"/>
          <w:szCs w:val="16"/>
        </w:rPr>
        <w:t>second</w:t>
      </w:r>
      <w:r w:rsidR="008C4C83" w:rsidRPr="00A80D6D">
        <w:rPr>
          <w:sz w:val="16"/>
          <w:szCs w:val="16"/>
        </w:rPr>
        <w:t xml:space="preserve"> </w:t>
      </w:r>
      <w:r w:rsidRPr="00A80D6D">
        <w:rPr>
          <w:sz w:val="16"/>
          <w:szCs w:val="16"/>
        </w:rPr>
        <w:t>set</w:t>
      </w:r>
      <w:r w:rsidR="00A714F5" w:rsidRPr="00A80D6D">
        <w:rPr>
          <w:sz w:val="16"/>
          <w:szCs w:val="16"/>
        </w:rPr>
        <w:tab/>
      </w:r>
      <w:r w:rsidRPr="00A80D6D">
        <w:rPr>
          <w:sz w:val="16"/>
          <w:szCs w:val="16"/>
        </w:rPr>
        <w:tab/>
        <w:t>$</w:t>
      </w:r>
      <w:r w:rsidR="00644F23" w:rsidRPr="00A80D6D">
        <w:rPr>
          <w:sz w:val="16"/>
          <w:szCs w:val="16"/>
        </w:rPr>
        <w:t xml:space="preserve">         2.00</w:t>
      </w:r>
      <w:r w:rsidRPr="00A80D6D">
        <w:rPr>
          <w:sz w:val="16"/>
          <w:szCs w:val="16"/>
        </w:rPr>
        <w:tab/>
      </w:r>
      <w:r w:rsidR="00A714F5" w:rsidRPr="00A80D6D">
        <w:rPr>
          <w:sz w:val="16"/>
          <w:szCs w:val="16"/>
        </w:rPr>
        <w:tab/>
      </w:r>
      <w:r w:rsidR="00B9357B" w:rsidRPr="00A80D6D">
        <w:rPr>
          <w:sz w:val="16"/>
          <w:szCs w:val="16"/>
        </w:rPr>
        <w:t>23.6085</w:t>
      </w:r>
      <w:r w:rsidRPr="00A80D6D">
        <w:rPr>
          <w:sz w:val="16"/>
          <w:szCs w:val="16"/>
        </w:rPr>
        <w:t>%</w:t>
      </w:r>
      <w:r w:rsidR="00492DCF" w:rsidRPr="00A80D6D">
        <w:rPr>
          <w:sz w:val="16"/>
          <w:szCs w:val="16"/>
        </w:rPr>
        <w:tab/>
      </w:r>
      <w:r w:rsidR="00492DCF" w:rsidRPr="00A80D6D">
        <w:rPr>
          <w:sz w:val="16"/>
          <w:szCs w:val="16"/>
        </w:rPr>
        <w:tab/>
      </w:r>
      <w:r w:rsidR="00492DCF" w:rsidRPr="00A80D6D">
        <w:rPr>
          <w:sz w:val="16"/>
          <w:szCs w:val="16"/>
        </w:rPr>
        <w:tab/>
        <w:t>11.8043%</w:t>
      </w:r>
    </w:p>
    <w:p w14:paraId="6B5347C9" w14:textId="77777777" w:rsidR="008E48BB" w:rsidRPr="00A80D6D" w:rsidRDefault="008E48BB" w:rsidP="00644F23">
      <w:pPr>
        <w:pBdr>
          <w:top w:val="single" w:sz="6" w:space="5" w:color="auto"/>
          <w:left w:val="single" w:sz="6" w:space="5" w:color="auto"/>
          <w:bottom w:val="single" w:sz="6" w:space="5" w:color="auto"/>
          <w:right w:val="single" w:sz="6" w:space="0" w:color="auto"/>
        </w:pBdr>
        <w:jc w:val="both"/>
        <w:rPr>
          <w:sz w:val="16"/>
          <w:szCs w:val="16"/>
        </w:rPr>
      </w:pPr>
    </w:p>
    <w:p w14:paraId="6B5347CA" w14:textId="77777777" w:rsidR="00660523" w:rsidRPr="00A80D6D" w:rsidRDefault="00660523" w:rsidP="00644F23">
      <w:pPr>
        <w:pBdr>
          <w:top w:val="single" w:sz="6" w:space="5" w:color="auto"/>
          <w:left w:val="single" w:sz="6" w:space="5" w:color="auto"/>
          <w:bottom w:val="single" w:sz="6" w:space="5" w:color="auto"/>
          <w:right w:val="single" w:sz="6" w:space="0" w:color="auto"/>
        </w:pBdr>
        <w:jc w:val="both"/>
        <w:rPr>
          <w:sz w:val="16"/>
          <w:szCs w:val="16"/>
        </w:rPr>
      </w:pPr>
      <w:r w:rsidRPr="00A80D6D">
        <w:rPr>
          <w:sz w:val="16"/>
          <w:szCs w:val="16"/>
        </w:rPr>
        <w:t>* The maximum contribution rate may include contributions to reserves and pools as described in these rules.</w:t>
      </w:r>
    </w:p>
    <w:p w14:paraId="6B5347CB" w14:textId="77777777" w:rsidR="00EF631A" w:rsidRPr="00A80D6D" w:rsidRDefault="00EF631A" w:rsidP="008C4C83">
      <w:pPr>
        <w:tabs>
          <w:tab w:val="left" w:pos="720"/>
          <w:tab w:val="left" w:pos="144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6"/>
          <w:szCs w:val="16"/>
        </w:rPr>
      </w:pPr>
    </w:p>
    <w:p w14:paraId="6B5347CC" w14:textId="77777777" w:rsidR="00151812" w:rsidRPr="00A80D6D" w:rsidRDefault="00EF631A"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4.4.1</w:t>
      </w:r>
      <w:r w:rsidRPr="00A80D6D">
        <w:tab/>
      </w:r>
      <w:r w:rsidR="004766A9" w:rsidRPr="00A80D6D">
        <w:t>The</w:t>
      </w:r>
      <w:r w:rsidR="008C4C83" w:rsidRPr="00A80D6D">
        <w:t xml:space="preserve"> </w:t>
      </w:r>
      <w:r w:rsidR="004766A9" w:rsidRPr="00A80D6D">
        <w:t>prize</w:t>
      </w:r>
      <w:r w:rsidR="008C4C83" w:rsidRPr="00A80D6D">
        <w:t xml:space="preserve"> </w:t>
      </w:r>
      <w:r w:rsidR="004766A9" w:rsidRPr="00A80D6D">
        <w:t>money</w:t>
      </w:r>
      <w:r w:rsidR="008C4C83" w:rsidRPr="00A80D6D">
        <w:t xml:space="preserve"> </w:t>
      </w:r>
      <w:r w:rsidR="004766A9" w:rsidRPr="00A80D6D">
        <w:t>allocated</w:t>
      </w:r>
      <w:r w:rsidR="008C4C83" w:rsidRPr="00A80D6D">
        <w:t xml:space="preserve"> </w:t>
      </w:r>
      <w:r w:rsidR="004766A9" w:rsidRPr="00A80D6D">
        <w:t>to</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category</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divided</w:t>
      </w:r>
      <w:r w:rsidR="008C4C83" w:rsidRPr="00A80D6D">
        <w:t xml:space="preserve"> </w:t>
      </w:r>
      <w:r w:rsidR="004766A9" w:rsidRPr="00A80D6D">
        <w:t>equally</w:t>
      </w:r>
      <w:r w:rsidR="008C4C83" w:rsidRPr="00A80D6D">
        <w:t xml:space="preserve"> </w:t>
      </w:r>
      <w:r w:rsidR="004766A9" w:rsidRPr="00A80D6D">
        <w:t>by</w:t>
      </w:r>
      <w:r w:rsidR="008C4C83" w:rsidRPr="00A80D6D">
        <w:t xml:space="preserve"> </w:t>
      </w:r>
      <w:r w:rsidR="004766A9" w:rsidRPr="00A80D6D">
        <w:t>the</w:t>
      </w:r>
      <w:r w:rsidR="008C4C83" w:rsidRPr="00A80D6D">
        <w:t xml:space="preserve"> </w:t>
      </w:r>
      <w:r w:rsidR="004766A9" w:rsidRPr="00A80D6D">
        <w:t>number</w:t>
      </w:r>
      <w:r w:rsidR="008C4C83" w:rsidRPr="00A80D6D">
        <w:t xml:space="preserve"> </w:t>
      </w:r>
      <w:r w:rsidR="004766A9" w:rsidRPr="00A80D6D">
        <w:t>of</w:t>
      </w:r>
      <w:r w:rsidR="008C4C83" w:rsidRPr="00A80D6D">
        <w:t xml:space="preserve"> </w:t>
      </w:r>
      <w:r w:rsidR="00B9357B" w:rsidRPr="00A80D6D">
        <w:t>Lotto America P</w:t>
      </w:r>
      <w:r w:rsidR="004E44C5" w:rsidRPr="00A80D6D">
        <w:t xml:space="preserve">lays </w:t>
      </w:r>
      <w:r w:rsidR="004766A9" w:rsidRPr="00A80D6D">
        <w:t>winning</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271625" w:rsidRPr="00A80D6D">
        <w:t xml:space="preserve"> as described in Sections 6.1.2 and 6.1.3 of these rules</w:t>
      </w:r>
      <w:r w:rsidR="004766A9" w:rsidRPr="00A80D6D">
        <w:t>.</w:t>
      </w:r>
    </w:p>
    <w:p w14:paraId="6B5347CD" w14:textId="77777777" w:rsidR="00151812" w:rsidRPr="00A80D6D" w:rsidRDefault="00151812"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7CE" w14:textId="77777777" w:rsidR="00C51997" w:rsidRPr="00A80D6D" w:rsidRDefault="00EF631A"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lastRenderedPageBreak/>
        <w:t>4.4.2</w:t>
      </w:r>
      <w:r w:rsidRPr="00A80D6D">
        <w:rPr>
          <w:b/>
        </w:rPr>
        <w:tab/>
      </w:r>
      <w:r w:rsidR="00C24D9A" w:rsidRPr="00A80D6D">
        <w:rPr>
          <w:b/>
        </w:rPr>
        <w:t xml:space="preserve">Lotto America Game </w:t>
      </w:r>
      <w:r w:rsidR="00EE0A69" w:rsidRPr="00A80D6D">
        <w:rPr>
          <w:b/>
        </w:rPr>
        <w:t xml:space="preserve">Set Prize Pool </w:t>
      </w:r>
      <w:r w:rsidR="00B9357B" w:rsidRPr="00A80D6D">
        <w:rPr>
          <w:b/>
        </w:rPr>
        <w:t xml:space="preserve">(SPP) </w:t>
      </w:r>
      <w:r w:rsidR="00EE0A69" w:rsidRPr="00A80D6D">
        <w:rPr>
          <w:b/>
        </w:rPr>
        <w:t>Carried Forward</w:t>
      </w:r>
      <w:r w:rsidR="00C51997" w:rsidRPr="00A80D6D">
        <w:rPr>
          <w:b/>
        </w:rPr>
        <w:t xml:space="preserve">.  </w:t>
      </w:r>
      <w:r w:rsidR="00B9357B" w:rsidRPr="00A80D6D">
        <w:t>T</w:t>
      </w:r>
      <w:r w:rsidR="004766A9" w:rsidRPr="00A80D6D">
        <w:t>he</w:t>
      </w:r>
      <w:r w:rsidR="008C4C83" w:rsidRPr="00A80D6D">
        <w:t xml:space="preserve"> </w:t>
      </w:r>
      <w:r w:rsidR="00C24D9A" w:rsidRPr="00A80D6D">
        <w:t>SPP</w:t>
      </w:r>
      <w:r w:rsidR="008C4C83" w:rsidRPr="00A80D6D">
        <w:t xml:space="preserve"> </w:t>
      </w:r>
      <w:r w:rsidR="004766A9" w:rsidRPr="00A80D6D">
        <w:t>(</w:t>
      </w:r>
      <w:r w:rsidR="00EE0A69" w:rsidRPr="00A80D6D">
        <w:t>for</w:t>
      </w:r>
      <w:r w:rsidR="008C4C83" w:rsidRPr="00A80D6D">
        <w:t xml:space="preserve"> </w:t>
      </w:r>
      <w:r w:rsidR="007003A8" w:rsidRPr="00A80D6D">
        <w:t xml:space="preserve">single payment </w:t>
      </w:r>
      <w:r w:rsidR="004766A9" w:rsidRPr="00A80D6D">
        <w:t>prizes</w:t>
      </w:r>
      <w:r w:rsidR="008C4C83" w:rsidRPr="00A80D6D">
        <w:t xml:space="preserve"> </w:t>
      </w:r>
      <w:r w:rsidR="004766A9" w:rsidRPr="00A80D6D">
        <w:t>of</w:t>
      </w:r>
      <w:r w:rsidR="008C4C83" w:rsidRPr="00A80D6D">
        <w:t xml:space="preserve"> </w:t>
      </w:r>
      <w:r w:rsidR="00C24D9A" w:rsidRPr="00A80D6D">
        <w:t>twenty thousand</w:t>
      </w:r>
      <w:r w:rsidR="00EE0A69" w:rsidRPr="00A80D6D">
        <w:t xml:space="preserve"> dollars (</w:t>
      </w:r>
      <w:r w:rsidR="004766A9" w:rsidRPr="00A80D6D">
        <w:t>$</w:t>
      </w:r>
      <w:r w:rsidR="00C24D9A" w:rsidRPr="00A80D6D">
        <w:t>20</w:t>
      </w:r>
      <w:r w:rsidR="004766A9" w:rsidRPr="00A80D6D">
        <w:t>,000</w:t>
      </w:r>
      <w:r w:rsidR="004439BB" w:rsidRPr="00A80D6D">
        <w:t>.00</w:t>
      </w:r>
      <w:r w:rsidR="00EE0A69" w:rsidRPr="00A80D6D">
        <w:t>)</w:t>
      </w:r>
      <w:r w:rsidR="008C4C83" w:rsidRPr="00A80D6D">
        <w:t xml:space="preserve"> </w:t>
      </w:r>
      <w:r w:rsidR="004766A9" w:rsidRPr="00A80D6D">
        <w:t>or</w:t>
      </w:r>
      <w:r w:rsidR="008C4C83" w:rsidRPr="00A80D6D">
        <w:t xml:space="preserve"> </w:t>
      </w:r>
      <w:r w:rsidR="004766A9" w:rsidRPr="00A80D6D">
        <w:t>less)</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carried</w:t>
      </w:r>
      <w:r w:rsidR="008C4C83" w:rsidRPr="00A80D6D">
        <w:t xml:space="preserve"> </w:t>
      </w:r>
      <w:r w:rsidR="004766A9" w:rsidRPr="00A80D6D">
        <w:t>forward</w:t>
      </w:r>
      <w:r w:rsidR="008C4C83" w:rsidRPr="00A80D6D">
        <w:t xml:space="preserve"> </w:t>
      </w:r>
      <w:r w:rsidR="004766A9" w:rsidRPr="00A80D6D">
        <w:t>to</w:t>
      </w:r>
      <w:r w:rsidR="008C4C83" w:rsidRPr="00A80D6D">
        <w:t xml:space="preserve"> </w:t>
      </w:r>
      <w:r w:rsidR="004766A9" w:rsidRPr="00A80D6D">
        <w:t>subsequent</w:t>
      </w:r>
      <w:r w:rsidR="008C4C83" w:rsidRPr="00A80D6D">
        <w:t xml:space="preserve"> </w:t>
      </w:r>
      <w:r w:rsidR="004766A9" w:rsidRPr="00A80D6D">
        <w:t>draws</w:t>
      </w:r>
      <w:r w:rsidR="008C4C83" w:rsidRPr="00A80D6D">
        <w:t xml:space="preserve"> </w:t>
      </w:r>
      <w:r w:rsidR="004766A9" w:rsidRPr="00A80D6D">
        <w:t>if</w:t>
      </w:r>
      <w:r w:rsidR="008C4C83" w:rsidRPr="00A80D6D">
        <w:t xml:space="preserve"> </w:t>
      </w:r>
      <w:r w:rsidR="004766A9" w:rsidRPr="00A80D6D">
        <w:t>all</w:t>
      </w:r>
      <w:r w:rsidR="008C4C83" w:rsidRPr="00A80D6D">
        <w:t xml:space="preserve"> </w:t>
      </w:r>
      <w:r w:rsidR="004766A9" w:rsidRPr="00A80D6D">
        <w:t>or</w:t>
      </w:r>
      <w:r w:rsidR="008C4C83" w:rsidRPr="00A80D6D">
        <w:t xml:space="preserve"> </w:t>
      </w:r>
      <w:r w:rsidR="004766A9" w:rsidRPr="00A80D6D">
        <w:t>a</w:t>
      </w:r>
      <w:r w:rsidR="008C4C83" w:rsidRPr="00A80D6D">
        <w:t xml:space="preserve"> </w:t>
      </w:r>
      <w:r w:rsidR="004766A9" w:rsidRPr="00A80D6D">
        <w:t>portion</w:t>
      </w:r>
      <w:r w:rsidR="008C4C83" w:rsidRPr="00A80D6D">
        <w:t xml:space="preserve"> </w:t>
      </w:r>
      <w:r w:rsidR="004766A9" w:rsidRPr="00A80D6D">
        <w:t>of</w:t>
      </w:r>
      <w:r w:rsidR="008C4C83" w:rsidRPr="00A80D6D">
        <w:t xml:space="preserve"> </w:t>
      </w:r>
      <w:r w:rsidR="004766A9" w:rsidRPr="00A80D6D">
        <w:t>it</w:t>
      </w:r>
      <w:r w:rsidR="008C4C83" w:rsidRPr="00A80D6D">
        <w:t xml:space="preserve"> </w:t>
      </w:r>
      <w:r w:rsidR="004766A9" w:rsidRPr="00A80D6D">
        <w:t>is</w:t>
      </w:r>
      <w:r w:rsidR="008C4C83" w:rsidRPr="00A80D6D">
        <w:t xml:space="preserve"> </w:t>
      </w:r>
      <w:r w:rsidR="004766A9" w:rsidRPr="00A80D6D">
        <w:t>not</w:t>
      </w:r>
      <w:r w:rsidR="008C4C83" w:rsidRPr="00A80D6D">
        <w:t xml:space="preserve"> </w:t>
      </w:r>
      <w:r w:rsidR="004766A9" w:rsidRPr="00A80D6D">
        <w:t>needed</w:t>
      </w:r>
      <w:r w:rsidR="008C4C83" w:rsidRPr="00A80D6D">
        <w:t xml:space="preserve"> </w:t>
      </w:r>
      <w:r w:rsidR="004766A9" w:rsidRPr="00A80D6D">
        <w:t>to</w:t>
      </w:r>
      <w:r w:rsidR="008C4C83" w:rsidRPr="00A80D6D">
        <w:t xml:space="preserve"> </w:t>
      </w:r>
      <w:r w:rsidR="004766A9" w:rsidRPr="00A80D6D">
        <w:t>pay</w:t>
      </w:r>
      <w:r w:rsidR="008C4C83" w:rsidRPr="00A80D6D">
        <w:t xml:space="preserve"> </w:t>
      </w:r>
      <w:r w:rsidR="004766A9" w:rsidRPr="00A80D6D">
        <w:t>the</w:t>
      </w:r>
      <w:r w:rsidR="008C4C83" w:rsidRPr="00A80D6D">
        <w:t xml:space="preserve"> </w:t>
      </w:r>
      <w:r w:rsidR="007003A8" w:rsidRPr="00A80D6D">
        <w:t>S</w:t>
      </w:r>
      <w:r w:rsidR="004766A9" w:rsidRPr="00A80D6D">
        <w:t>et</w:t>
      </w:r>
      <w:r w:rsidR="008C4C83" w:rsidRPr="00A80D6D">
        <w:t xml:space="preserve"> </w:t>
      </w:r>
      <w:r w:rsidR="007003A8" w:rsidRPr="00A80D6D">
        <w:t>P</w:t>
      </w:r>
      <w:r w:rsidR="004766A9" w:rsidRPr="00A80D6D">
        <w:t>rizes</w:t>
      </w:r>
      <w:r w:rsidR="008C4C83" w:rsidRPr="00A80D6D">
        <w:t xml:space="preserve"> </w:t>
      </w:r>
      <w:r w:rsidR="004766A9" w:rsidRPr="00A80D6D">
        <w:t>awarded</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current</w:t>
      </w:r>
      <w:r w:rsidR="008C4C83" w:rsidRPr="00A80D6D">
        <w:t xml:space="preserve"> </w:t>
      </w:r>
      <w:r w:rsidR="004766A9" w:rsidRPr="00A80D6D">
        <w:t>draw</w:t>
      </w:r>
      <w:r w:rsidR="00C51997" w:rsidRPr="00A80D6D">
        <w:t>.</w:t>
      </w:r>
    </w:p>
    <w:p w14:paraId="6B5347CF" w14:textId="77777777" w:rsidR="00EE0A69" w:rsidRPr="00A80D6D" w:rsidRDefault="00EE0A69"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7D0" w14:textId="77777777" w:rsidR="00EE0A69" w:rsidRPr="00A80D6D" w:rsidRDefault="00EE0A69">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4.4.3</w:t>
      </w:r>
      <w:r w:rsidRPr="00A80D6D">
        <w:tab/>
      </w:r>
      <w:r w:rsidRPr="00A80D6D">
        <w:rPr>
          <w:b/>
        </w:rPr>
        <w:t xml:space="preserve">Pari-Mutuel </w:t>
      </w:r>
      <w:r w:rsidR="00D639FA" w:rsidRPr="00A80D6D">
        <w:rPr>
          <w:b/>
        </w:rPr>
        <w:t xml:space="preserve">Lotto America Game </w:t>
      </w:r>
      <w:r w:rsidRPr="00A80D6D">
        <w:rPr>
          <w:b/>
        </w:rPr>
        <w:t>Prize Determinations</w:t>
      </w:r>
      <w:r w:rsidR="00C51997" w:rsidRPr="00A80D6D">
        <w:rPr>
          <w:b/>
        </w:rPr>
        <w:t>.</w:t>
      </w:r>
    </w:p>
    <w:p w14:paraId="6B5347D1" w14:textId="77777777" w:rsidR="00EE0A69" w:rsidRPr="00A80D6D" w:rsidRDefault="00EE0A69">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7D2"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rPr>
          <w:b/>
        </w:rPr>
        <w:t>4.4.3.1</w:t>
      </w:r>
      <w:r w:rsidRPr="00A80D6D">
        <w:rPr>
          <w:b/>
        </w:rPr>
        <w:tab/>
      </w:r>
      <w:r w:rsidR="004766A9" w:rsidRPr="00A80D6D">
        <w:t>If</w:t>
      </w:r>
      <w:r w:rsidR="008C4C83" w:rsidRPr="00A80D6D">
        <w:t xml:space="preserve"> </w:t>
      </w:r>
      <w:r w:rsidR="004766A9" w:rsidRPr="00A80D6D">
        <w:t>the</w:t>
      </w:r>
      <w:r w:rsidR="008C4C83" w:rsidRPr="00A80D6D">
        <w:t xml:space="preserve"> </w:t>
      </w:r>
      <w:r w:rsidR="004766A9" w:rsidRPr="00A80D6D">
        <w:t>total</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D639FA" w:rsidRPr="00A80D6D">
        <w:t xml:space="preserve">Lotto America </w:t>
      </w:r>
      <w:r w:rsidR="00F22BA2" w:rsidRPr="00A80D6D">
        <w:t>S</w:t>
      </w:r>
      <w:r w:rsidR="004766A9" w:rsidRPr="00A80D6D">
        <w:t>et</w:t>
      </w:r>
      <w:r w:rsidR="008C4C83" w:rsidRPr="00A80D6D">
        <w:t xml:space="preserve"> </w:t>
      </w:r>
      <w:r w:rsidR="00F22BA2" w:rsidRPr="00A80D6D">
        <w:t>P</w:t>
      </w:r>
      <w:r w:rsidR="004766A9" w:rsidRPr="00A80D6D">
        <w:t>rizes</w:t>
      </w:r>
      <w:r w:rsidR="008C4C83" w:rsidRPr="00A80D6D">
        <w:t xml:space="preserve"> </w:t>
      </w:r>
      <w:r w:rsidR="00F22BA2" w:rsidRPr="00A80D6D">
        <w:t xml:space="preserve">(as multiplied by the </w:t>
      </w:r>
      <w:r w:rsidR="00D639FA" w:rsidRPr="00A80D6D">
        <w:t>All Star Bonus Multiplier</w:t>
      </w:r>
      <w:r w:rsidR="00F22BA2" w:rsidRPr="00A80D6D">
        <w:t xml:space="preserve"> if applicable) </w:t>
      </w:r>
      <w:r w:rsidR="004766A9" w:rsidRPr="00A80D6D">
        <w:t>awarded</w:t>
      </w:r>
      <w:r w:rsidR="008C4C83" w:rsidRPr="00A80D6D">
        <w:t xml:space="preserve"> </w:t>
      </w:r>
      <w:r w:rsidR="004766A9" w:rsidRPr="00A80D6D">
        <w:t>in</w:t>
      </w:r>
      <w:r w:rsidR="008C4C83" w:rsidRPr="00A80D6D">
        <w:t xml:space="preserve"> </w:t>
      </w:r>
      <w:r w:rsidR="004766A9" w:rsidRPr="00A80D6D">
        <w:t>a</w:t>
      </w:r>
      <w:r w:rsidR="008C4C83" w:rsidRPr="00A80D6D">
        <w:t xml:space="preserve"> </w:t>
      </w:r>
      <w:r w:rsidR="004766A9" w:rsidRPr="00A80D6D">
        <w:t>drawing</w:t>
      </w:r>
      <w:r w:rsidR="008C4C83" w:rsidRPr="00A80D6D">
        <w:t xml:space="preserve"> </w:t>
      </w:r>
      <w:r w:rsidR="004766A9" w:rsidRPr="00A80D6D">
        <w:t>exceeds</w:t>
      </w:r>
      <w:r w:rsidR="008C4C83" w:rsidRPr="00A80D6D">
        <w:t xml:space="preserve"> </w:t>
      </w:r>
      <w:r w:rsidR="004766A9" w:rsidRPr="00A80D6D">
        <w:t>the</w:t>
      </w:r>
      <w:r w:rsidR="008C4C83" w:rsidRPr="00A80D6D">
        <w:t xml:space="preserve"> </w:t>
      </w:r>
      <w:r w:rsidR="004766A9" w:rsidRPr="00A80D6D">
        <w:t>percentage</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22443D" w:rsidRPr="00A80D6D">
        <w:t>prize pool allocated to the Lotto America Game Set Prizes</w:t>
      </w:r>
      <w:r w:rsidR="00D639FA" w:rsidRPr="00A80D6D">
        <w:t xml:space="preserve">, </w:t>
      </w:r>
      <w:r w:rsidR="004766A9" w:rsidRPr="00A80D6D">
        <w:t>then</w:t>
      </w:r>
      <w:r w:rsidR="008C4C83" w:rsidRPr="00A80D6D">
        <w:t xml:space="preserve"> </w:t>
      </w:r>
      <w:r w:rsidR="004766A9" w:rsidRPr="00A80D6D">
        <w:t>the</w:t>
      </w:r>
      <w:r w:rsidR="008C4C83" w:rsidRPr="00A80D6D">
        <w:t xml:space="preserve"> </w:t>
      </w:r>
      <w:r w:rsidR="004766A9" w:rsidRPr="00A80D6D">
        <w:t>amount</w:t>
      </w:r>
      <w:r w:rsidR="008C4C83" w:rsidRPr="00A80D6D">
        <w:t xml:space="preserve"> </w:t>
      </w:r>
      <w:r w:rsidR="004766A9" w:rsidRPr="00A80D6D">
        <w:t>needed</w:t>
      </w:r>
      <w:r w:rsidR="008C4C83" w:rsidRPr="00A80D6D">
        <w:t xml:space="preserve"> </w:t>
      </w:r>
      <w:r w:rsidR="004766A9" w:rsidRPr="00A80D6D">
        <w:t>to</w:t>
      </w:r>
      <w:r w:rsidR="008C4C83" w:rsidRPr="00A80D6D">
        <w:t xml:space="preserve"> </w:t>
      </w:r>
      <w:r w:rsidR="004766A9" w:rsidRPr="00A80D6D">
        <w:t>fund</w:t>
      </w:r>
      <w:r w:rsidR="008C4C83" w:rsidRPr="00A80D6D">
        <w:t xml:space="preserve"> </w:t>
      </w:r>
      <w:r w:rsidR="004766A9" w:rsidRPr="00A80D6D">
        <w:t>the</w:t>
      </w:r>
      <w:r w:rsidR="008C4C83" w:rsidRPr="00A80D6D">
        <w:t xml:space="preserve"> </w:t>
      </w:r>
      <w:r w:rsidR="00D639FA" w:rsidRPr="00A80D6D">
        <w:t xml:space="preserve">Lotto America </w:t>
      </w:r>
      <w:r w:rsidR="0022443D" w:rsidRPr="00A80D6D">
        <w:t xml:space="preserve">Game </w:t>
      </w:r>
      <w:r w:rsidR="00F22BA2" w:rsidRPr="00A80D6D">
        <w:t>S</w:t>
      </w:r>
      <w:r w:rsidR="004766A9" w:rsidRPr="00A80D6D">
        <w:t>et</w:t>
      </w:r>
      <w:r w:rsidR="008C4C83" w:rsidRPr="00A80D6D">
        <w:t xml:space="preserve"> </w:t>
      </w:r>
      <w:r w:rsidR="00F22BA2" w:rsidRPr="00A80D6D">
        <w:t>P</w:t>
      </w:r>
      <w:r w:rsidR="004766A9" w:rsidRPr="00A80D6D">
        <w:t>rizes</w:t>
      </w:r>
      <w:r w:rsidR="00EE0A69" w:rsidRPr="00A80D6D">
        <w:t xml:space="preserve">, including </w:t>
      </w:r>
      <w:r w:rsidR="00D639FA" w:rsidRPr="00A80D6D">
        <w:t>All Star Bonus Multiplier</w:t>
      </w:r>
      <w:r w:rsidR="00EE0A69" w:rsidRPr="00A80D6D">
        <w:t xml:space="preserve"> prizes</w:t>
      </w:r>
      <w:r w:rsidR="00F22BA2" w:rsidRPr="00A80D6D">
        <w:t>,</w:t>
      </w:r>
      <w:r w:rsidR="008C4C83" w:rsidRPr="00A80D6D">
        <w:t xml:space="preserve"> </w:t>
      </w:r>
      <w:r w:rsidR="004766A9" w:rsidRPr="00A80D6D">
        <w:t>awarded</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drawn</w:t>
      </w:r>
      <w:r w:rsidR="008C4C83" w:rsidRPr="00A80D6D">
        <w:t xml:space="preserve"> </w:t>
      </w:r>
      <w:r w:rsidR="004766A9" w:rsidRPr="00A80D6D">
        <w:t>from</w:t>
      </w:r>
      <w:r w:rsidR="008C4C83" w:rsidRPr="00A80D6D">
        <w:t xml:space="preserve"> </w:t>
      </w:r>
      <w:r w:rsidR="004766A9" w:rsidRPr="00A80D6D">
        <w:t>the</w:t>
      </w:r>
      <w:r w:rsidR="008C4C83" w:rsidRPr="00A80D6D">
        <w:t xml:space="preserve"> </w:t>
      </w:r>
      <w:r w:rsidR="004766A9" w:rsidRPr="00A80D6D">
        <w:t>following</w:t>
      </w:r>
      <w:r w:rsidR="008C4C83" w:rsidRPr="00A80D6D">
        <w:t xml:space="preserve"> </w:t>
      </w:r>
      <w:r w:rsidR="004766A9" w:rsidRPr="00A80D6D">
        <w:t>sources,</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following</w:t>
      </w:r>
      <w:r w:rsidR="008C4C83" w:rsidRPr="00A80D6D">
        <w:t xml:space="preserve"> </w:t>
      </w:r>
      <w:r w:rsidR="004766A9" w:rsidRPr="00A80D6D">
        <w:t>order:</w:t>
      </w:r>
    </w:p>
    <w:p w14:paraId="6B5347D3"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p>
    <w:p w14:paraId="6B5347D4"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tab/>
      </w:r>
      <w:r w:rsidRPr="00A80D6D">
        <w:rPr>
          <w:b/>
        </w:rPr>
        <w:t>4.4.3.1.1</w:t>
      </w:r>
      <w:r w:rsidRPr="00A80D6D">
        <w:tab/>
      </w:r>
      <w:r w:rsidR="004766A9" w:rsidRPr="00A80D6D">
        <w:t>the</w:t>
      </w:r>
      <w:r w:rsidR="008C4C83" w:rsidRPr="00A80D6D">
        <w:t xml:space="preserve"> </w:t>
      </w:r>
      <w:r w:rsidR="004766A9" w:rsidRPr="00A80D6D">
        <w:t>amount</w:t>
      </w:r>
      <w:r w:rsidR="008C4C83" w:rsidRPr="00A80D6D">
        <w:t xml:space="preserve"> </w:t>
      </w:r>
      <w:r w:rsidR="00B16BF8" w:rsidRPr="00A80D6D">
        <w:t xml:space="preserve">available </w:t>
      </w:r>
      <w:del w:id="235" w:author="Rodrigue, Lisa" w:date="2022-02-01T16:09:00Z">
        <w:r w:rsidR="008C4C83" w:rsidRPr="00A80D6D" w:rsidDel="004F5CCB">
          <w:delText xml:space="preserve"> </w:delText>
        </w:r>
      </w:del>
      <w:r w:rsidR="00B16BF8" w:rsidRPr="00A80D6D">
        <w:t xml:space="preserve">in </w:t>
      </w:r>
      <w:r w:rsidR="004766A9" w:rsidRPr="00A80D6D">
        <w:t>the</w:t>
      </w:r>
      <w:r w:rsidR="008C4C83" w:rsidRPr="00A80D6D">
        <w:t xml:space="preserve"> </w:t>
      </w:r>
      <w:r w:rsidR="00B16BF8" w:rsidRPr="00A80D6D">
        <w:t>SPP</w:t>
      </w:r>
      <w:r w:rsidR="008C4C83" w:rsidRPr="00A80D6D">
        <w:t xml:space="preserve"> </w:t>
      </w:r>
      <w:r w:rsidRPr="00A80D6D">
        <w:t xml:space="preserve">and the </w:t>
      </w:r>
      <w:r w:rsidR="00D639FA" w:rsidRPr="00A80D6D">
        <w:t>All Star Bonus Multiplier</w:t>
      </w:r>
      <w:r w:rsidRPr="00A80D6D">
        <w:t xml:space="preserve"> Prize Pool</w:t>
      </w:r>
      <w:r w:rsidR="004766A9" w:rsidRPr="00A80D6D">
        <w:t>;</w:t>
      </w:r>
      <w:r w:rsidR="0022443D" w:rsidRPr="00A80D6D">
        <w:t xml:space="preserve"> and, if needed,</w:t>
      </w:r>
      <w:r w:rsidR="008C4C83" w:rsidRPr="00A80D6D">
        <w:t xml:space="preserve"> </w:t>
      </w:r>
    </w:p>
    <w:p w14:paraId="6B5347D5"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rPr>
          <w:b/>
        </w:rPr>
      </w:pPr>
    </w:p>
    <w:p w14:paraId="6B5347D6"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rPr>
          <w:b/>
        </w:rPr>
        <w:tab/>
        <w:t>4.4.3.1.2</w:t>
      </w:r>
      <w:r w:rsidRPr="00A80D6D">
        <w:rPr>
          <w:b/>
        </w:rPr>
        <w:tab/>
      </w:r>
      <w:r w:rsidR="004766A9" w:rsidRPr="00A80D6D">
        <w:t>an</w:t>
      </w:r>
      <w:r w:rsidR="008C4C83" w:rsidRPr="00A80D6D">
        <w:t xml:space="preserve"> </w:t>
      </w:r>
      <w:r w:rsidR="004766A9" w:rsidRPr="00A80D6D">
        <w:t>amount</w:t>
      </w:r>
      <w:r w:rsidR="008C4C83" w:rsidRPr="00A80D6D">
        <w:t xml:space="preserve"> </w:t>
      </w:r>
      <w:r w:rsidR="004766A9" w:rsidRPr="00A80D6D">
        <w:t>from</w:t>
      </w:r>
      <w:r w:rsidR="008C4C83" w:rsidRPr="00A80D6D">
        <w:t xml:space="preserve"> </w:t>
      </w:r>
      <w:r w:rsidR="004766A9" w:rsidRPr="00A80D6D">
        <w:t>the</w:t>
      </w:r>
      <w:r w:rsidR="008C4C83" w:rsidRPr="00A80D6D">
        <w:t xml:space="preserve"> </w:t>
      </w:r>
      <w:r w:rsidR="004439BB" w:rsidRPr="00A80D6D">
        <w:t>PRA</w:t>
      </w:r>
      <w:r w:rsidR="004766A9" w:rsidRPr="00A80D6D">
        <w:t>,</w:t>
      </w:r>
      <w:r w:rsidR="008C4C83" w:rsidRPr="00A80D6D">
        <w:t xml:space="preserve"> </w:t>
      </w:r>
      <w:r w:rsidR="004766A9" w:rsidRPr="00A80D6D">
        <w:t>if</w:t>
      </w:r>
      <w:r w:rsidR="008C4C83" w:rsidRPr="00A80D6D">
        <w:t xml:space="preserve"> </w:t>
      </w:r>
      <w:r w:rsidR="004766A9" w:rsidRPr="00A80D6D">
        <w:t>available,</w:t>
      </w:r>
      <w:r w:rsidR="008C4C83" w:rsidRPr="00A80D6D">
        <w:t xml:space="preserve"> </w:t>
      </w:r>
      <w:r w:rsidR="004766A9" w:rsidRPr="00A80D6D">
        <w:t>not</w:t>
      </w:r>
      <w:r w:rsidR="008C4C83" w:rsidRPr="00A80D6D">
        <w:t xml:space="preserve"> </w:t>
      </w:r>
      <w:r w:rsidR="004766A9" w:rsidRPr="00A80D6D">
        <w:t>to</w:t>
      </w:r>
      <w:r w:rsidR="008C4C83" w:rsidRPr="00A80D6D">
        <w:t xml:space="preserve"> </w:t>
      </w:r>
      <w:r w:rsidR="004766A9" w:rsidRPr="00A80D6D">
        <w:t>exceed</w:t>
      </w:r>
      <w:r w:rsidR="008C4C83" w:rsidRPr="00A80D6D">
        <w:t xml:space="preserve"> </w:t>
      </w:r>
      <w:r w:rsidR="00D639FA" w:rsidRPr="00A80D6D">
        <w:t>the balance of the PRA</w:t>
      </w:r>
      <w:r w:rsidR="00F22BA2" w:rsidRPr="00A80D6D">
        <w:t>; and</w:t>
      </w:r>
      <w:r w:rsidR="0022443D" w:rsidRPr="00A80D6D">
        <w:t>, if needed,</w:t>
      </w:r>
    </w:p>
    <w:p w14:paraId="6B5347D7"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p>
    <w:p w14:paraId="6B5347D8" w14:textId="42B4C5E8"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tab/>
      </w:r>
      <w:r w:rsidRPr="00A80D6D">
        <w:rPr>
          <w:b/>
        </w:rPr>
        <w:t>4.4.3.1.3</w:t>
      </w:r>
      <w:r w:rsidR="00D639FA" w:rsidRPr="00A80D6D">
        <w:rPr>
          <w:b/>
        </w:rPr>
        <w:tab/>
      </w:r>
      <w:ins w:id="236" w:author="Rodrigue, Lisa" w:date="2022-01-31T15:29:00Z">
        <w:r w:rsidR="00212C76">
          <w:t>an</w:t>
        </w:r>
      </w:ins>
      <w:del w:id="237" w:author="Rodrigue, Lisa" w:date="2022-01-31T15:29:00Z">
        <w:r w:rsidR="00F22BA2" w:rsidRPr="00A80D6D" w:rsidDel="00212C76">
          <w:delText>other</w:delText>
        </w:r>
      </w:del>
      <w:r w:rsidR="00F22BA2" w:rsidRPr="00A80D6D">
        <w:t xml:space="preserve"> amount</w:t>
      </w:r>
      <w:del w:id="238" w:author="Rodrigue, Lisa" w:date="2022-01-31T15:29:00Z">
        <w:r w:rsidR="00F22BA2" w:rsidRPr="00A80D6D" w:rsidDel="00212C76">
          <w:delText>s</w:delText>
        </w:r>
      </w:del>
      <w:r w:rsidR="00F22BA2" w:rsidRPr="00A80D6D">
        <w:t xml:space="preserve"> </w:t>
      </w:r>
      <w:r w:rsidR="00D639FA" w:rsidRPr="00A80D6D">
        <w:t>from the SAP, if available, not to exceed the balance of the pool</w:t>
      </w:r>
      <w:r w:rsidR="00C51997" w:rsidRPr="00A80D6D">
        <w:t>.</w:t>
      </w:r>
    </w:p>
    <w:p w14:paraId="6B5347D9" w14:textId="77777777" w:rsidR="00396CE2"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p>
    <w:p w14:paraId="6B5347DA" w14:textId="4DDC7FCF" w:rsidR="00C51997" w:rsidRPr="00A80D6D" w:rsidRDefault="00396CE2" w:rsidP="006178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rPr>
          <w:b/>
        </w:rPr>
        <w:t>4.4.3.2</w:t>
      </w:r>
      <w:r w:rsidRPr="00A80D6D">
        <w:tab/>
      </w:r>
      <w:r w:rsidR="00D639FA" w:rsidRPr="00A80D6D">
        <w:t xml:space="preserve">If, after these sources are depleted, there are not sufficient funds to pay the Set Prizes, including the All Star Bonus Multiplier prizes, then the highest Set Prize shall become a </w:t>
      </w:r>
      <w:ins w:id="239" w:author="Rodrigue, Lisa" w:date="2022-01-31T15:29:00Z">
        <w:r w:rsidR="00212C76">
          <w:t>P</w:t>
        </w:r>
      </w:ins>
      <w:del w:id="240" w:author="Rodrigue, Lisa" w:date="2022-01-31T15:29:00Z">
        <w:r w:rsidR="00D639FA" w:rsidRPr="00A80D6D" w:rsidDel="00212C76">
          <w:delText>p</w:delText>
        </w:r>
      </w:del>
      <w:r w:rsidR="00D639FA" w:rsidRPr="00A80D6D">
        <w:t>ari-</w:t>
      </w:r>
      <w:ins w:id="241" w:author="Rodrigue, Lisa" w:date="2022-01-31T15:30:00Z">
        <w:r w:rsidR="00212C76">
          <w:t>M</w:t>
        </w:r>
      </w:ins>
      <w:del w:id="242" w:author="Rodrigue, Lisa" w:date="2022-01-31T15:30:00Z">
        <w:r w:rsidR="00D639FA" w:rsidRPr="00A80D6D" w:rsidDel="00212C76">
          <w:delText>m</w:delText>
        </w:r>
      </w:del>
      <w:r w:rsidR="00D639FA" w:rsidRPr="00A80D6D">
        <w:t xml:space="preserve">utuel prize.  If the amount of the highest Set Prize, including All Star Bonus Multiplier Prizes, when paid on a </w:t>
      </w:r>
      <w:ins w:id="243" w:author="Rodrigue, Lisa" w:date="2022-01-31T15:30:00Z">
        <w:r w:rsidR="00212C76">
          <w:t>P</w:t>
        </w:r>
      </w:ins>
      <w:del w:id="244" w:author="Rodrigue, Lisa" w:date="2022-01-31T15:30:00Z">
        <w:r w:rsidR="00D639FA" w:rsidRPr="00A80D6D" w:rsidDel="00212C76">
          <w:delText>p</w:delText>
        </w:r>
      </w:del>
      <w:r w:rsidR="00D639FA" w:rsidRPr="00A80D6D">
        <w:t>ari-</w:t>
      </w:r>
      <w:ins w:id="245" w:author="Rodrigue, Lisa" w:date="2022-01-31T15:30:00Z">
        <w:r w:rsidR="00212C76">
          <w:t>M</w:t>
        </w:r>
      </w:ins>
      <w:del w:id="246" w:author="Rodrigue, Lisa" w:date="2022-01-31T15:30:00Z">
        <w:r w:rsidR="00D639FA" w:rsidRPr="00A80D6D" w:rsidDel="00212C76">
          <w:delText>m</w:delText>
        </w:r>
      </w:del>
      <w:r w:rsidR="00D639FA" w:rsidRPr="00A80D6D">
        <w:t xml:space="preserve">utuel basis, drops to or below the next highest Set Prize and there are still not sufficient funds to pay the remaining set prizes awarded, including All Star Bonus Multiplier prizes, then the next highest Set Prize shall become a </w:t>
      </w:r>
      <w:ins w:id="247" w:author="Rodrigue, Lisa" w:date="2022-01-31T15:30:00Z">
        <w:r w:rsidR="00212C76">
          <w:t>P</w:t>
        </w:r>
      </w:ins>
      <w:del w:id="248" w:author="Rodrigue, Lisa" w:date="2022-01-31T15:30:00Z">
        <w:r w:rsidR="00D639FA" w:rsidRPr="00A80D6D" w:rsidDel="00212C76">
          <w:delText>p</w:delText>
        </w:r>
      </w:del>
      <w:r w:rsidR="00D639FA" w:rsidRPr="00A80D6D">
        <w:t>ari-</w:t>
      </w:r>
      <w:ins w:id="249" w:author="Rodrigue, Lisa" w:date="2022-01-31T15:30:00Z">
        <w:r w:rsidR="00212C76">
          <w:t>M</w:t>
        </w:r>
      </w:ins>
      <w:del w:id="250" w:author="Rodrigue, Lisa" w:date="2022-01-31T15:30:00Z">
        <w:r w:rsidR="00D639FA" w:rsidRPr="00A80D6D" w:rsidDel="00212C76">
          <w:delText>m</w:delText>
        </w:r>
      </w:del>
      <w:r w:rsidR="00D639FA" w:rsidRPr="00A80D6D">
        <w:t xml:space="preserve">utuel prize.  This procedure shall continue down through all Set Prize levels, if necessary, until all Set Prize levels become </w:t>
      </w:r>
      <w:ins w:id="251" w:author="Rodrigue, Lisa" w:date="2022-01-31T15:30:00Z">
        <w:r w:rsidR="00212C76">
          <w:t>P</w:t>
        </w:r>
      </w:ins>
      <w:del w:id="252" w:author="Rodrigue, Lisa" w:date="2022-01-31T15:30:00Z">
        <w:r w:rsidR="00D639FA" w:rsidRPr="00A80D6D" w:rsidDel="00212C76">
          <w:delText>p</w:delText>
        </w:r>
      </w:del>
      <w:r w:rsidR="00D639FA" w:rsidRPr="00A80D6D">
        <w:t>ari-</w:t>
      </w:r>
      <w:ins w:id="253" w:author="Rodrigue, Lisa" w:date="2022-01-31T15:30:00Z">
        <w:r w:rsidR="00212C76">
          <w:t>M</w:t>
        </w:r>
      </w:ins>
      <w:del w:id="254" w:author="Rodrigue, Lisa" w:date="2022-01-31T15:30:00Z">
        <w:r w:rsidR="00D639FA" w:rsidRPr="00A80D6D" w:rsidDel="00212C76">
          <w:delText>m</w:delText>
        </w:r>
      </w:del>
      <w:r w:rsidR="00D639FA" w:rsidRPr="00A80D6D">
        <w:t>utuel prize levels.  In that instance, the money available from the funding sources listed in this rule shall be divided among the winning Plays in proportion to their respective prize percentages.   Lotto America Game and All Star Bonus Multiplier prizes will be reduced by the same percentage.</w:t>
      </w:r>
    </w:p>
    <w:p w14:paraId="6B5347DB" w14:textId="77777777" w:rsidR="00F533C6" w:rsidRPr="00A80D6D" w:rsidRDefault="00F533C6" w:rsidP="00A60B36">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jc w:val="both"/>
      </w:pPr>
    </w:p>
    <w:p w14:paraId="6B5347DC" w14:textId="77777777" w:rsidR="00EF631A" w:rsidRPr="00A80D6D" w:rsidRDefault="00EF631A"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14:paraId="6B5347DD" w14:textId="77777777" w:rsidR="00C942BE" w:rsidRPr="00A80D6D" w:rsidRDefault="00C942BE">
      <w:pPr>
        <w:rPr>
          <w:b/>
        </w:rPr>
      </w:pPr>
      <w:r w:rsidRPr="00A80D6D">
        <w:rPr>
          <w:b/>
        </w:rPr>
        <w:br w:type="page"/>
      </w:r>
    </w:p>
    <w:p w14:paraId="6B5347DE" w14:textId="77777777" w:rsidR="00AD6335" w:rsidRPr="00A80D6D" w:rsidRDefault="00AD6335"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A80D6D">
        <w:rPr>
          <w:b/>
        </w:rPr>
        <w:lastRenderedPageBreak/>
        <w:t>Section</w:t>
      </w:r>
      <w:r w:rsidR="008C4C83" w:rsidRPr="00A80D6D">
        <w:rPr>
          <w:b/>
        </w:rPr>
        <w:t xml:space="preserve"> </w:t>
      </w:r>
      <w:r w:rsidRPr="00A80D6D">
        <w:rPr>
          <w:b/>
        </w:rPr>
        <w:t>5.0</w:t>
      </w:r>
      <w:r w:rsidR="008C4C83" w:rsidRPr="00A80D6D">
        <w:rPr>
          <w:b/>
        </w:rPr>
        <w:t xml:space="preserve"> </w:t>
      </w:r>
      <w:r w:rsidRPr="00A80D6D">
        <w:rPr>
          <w:b/>
        </w:rPr>
        <w:t>–</w:t>
      </w:r>
      <w:r w:rsidR="008C4C83" w:rsidRPr="00A80D6D">
        <w:rPr>
          <w:b/>
        </w:rPr>
        <w:t xml:space="preserve"> </w:t>
      </w:r>
      <w:r w:rsidR="00D64748" w:rsidRPr="00A80D6D">
        <w:rPr>
          <w:b/>
        </w:rPr>
        <w:t>Probability</w:t>
      </w:r>
      <w:r w:rsidR="008C4C83" w:rsidRPr="00A80D6D">
        <w:rPr>
          <w:b/>
        </w:rPr>
        <w:t xml:space="preserve"> </w:t>
      </w:r>
      <w:r w:rsidR="00D64748" w:rsidRPr="00A80D6D">
        <w:rPr>
          <w:b/>
        </w:rPr>
        <w:t>of</w:t>
      </w:r>
      <w:r w:rsidR="008C4C83" w:rsidRPr="00A80D6D">
        <w:rPr>
          <w:b/>
        </w:rPr>
        <w:t xml:space="preserve"> </w:t>
      </w:r>
      <w:r w:rsidR="00D64748" w:rsidRPr="00A80D6D">
        <w:rPr>
          <w:b/>
        </w:rPr>
        <w:t>Winning</w:t>
      </w:r>
      <w:r w:rsidR="00E02D23" w:rsidRPr="00A80D6D">
        <w:rPr>
          <w:b/>
        </w:rPr>
        <w:t xml:space="preserve"> </w:t>
      </w:r>
      <w:r w:rsidR="00617868" w:rsidRPr="00A80D6D">
        <w:rPr>
          <w:b/>
        </w:rPr>
        <w:t>Lotto America</w:t>
      </w:r>
      <w:r w:rsidR="00E02D23" w:rsidRPr="00A80D6D">
        <w:rPr>
          <w:b/>
        </w:rPr>
        <w:t xml:space="preserve"> Prizes</w:t>
      </w:r>
    </w:p>
    <w:p w14:paraId="6B5347DF" w14:textId="77777777" w:rsidR="00AD6335" w:rsidRPr="00A80D6D" w:rsidRDefault="00AD6335" w:rsidP="008C4C83">
      <w:pPr>
        <w:tabs>
          <w:tab w:val="left" w:pos="720"/>
          <w:tab w:val="left" w:pos="1440"/>
          <w:tab w:val="left" w:pos="2160"/>
          <w:tab w:val="left" w:pos="2880"/>
          <w:tab w:val="left" w:pos="3600"/>
        </w:tabs>
        <w:ind w:left="2160" w:hanging="2160"/>
        <w:jc w:val="both"/>
        <w:rPr>
          <w:b/>
        </w:rPr>
      </w:pPr>
    </w:p>
    <w:p w14:paraId="6B5347E0" w14:textId="77777777" w:rsidR="004766A9" w:rsidRPr="00A80D6D" w:rsidRDefault="004766A9" w:rsidP="008C4C83">
      <w:pPr>
        <w:tabs>
          <w:tab w:val="left" w:pos="720"/>
          <w:tab w:val="left" w:pos="1440"/>
          <w:tab w:val="left" w:pos="2160"/>
          <w:tab w:val="left" w:pos="2880"/>
          <w:tab w:val="left" w:pos="3600"/>
        </w:tabs>
        <w:ind w:left="720"/>
        <w:jc w:val="both"/>
      </w:pPr>
      <w:r w:rsidRPr="00A80D6D">
        <w:t>The</w:t>
      </w:r>
      <w:r w:rsidR="008C4C83" w:rsidRPr="00A80D6D">
        <w:t xml:space="preserve"> </w:t>
      </w:r>
      <w:r w:rsidRPr="00A80D6D">
        <w:t>following</w:t>
      </w:r>
      <w:r w:rsidR="008C4C83" w:rsidRPr="00A80D6D">
        <w:t xml:space="preserve"> </w:t>
      </w:r>
      <w:r w:rsidRPr="00A80D6D">
        <w:t>table</w:t>
      </w:r>
      <w:r w:rsidR="008C4C83" w:rsidRPr="00A80D6D">
        <w:t xml:space="preserve"> </w:t>
      </w:r>
      <w:r w:rsidRPr="00A80D6D">
        <w:t>sets</w:t>
      </w:r>
      <w:r w:rsidR="008C4C83" w:rsidRPr="00A80D6D">
        <w:t xml:space="preserve"> </w:t>
      </w:r>
      <w:r w:rsidRPr="00A80D6D">
        <w:t>forth</w:t>
      </w:r>
      <w:r w:rsidR="008C4C83" w:rsidRPr="00A80D6D">
        <w:t xml:space="preserve"> </w:t>
      </w:r>
      <w:r w:rsidRPr="00A80D6D">
        <w:t>the</w:t>
      </w:r>
      <w:r w:rsidR="008C4C83" w:rsidRPr="00A80D6D">
        <w:t xml:space="preserve"> </w:t>
      </w:r>
      <w:r w:rsidRPr="00A80D6D">
        <w:t>probability</w:t>
      </w:r>
      <w:r w:rsidR="008C4C83" w:rsidRPr="00A80D6D">
        <w:t xml:space="preserve"> </w:t>
      </w:r>
      <w:r w:rsidRPr="00A80D6D">
        <w:t>of</w:t>
      </w:r>
      <w:r w:rsidR="008C4C83" w:rsidRPr="00A80D6D">
        <w:t xml:space="preserve"> </w:t>
      </w:r>
      <w:r w:rsidRPr="00A80D6D">
        <w:t>winning</w:t>
      </w:r>
      <w:r w:rsidR="008C4C83" w:rsidRPr="00A80D6D">
        <w:t xml:space="preserve"> </w:t>
      </w:r>
      <w:r w:rsidRPr="00A80D6D">
        <w:t>and</w:t>
      </w:r>
      <w:r w:rsidR="008C4C83" w:rsidRPr="00A80D6D">
        <w:t xml:space="preserve"> </w:t>
      </w:r>
      <w:r w:rsidRPr="00A80D6D">
        <w:t>the</w:t>
      </w:r>
      <w:r w:rsidR="008C4C83" w:rsidRPr="00A80D6D">
        <w:t xml:space="preserve"> </w:t>
      </w:r>
      <w:r w:rsidRPr="00A80D6D">
        <w:t>probable</w:t>
      </w:r>
      <w:r w:rsidR="008C4C83" w:rsidRPr="00A80D6D">
        <w:t xml:space="preserve"> </w:t>
      </w:r>
      <w:r w:rsidRPr="00A80D6D">
        <w:t>distribution</w:t>
      </w:r>
      <w:r w:rsidR="008C4C83" w:rsidRPr="00A80D6D">
        <w:t xml:space="preserve"> </w:t>
      </w:r>
      <w:r w:rsidRPr="00A80D6D">
        <w:t>of</w:t>
      </w:r>
      <w:r w:rsidR="008C4C83" w:rsidRPr="00A80D6D">
        <w:t xml:space="preserve"> </w:t>
      </w:r>
      <w:r w:rsidRPr="00A80D6D">
        <w:t>winners</w:t>
      </w:r>
      <w:r w:rsidR="008C4C83" w:rsidRPr="00A80D6D">
        <w:t xml:space="preserve"> </w:t>
      </w:r>
      <w:r w:rsidRPr="00A80D6D">
        <w:t>in</w:t>
      </w:r>
      <w:r w:rsidR="008C4C83" w:rsidRPr="00A80D6D">
        <w:t xml:space="preserve"> </w:t>
      </w:r>
      <w:r w:rsidRPr="00A80D6D">
        <w:t>and</w:t>
      </w:r>
      <w:r w:rsidR="008C4C83" w:rsidRPr="00A80D6D">
        <w:t xml:space="preserve"> </w:t>
      </w:r>
      <w:r w:rsidRPr="00A80D6D">
        <w:t>among</w:t>
      </w:r>
      <w:r w:rsidR="008C4C83" w:rsidRPr="00A80D6D">
        <w:t xml:space="preserve"> </w:t>
      </w:r>
      <w:r w:rsidRPr="00A80D6D">
        <w:t>each</w:t>
      </w:r>
      <w:r w:rsidR="008C4C83" w:rsidRPr="00A80D6D">
        <w:t xml:space="preserve"> </w:t>
      </w:r>
      <w:r w:rsidRPr="00A80D6D">
        <w:t>prize</w:t>
      </w:r>
      <w:r w:rsidR="008C4C83" w:rsidRPr="00A80D6D">
        <w:t xml:space="preserve"> </w:t>
      </w:r>
      <w:r w:rsidRPr="00A80D6D">
        <w:t>category,</w:t>
      </w:r>
      <w:r w:rsidR="008C4C83" w:rsidRPr="00A80D6D">
        <w:t xml:space="preserve"> </w:t>
      </w:r>
      <w:r w:rsidRPr="00A80D6D">
        <w:t>based</w:t>
      </w:r>
      <w:r w:rsidR="008C4C83" w:rsidRPr="00A80D6D">
        <w:t xml:space="preserve"> </w:t>
      </w:r>
      <w:r w:rsidRPr="00A80D6D">
        <w:t>upon</w:t>
      </w:r>
      <w:r w:rsidR="008C4C83" w:rsidRPr="00A80D6D">
        <w:t xml:space="preserve"> </w:t>
      </w:r>
      <w:r w:rsidRPr="00A80D6D">
        <w:t>the</w:t>
      </w:r>
      <w:r w:rsidR="008C4C83" w:rsidRPr="00A80D6D">
        <w:t xml:space="preserve"> </w:t>
      </w:r>
      <w:r w:rsidRPr="00A80D6D">
        <w:t>total</w:t>
      </w:r>
      <w:r w:rsidR="008C4C83" w:rsidRPr="00A80D6D">
        <w:t xml:space="preserve"> </w:t>
      </w:r>
      <w:r w:rsidRPr="00A80D6D">
        <w:t>number</w:t>
      </w:r>
      <w:r w:rsidR="008C4C83" w:rsidRPr="00A80D6D">
        <w:t xml:space="preserve"> </w:t>
      </w:r>
      <w:r w:rsidRPr="00A80D6D">
        <w:t>of</w:t>
      </w:r>
      <w:r w:rsidR="008C4C83" w:rsidRPr="00A80D6D">
        <w:t xml:space="preserve"> </w:t>
      </w:r>
      <w:r w:rsidRPr="00A80D6D">
        <w:t>possible</w:t>
      </w:r>
      <w:r w:rsidR="008C4C83" w:rsidRPr="00A80D6D">
        <w:t xml:space="preserve"> </w:t>
      </w:r>
      <w:r w:rsidRPr="00A80D6D">
        <w:t>combinations</w:t>
      </w:r>
      <w:r w:rsidR="008C4C83" w:rsidRPr="00A80D6D">
        <w:t xml:space="preserve"> </w:t>
      </w:r>
      <w:r w:rsidRPr="00A80D6D">
        <w:t>in</w:t>
      </w:r>
      <w:r w:rsidR="008C4C83" w:rsidRPr="00A80D6D">
        <w:t xml:space="preserve"> </w:t>
      </w:r>
      <w:r w:rsidR="00617868" w:rsidRPr="00A80D6D">
        <w:t>Lotto America</w:t>
      </w:r>
      <w:r w:rsidR="0022443D" w:rsidRPr="00A80D6D">
        <w:t xml:space="preserve"> Game</w:t>
      </w:r>
      <w:r w:rsidR="00C51997" w:rsidRPr="00A80D6D">
        <w:t>.</w:t>
      </w:r>
    </w:p>
    <w:p w14:paraId="6B5347E1" w14:textId="77777777" w:rsidR="002E7877" w:rsidRPr="00A80D6D" w:rsidRDefault="002E7877"/>
    <w:p w14:paraId="6B5347E2" w14:textId="77777777" w:rsidR="004766A9" w:rsidRPr="00A80D6D" w:rsidRDefault="00D639FA" w:rsidP="008C4C83">
      <w:pPr>
        <w:pBdr>
          <w:top w:val="single" w:sz="6" w:space="3" w:color="auto"/>
          <w:left w:val="single" w:sz="6" w:space="3" w:color="auto"/>
          <w:bottom w:val="single" w:sz="6" w:space="3" w:color="auto"/>
          <w:right w:val="single" w:sz="6" w:space="19" w:color="auto"/>
        </w:pBdr>
        <w:jc w:val="both"/>
        <w:rPr>
          <w:b/>
          <w:sz w:val="22"/>
          <w:szCs w:val="22"/>
        </w:rPr>
      </w:pPr>
      <w:r w:rsidRPr="00A80D6D">
        <w:rPr>
          <w:b/>
          <w:sz w:val="22"/>
          <w:szCs w:val="22"/>
        </w:rPr>
        <w:tab/>
      </w:r>
      <w:r w:rsidR="004766A9" w:rsidRPr="00A80D6D">
        <w:rPr>
          <w:b/>
          <w:sz w:val="22"/>
          <w:szCs w:val="22"/>
        </w:rPr>
        <w:tab/>
      </w:r>
      <w:r w:rsidR="002B0A50" w:rsidRPr="00A80D6D">
        <w:rPr>
          <w:b/>
          <w:sz w:val="22"/>
          <w:szCs w:val="22"/>
        </w:rPr>
        <w:tab/>
      </w:r>
      <w:r w:rsidR="002B0A50" w:rsidRPr="00A80D6D">
        <w:rPr>
          <w:b/>
          <w:sz w:val="22"/>
          <w:szCs w:val="22"/>
        </w:rPr>
        <w:tab/>
      </w:r>
      <w:r w:rsidR="002B0A50" w:rsidRPr="00A80D6D">
        <w:rPr>
          <w:b/>
          <w:sz w:val="22"/>
          <w:szCs w:val="22"/>
        </w:rPr>
        <w:tab/>
      </w:r>
      <w:r w:rsidR="003B3E4B" w:rsidRPr="00A80D6D">
        <w:rPr>
          <w:b/>
          <w:sz w:val="22"/>
          <w:szCs w:val="22"/>
        </w:rPr>
        <w:t xml:space="preserve">Number of </w:t>
      </w:r>
      <w:r w:rsidR="002B0A50" w:rsidRPr="00A80D6D">
        <w:rPr>
          <w:b/>
          <w:sz w:val="22"/>
          <w:szCs w:val="22"/>
        </w:rPr>
        <w:tab/>
      </w:r>
      <w:r w:rsidRPr="00A80D6D">
        <w:rPr>
          <w:b/>
          <w:sz w:val="22"/>
          <w:szCs w:val="22"/>
        </w:rPr>
        <w:t>Probability Distribution</w:t>
      </w:r>
      <w:r w:rsidR="002B0A50" w:rsidRPr="00A80D6D">
        <w:rPr>
          <w:b/>
          <w:sz w:val="22"/>
          <w:szCs w:val="22"/>
        </w:rPr>
        <w:tab/>
      </w:r>
      <w:r w:rsidR="004766A9" w:rsidRPr="00A80D6D">
        <w:rPr>
          <w:b/>
          <w:sz w:val="22"/>
          <w:szCs w:val="22"/>
        </w:rPr>
        <w:t>Probable/Set</w:t>
      </w:r>
    </w:p>
    <w:p w14:paraId="6B5347E3" w14:textId="77777777" w:rsidR="004766A9" w:rsidRPr="00A80D6D" w:rsidRDefault="004766A9" w:rsidP="008C4C83">
      <w:pPr>
        <w:pBdr>
          <w:top w:val="single" w:sz="6" w:space="3" w:color="auto"/>
          <w:left w:val="single" w:sz="6" w:space="3" w:color="auto"/>
          <w:bottom w:val="single" w:sz="6" w:space="3" w:color="auto"/>
          <w:right w:val="single" w:sz="6" w:space="19" w:color="auto"/>
        </w:pBdr>
        <w:jc w:val="both"/>
        <w:rPr>
          <w:b/>
          <w:sz w:val="22"/>
          <w:szCs w:val="22"/>
        </w:rPr>
      </w:pPr>
      <w:r w:rsidRPr="00A80D6D">
        <w:rPr>
          <w:b/>
          <w:sz w:val="22"/>
          <w:szCs w:val="22"/>
        </w:rPr>
        <w:t>Number</w:t>
      </w:r>
      <w:r w:rsidR="008C4C83" w:rsidRPr="00A80D6D">
        <w:rPr>
          <w:b/>
          <w:sz w:val="22"/>
          <w:szCs w:val="22"/>
        </w:rPr>
        <w:t xml:space="preserve"> </w:t>
      </w:r>
      <w:r w:rsidRPr="00A80D6D">
        <w:rPr>
          <w:b/>
          <w:sz w:val="22"/>
          <w:szCs w:val="22"/>
        </w:rPr>
        <w:t>of</w:t>
      </w:r>
      <w:r w:rsidR="008C4C83" w:rsidRPr="00A80D6D">
        <w:rPr>
          <w:b/>
          <w:sz w:val="22"/>
          <w:szCs w:val="22"/>
        </w:rPr>
        <w:t xml:space="preserve"> </w:t>
      </w:r>
      <w:r w:rsidRPr="00A80D6D">
        <w:rPr>
          <w:b/>
          <w:sz w:val="22"/>
          <w:szCs w:val="22"/>
        </w:rPr>
        <w:t>Matches</w:t>
      </w:r>
      <w:r w:rsidR="008C4C83" w:rsidRPr="00A80D6D">
        <w:rPr>
          <w:b/>
          <w:sz w:val="22"/>
          <w:szCs w:val="22"/>
        </w:rPr>
        <w:t xml:space="preserve"> </w:t>
      </w:r>
      <w:r w:rsidR="007751DA" w:rsidRPr="00A80D6D">
        <w:rPr>
          <w:b/>
          <w:sz w:val="22"/>
          <w:szCs w:val="22"/>
        </w:rPr>
        <w:t>per</w:t>
      </w:r>
      <w:r w:rsidR="008C4C83" w:rsidRPr="00A80D6D">
        <w:rPr>
          <w:b/>
          <w:sz w:val="22"/>
          <w:szCs w:val="22"/>
        </w:rPr>
        <w:t xml:space="preserve"> </w:t>
      </w:r>
      <w:r w:rsidRPr="00A80D6D">
        <w:rPr>
          <w:b/>
          <w:sz w:val="22"/>
          <w:szCs w:val="22"/>
        </w:rPr>
        <w:t>Ticket</w:t>
      </w:r>
      <w:r w:rsidRPr="00A80D6D">
        <w:rPr>
          <w:b/>
          <w:sz w:val="22"/>
          <w:szCs w:val="22"/>
        </w:rPr>
        <w:tab/>
        <w:t>Winners</w:t>
      </w:r>
      <w:r w:rsidRPr="00A80D6D">
        <w:rPr>
          <w:b/>
          <w:sz w:val="22"/>
          <w:szCs w:val="22"/>
        </w:rPr>
        <w:tab/>
        <w:t>Probability</w:t>
      </w:r>
      <w:r w:rsidRPr="00A80D6D">
        <w:rPr>
          <w:b/>
          <w:sz w:val="22"/>
          <w:szCs w:val="22"/>
        </w:rPr>
        <w:tab/>
      </w:r>
      <w:r w:rsidR="002B0A50" w:rsidRPr="00A80D6D">
        <w:rPr>
          <w:b/>
          <w:sz w:val="22"/>
          <w:szCs w:val="22"/>
        </w:rPr>
        <w:tab/>
      </w:r>
      <w:r w:rsidRPr="00A80D6D">
        <w:rPr>
          <w:b/>
          <w:sz w:val="22"/>
          <w:szCs w:val="22"/>
        </w:rPr>
        <w:tab/>
        <w:t>Prize</w:t>
      </w:r>
      <w:r w:rsidR="008C4C83" w:rsidRPr="00A80D6D">
        <w:rPr>
          <w:b/>
          <w:sz w:val="22"/>
          <w:szCs w:val="22"/>
        </w:rPr>
        <w:t xml:space="preserve"> </w:t>
      </w:r>
      <w:r w:rsidRPr="00A80D6D">
        <w:rPr>
          <w:b/>
          <w:sz w:val="22"/>
          <w:szCs w:val="22"/>
        </w:rPr>
        <w:t>Amount</w:t>
      </w:r>
    </w:p>
    <w:p w14:paraId="6B5347E4" w14:textId="77777777" w:rsidR="004766A9" w:rsidRPr="00A80D6D" w:rsidRDefault="004766A9" w:rsidP="008C4C83">
      <w:pPr>
        <w:pBdr>
          <w:top w:val="single" w:sz="6" w:space="3" w:color="auto"/>
          <w:left w:val="single" w:sz="6" w:space="3" w:color="auto"/>
          <w:bottom w:val="single" w:sz="6" w:space="3" w:color="auto"/>
          <w:right w:val="single" w:sz="6" w:space="19" w:color="auto"/>
        </w:pBdr>
        <w:jc w:val="both"/>
        <w:rPr>
          <w:sz w:val="22"/>
          <w:szCs w:val="22"/>
        </w:rPr>
      </w:pPr>
    </w:p>
    <w:p w14:paraId="6B5347E5" w14:textId="77777777" w:rsidR="004766A9" w:rsidRPr="00A80D6D" w:rsidRDefault="004766A9" w:rsidP="008C4C83">
      <w:pPr>
        <w:pBdr>
          <w:top w:val="single" w:sz="6" w:space="3" w:color="auto"/>
          <w:left w:val="single" w:sz="6" w:space="3" w:color="auto"/>
          <w:bottom w:val="single" w:sz="6" w:space="3" w:color="auto"/>
          <w:right w:val="single" w:sz="6" w:space="19" w:color="auto"/>
        </w:pBdr>
        <w:jc w:val="both"/>
        <w:rPr>
          <w:sz w:val="22"/>
          <w:szCs w:val="22"/>
        </w:rPr>
      </w:pPr>
      <w:r w:rsidRPr="00A80D6D">
        <w:rPr>
          <w:sz w:val="22"/>
          <w:szCs w:val="22"/>
        </w:rPr>
        <w:t>All</w:t>
      </w:r>
      <w:r w:rsidR="008C4C83" w:rsidRPr="00A80D6D">
        <w:rPr>
          <w:sz w:val="22"/>
          <w:szCs w:val="22"/>
        </w:rPr>
        <w:t xml:space="preserve"> </w:t>
      </w:r>
      <w:r w:rsidRPr="00A80D6D">
        <w:rPr>
          <w:sz w:val="22"/>
          <w:szCs w:val="22"/>
        </w:rPr>
        <w:t>five</w:t>
      </w:r>
      <w:r w:rsidR="008C4C83" w:rsidRPr="00A80D6D">
        <w:rPr>
          <w:sz w:val="22"/>
          <w:szCs w:val="22"/>
        </w:rPr>
        <w:t xml:space="preserve"> </w:t>
      </w:r>
      <w:r w:rsidRPr="00A80D6D">
        <w:rPr>
          <w:sz w:val="22"/>
          <w:szCs w:val="22"/>
        </w:rPr>
        <w:t>(5)</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r w:rsidR="008C4C83" w:rsidRPr="00A80D6D">
        <w:rPr>
          <w:sz w:val="22"/>
          <w:szCs w:val="22"/>
        </w:rPr>
        <w:t xml:space="preserve"> </w:t>
      </w:r>
      <w:r w:rsidRPr="00A80D6D">
        <w:rPr>
          <w:sz w:val="22"/>
          <w:szCs w:val="22"/>
        </w:rPr>
        <w:t>plus</w:t>
      </w:r>
      <w:r w:rsidR="008C4C83" w:rsidRPr="00A80D6D">
        <w:rPr>
          <w:sz w:val="22"/>
          <w:szCs w:val="22"/>
        </w:rPr>
        <w:t xml:space="preserve"> </w:t>
      </w:r>
    </w:p>
    <w:p w14:paraId="6B5347E6" w14:textId="77777777" w:rsidR="004766A9" w:rsidRPr="00A80D6D" w:rsidRDefault="00D943B6"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4766A9" w:rsidRPr="00A80D6D">
        <w:rPr>
          <w:sz w:val="22"/>
          <w:szCs w:val="22"/>
        </w:rPr>
        <w:t>one</w:t>
      </w:r>
      <w:r w:rsidR="008C4C83" w:rsidRPr="00A80D6D">
        <w:rPr>
          <w:sz w:val="22"/>
          <w:szCs w:val="22"/>
        </w:rPr>
        <w:t xml:space="preserve"> </w:t>
      </w:r>
      <w:r w:rsidR="004766A9" w:rsidRPr="00A80D6D">
        <w:rPr>
          <w:sz w:val="22"/>
          <w:szCs w:val="22"/>
        </w:rPr>
        <w:t>(1)</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4766A9" w:rsidRPr="00A80D6D">
        <w:rPr>
          <w:sz w:val="22"/>
          <w:szCs w:val="22"/>
        </w:rPr>
        <w:t>set</w:t>
      </w:r>
      <w:r w:rsidR="002B0A50" w:rsidRPr="00A80D6D">
        <w:rPr>
          <w:sz w:val="22"/>
          <w:szCs w:val="22"/>
        </w:rPr>
        <w:tab/>
      </w:r>
      <w:r w:rsidR="002B0A50" w:rsidRPr="00A80D6D">
        <w:rPr>
          <w:sz w:val="22"/>
          <w:szCs w:val="22"/>
        </w:rPr>
        <w:tab/>
      </w:r>
      <w:r w:rsidR="003B3E4B" w:rsidRPr="00A80D6D">
        <w:rPr>
          <w:sz w:val="22"/>
          <w:szCs w:val="22"/>
        </w:rPr>
        <w:t>1</w:t>
      </w:r>
      <w:r w:rsidR="004766A9" w:rsidRPr="00A80D6D">
        <w:rPr>
          <w:sz w:val="22"/>
          <w:szCs w:val="22"/>
        </w:rPr>
        <w:tab/>
      </w:r>
      <w:r w:rsidR="00E05F32" w:rsidRPr="00A80D6D">
        <w:rPr>
          <w:sz w:val="22"/>
          <w:szCs w:val="22"/>
        </w:rPr>
        <w:tab/>
      </w:r>
      <w:r w:rsidR="004766A9" w:rsidRPr="00A80D6D">
        <w:rPr>
          <w:sz w:val="22"/>
          <w:szCs w:val="22"/>
        </w:rPr>
        <w:t>1:</w:t>
      </w:r>
      <w:r w:rsidR="00310A42" w:rsidRPr="00A80D6D">
        <w:rPr>
          <w:sz w:val="22"/>
          <w:szCs w:val="22"/>
        </w:rPr>
        <w:t>25,989,600.0000</w:t>
      </w:r>
      <w:r w:rsidR="004766A9" w:rsidRPr="00A80D6D">
        <w:rPr>
          <w:sz w:val="22"/>
          <w:szCs w:val="22"/>
        </w:rPr>
        <w:tab/>
      </w:r>
      <w:r w:rsidR="00E05F32" w:rsidRPr="00A80D6D">
        <w:rPr>
          <w:sz w:val="22"/>
          <w:szCs w:val="22"/>
        </w:rPr>
        <w:tab/>
      </w:r>
      <w:r w:rsidR="004766A9" w:rsidRPr="00A80D6D">
        <w:rPr>
          <w:sz w:val="22"/>
          <w:szCs w:val="22"/>
        </w:rPr>
        <w:t>Grand</w:t>
      </w:r>
      <w:r w:rsidR="008C4C83" w:rsidRPr="00A80D6D">
        <w:rPr>
          <w:sz w:val="22"/>
          <w:szCs w:val="22"/>
        </w:rPr>
        <w:t xml:space="preserve"> </w:t>
      </w:r>
      <w:r w:rsidR="004766A9" w:rsidRPr="00A80D6D">
        <w:rPr>
          <w:sz w:val="22"/>
          <w:szCs w:val="22"/>
        </w:rPr>
        <w:t>Prize</w:t>
      </w:r>
      <w:r w:rsidR="00310A42" w:rsidRPr="00A80D6D">
        <w:rPr>
          <w:sz w:val="22"/>
          <w:szCs w:val="22"/>
        </w:rPr>
        <w:t>*</w:t>
      </w:r>
    </w:p>
    <w:p w14:paraId="6B5347E7" w14:textId="77777777" w:rsidR="004766A9" w:rsidRPr="00A80D6D" w:rsidRDefault="004766A9" w:rsidP="008C4C83">
      <w:pPr>
        <w:pBdr>
          <w:top w:val="single" w:sz="6" w:space="3" w:color="auto"/>
          <w:left w:val="single" w:sz="6" w:space="3" w:color="auto"/>
          <w:bottom w:val="single" w:sz="6" w:space="3" w:color="auto"/>
          <w:right w:val="single" w:sz="6" w:space="19" w:color="auto"/>
        </w:pBdr>
        <w:spacing w:before="120"/>
        <w:jc w:val="both"/>
        <w:rPr>
          <w:sz w:val="22"/>
          <w:szCs w:val="22"/>
        </w:rPr>
      </w:pPr>
      <w:r w:rsidRPr="00A80D6D">
        <w:rPr>
          <w:sz w:val="22"/>
          <w:szCs w:val="22"/>
        </w:rPr>
        <w:t>All</w:t>
      </w:r>
      <w:r w:rsidR="008C4C83" w:rsidRPr="00A80D6D">
        <w:rPr>
          <w:sz w:val="22"/>
          <w:szCs w:val="22"/>
        </w:rPr>
        <w:t xml:space="preserve"> </w:t>
      </w:r>
      <w:r w:rsidRPr="00A80D6D">
        <w:rPr>
          <w:sz w:val="22"/>
          <w:szCs w:val="22"/>
        </w:rPr>
        <w:t>five</w:t>
      </w:r>
      <w:r w:rsidR="008C4C83" w:rsidRPr="00A80D6D">
        <w:rPr>
          <w:sz w:val="22"/>
          <w:szCs w:val="22"/>
        </w:rPr>
        <w:t xml:space="preserve"> </w:t>
      </w:r>
      <w:r w:rsidRPr="00A80D6D">
        <w:rPr>
          <w:sz w:val="22"/>
          <w:szCs w:val="22"/>
        </w:rPr>
        <w:t>(5)</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p>
    <w:p w14:paraId="6B5347E8" w14:textId="77777777" w:rsidR="004766A9" w:rsidRPr="00A80D6D" w:rsidRDefault="00D943B6"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4766A9" w:rsidRPr="00A80D6D">
        <w:rPr>
          <w:sz w:val="22"/>
          <w:szCs w:val="22"/>
        </w:rPr>
        <w:t>and</w:t>
      </w:r>
      <w:r w:rsidR="008C4C83" w:rsidRPr="00A80D6D">
        <w:rPr>
          <w:sz w:val="22"/>
          <w:szCs w:val="22"/>
        </w:rPr>
        <w:t xml:space="preserve"> </w:t>
      </w:r>
      <w:r w:rsidR="004766A9" w:rsidRPr="00A80D6D">
        <w:rPr>
          <w:sz w:val="22"/>
          <w:szCs w:val="22"/>
        </w:rPr>
        <w:t>none</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4766A9" w:rsidRPr="00A80D6D">
        <w:rPr>
          <w:sz w:val="22"/>
          <w:szCs w:val="22"/>
        </w:rPr>
        <w:t>set</w:t>
      </w:r>
      <w:r w:rsidR="002F11A2" w:rsidRPr="00A80D6D">
        <w:rPr>
          <w:sz w:val="22"/>
          <w:szCs w:val="22"/>
        </w:rPr>
        <w:tab/>
      </w:r>
      <w:r w:rsidR="002B404E" w:rsidRPr="00A80D6D">
        <w:rPr>
          <w:sz w:val="22"/>
          <w:szCs w:val="22"/>
        </w:rPr>
        <w:tab/>
      </w:r>
      <w:r w:rsidR="003B3E4B" w:rsidRPr="00A80D6D">
        <w:rPr>
          <w:sz w:val="22"/>
          <w:szCs w:val="22"/>
        </w:rPr>
        <w:t>9</w:t>
      </w:r>
      <w:r w:rsidR="004766A9" w:rsidRPr="00A80D6D">
        <w:rPr>
          <w:sz w:val="22"/>
          <w:szCs w:val="22"/>
        </w:rPr>
        <w:tab/>
      </w:r>
      <w:r w:rsidR="00E05F32" w:rsidRPr="00A80D6D">
        <w:rPr>
          <w:sz w:val="22"/>
          <w:szCs w:val="22"/>
        </w:rPr>
        <w:tab/>
      </w:r>
      <w:r w:rsidR="004766A9" w:rsidRPr="00A80D6D">
        <w:rPr>
          <w:sz w:val="22"/>
          <w:szCs w:val="22"/>
        </w:rPr>
        <w:t>1:</w:t>
      </w:r>
      <w:r w:rsidR="00310A42" w:rsidRPr="00A80D6D">
        <w:rPr>
          <w:sz w:val="22"/>
          <w:szCs w:val="22"/>
        </w:rPr>
        <w:t>2,887,733.3333</w:t>
      </w:r>
      <w:r w:rsidR="002F11A2" w:rsidRPr="00A80D6D">
        <w:rPr>
          <w:sz w:val="22"/>
          <w:szCs w:val="22"/>
        </w:rPr>
        <w:tab/>
      </w:r>
      <w:r w:rsidR="00E05F32" w:rsidRPr="00A80D6D">
        <w:rPr>
          <w:sz w:val="22"/>
          <w:szCs w:val="22"/>
        </w:rPr>
        <w:tab/>
      </w:r>
      <w:r w:rsidR="004766A9" w:rsidRPr="00A80D6D">
        <w:rPr>
          <w:sz w:val="22"/>
          <w:szCs w:val="22"/>
        </w:rPr>
        <w:t>$</w:t>
      </w:r>
      <w:r w:rsidR="00310A42" w:rsidRPr="00A80D6D">
        <w:rPr>
          <w:sz w:val="22"/>
          <w:szCs w:val="22"/>
        </w:rPr>
        <w:t>20</w:t>
      </w:r>
      <w:r w:rsidR="004766A9" w:rsidRPr="00A80D6D">
        <w:rPr>
          <w:sz w:val="22"/>
          <w:szCs w:val="22"/>
        </w:rPr>
        <w:t>,000</w:t>
      </w:r>
      <w:r w:rsidR="00310A42" w:rsidRPr="00A80D6D">
        <w:rPr>
          <w:sz w:val="22"/>
          <w:szCs w:val="22"/>
        </w:rPr>
        <w:t>.00</w:t>
      </w:r>
    </w:p>
    <w:p w14:paraId="6B5347E9" w14:textId="77777777" w:rsidR="004766A9" w:rsidRPr="00A80D6D" w:rsidRDefault="004766A9" w:rsidP="008C4C83">
      <w:pPr>
        <w:pBdr>
          <w:top w:val="single" w:sz="6" w:space="3" w:color="auto"/>
          <w:left w:val="single" w:sz="6" w:space="3" w:color="auto"/>
          <w:bottom w:val="single" w:sz="6" w:space="3" w:color="auto"/>
          <w:right w:val="single" w:sz="6" w:space="19" w:color="auto"/>
        </w:pBdr>
        <w:spacing w:before="120"/>
        <w:jc w:val="both"/>
        <w:rPr>
          <w:sz w:val="22"/>
          <w:szCs w:val="22"/>
        </w:rPr>
      </w:pPr>
      <w:r w:rsidRPr="00A80D6D">
        <w:rPr>
          <w:sz w:val="22"/>
          <w:szCs w:val="22"/>
        </w:rPr>
        <w:t>Any</w:t>
      </w:r>
      <w:r w:rsidR="008C4C83" w:rsidRPr="00A80D6D">
        <w:rPr>
          <w:sz w:val="22"/>
          <w:szCs w:val="22"/>
        </w:rPr>
        <w:t xml:space="preserve"> </w:t>
      </w:r>
      <w:r w:rsidRPr="00A80D6D">
        <w:rPr>
          <w:sz w:val="22"/>
          <w:szCs w:val="22"/>
        </w:rPr>
        <w:t>four</w:t>
      </w:r>
      <w:r w:rsidR="008C4C83" w:rsidRPr="00A80D6D">
        <w:rPr>
          <w:sz w:val="22"/>
          <w:szCs w:val="22"/>
        </w:rPr>
        <w:t xml:space="preserve"> </w:t>
      </w:r>
      <w:r w:rsidRPr="00A80D6D">
        <w:rPr>
          <w:sz w:val="22"/>
          <w:szCs w:val="22"/>
        </w:rPr>
        <w:t>(4)</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r w:rsidR="008C4C83" w:rsidRPr="00A80D6D">
        <w:rPr>
          <w:sz w:val="22"/>
          <w:szCs w:val="22"/>
        </w:rPr>
        <w:t xml:space="preserve"> </w:t>
      </w:r>
      <w:r w:rsidRPr="00A80D6D">
        <w:rPr>
          <w:sz w:val="22"/>
          <w:szCs w:val="22"/>
        </w:rPr>
        <w:t>plus</w:t>
      </w:r>
    </w:p>
    <w:p w14:paraId="6B5347EA" w14:textId="77777777" w:rsidR="004766A9" w:rsidRPr="00A80D6D" w:rsidRDefault="00F20E20"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4766A9" w:rsidRPr="00A80D6D">
        <w:rPr>
          <w:sz w:val="22"/>
          <w:szCs w:val="22"/>
        </w:rPr>
        <w:t>one</w:t>
      </w:r>
      <w:r w:rsidR="008C4C83" w:rsidRPr="00A80D6D">
        <w:rPr>
          <w:sz w:val="22"/>
          <w:szCs w:val="22"/>
        </w:rPr>
        <w:t xml:space="preserve"> </w:t>
      </w:r>
      <w:r w:rsidR="004766A9" w:rsidRPr="00A80D6D">
        <w:rPr>
          <w:sz w:val="22"/>
          <w:szCs w:val="22"/>
        </w:rPr>
        <w:t>(1)</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4766A9" w:rsidRPr="00A80D6D">
        <w:rPr>
          <w:sz w:val="22"/>
          <w:szCs w:val="22"/>
        </w:rPr>
        <w:t>set</w:t>
      </w:r>
      <w:r w:rsidR="004766A9" w:rsidRPr="00A80D6D">
        <w:rPr>
          <w:sz w:val="22"/>
          <w:szCs w:val="22"/>
        </w:rPr>
        <w:tab/>
      </w:r>
      <w:r w:rsidR="00E05F32" w:rsidRPr="00A80D6D">
        <w:rPr>
          <w:sz w:val="22"/>
          <w:szCs w:val="22"/>
        </w:rPr>
        <w:tab/>
      </w:r>
      <w:r w:rsidR="003B3E4B" w:rsidRPr="00A80D6D">
        <w:rPr>
          <w:sz w:val="22"/>
          <w:szCs w:val="22"/>
        </w:rPr>
        <w:t>235</w:t>
      </w:r>
      <w:r w:rsidR="00E05F32" w:rsidRPr="00A80D6D">
        <w:rPr>
          <w:sz w:val="22"/>
          <w:szCs w:val="22"/>
        </w:rPr>
        <w:tab/>
      </w:r>
      <w:r w:rsidR="00E05F32" w:rsidRPr="00A80D6D">
        <w:rPr>
          <w:sz w:val="22"/>
          <w:szCs w:val="22"/>
        </w:rPr>
        <w:tab/>
      </w:r>
      <w:r w:rsidR="004766A9" w:rsidRPr="00A80D6D">
        <w:rPr>
          <w:sz w:val="22"/>
          <w:szCs w:val="22"/>
        </w:rPr>
        <w:t>1</w:t>
      </w:r>
      <w:r w:rsidR="002F11A2" w:rsidRPr="00A80D6D">
        <w:rPr>
          <w:sz w:val="22"/>
          <w:szCs w:val="22"/>
        </w:rPr>
        <w:t>:</w:t>
      </w:r>
      <w:r w:rsidR="00310A42" w:rsidRPr="00A80D6D">
        <w:rPr>
          <w:sz w:val="22"/>
          <w:szCs w:val="22"/>
        </w:rPr>
        <w:t>110,594.0425</w:t>
      </w:r>
      <w:r w:rsidR="00E05F32" w:rsidRPr="00A80D6D">
        <w:rPr>
          <w:sz w:val="22"/>
          <w:szCs w:val="22"/>
        </w:rPr>
        <w:tab/>
      </w:r>
      <w:r w:rsidR="00310A42" w:rsidRPr="00A80D6D">
        <w:rPr>
          <w:sz w:val="22"/>
          <w:szCs w:val="22"/>
        </w:rPr>
        <w:tab/>
      </w:r>
      <w:r w:rsidR="00E05F32" w:rsidRPr="00A80D6D">
        <w:rPr>
          <w:sz w:val="22"/>
          <w:szCs w:val="22"/>
        </w:rPr>
        <w:tab/>
      </w:r>
      <w:proofErr w:type="gramStart"/>
      <w:r w:rsidR="004766A9" w:rsidRPr="00A80D6D">
        <w:rPr>
          <w:sz w:val="22"/>
          <w:szCs w:val="22"/>
        </w:rPr>
        <w:t>$</w:t>
      </w:r>
      <w:r w:rsidR="00310A42" w:rsidRPr="00A80D6D">
        <w:rPr>
          <w:sz w:val="22"/>
          <w:szCs w:val="22"/>
        </w:rPr>
        <w:t xml:space="preserve">  1</w:t>
      </w:r>
      <w:r w:rsidR="004766A9" w:rsidRPr="00A80D6D">
        <w:rPr>
          <w:sz w:val="22"/>
          <w:szCs w:val="22"/>
        </w:rPr>
        <w:t>,000</w:t>
      </w:r>
      <w:r w:rsidR="00310A42" w:rsidRPr="00A80D6D">
        <w:rPr>
          <w:sz w:val="22"/>
          <w:szCs w:val="22"/>
        </w:rPr>
        <w:t>.00</w:t>
      </w:r>
      <w:proofErr w:type="gramEnd"/>
    </w:p>
    <w:p w14:paraId="6B5347EB" w14:textId="77777777" w:rsidR="004766A9" w:rsidRPr="00A80D6D" w:rsidRDefault="004766A9" w:rsidP="008C4C83">
      <w:pPr>
        <w:pBdr>
          <w:top w:val="single" w:sz="6" w:space="3" w:color="auto"/>
          <w:left w:val="single" w:sz="6" w:space="3" w:color="auto"/>
          <w:bottom w:val="single" w:sz="6" w:space="3" w:color="auto"/>
          <w:right w:val="single" w:sz="6" w:space="19" w:color="auto"/>
        </w:pBdr>
        <w:spacing w:before="120"/>
        <w:jc w:val="both"/>
        <w:rPr>
          <w:sz w:val="22"/>
          <w:szCs w:val="22"/>
        </w:rPr>
      </w:pPr>
      <w:r w:rsidRPr="00A80D6D">
        <w:rPr>
          <w:sz w:val="22"/>
          <w:szCs w:val="22"/>
        </w:rPr>
        <w:t>Any</w:t>
      </w:r>
      <w:r w:rsidR="008C4C83" w:rsidRPr="00A80D6D">
        <w:rPr>
          <w:sz w:val="22"/>
          <w:szCs w:val="22"/>
        </w:rPr>
        <w:t xml:space="preserve"> </w:t>
      </w:r>
      <w:r w:rsidRPr="00A80D6D">
        <w:rPr>
          <w:sz w:val="22"/>
          <w:szCs w:val="22"/>
        </w:rPr>
        <w:t>four</w:t>
      </w:r>
      <w:r w:rsidR="008C4C83" w:rsidRPr="00A80D6D">
        <w:rPr>
          <w:sz w:val="22"/>
          <w:szCs w:val="22"/>
        </w:rPr>
        <w:t xml:space="preserve"> </w:t>
      </w:r>
      <w:r w:rsidRPr="00A80D6D">
        <w:rPr>
          <w:sz w:val="22"/>
          <w:szCs w:val="22"/>
        </w:rPr>
        <w:t>(4)</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p>
    <w:p w14:paraId="6B5347EC" w14:textId="77777777" w:rsidR="004766A9" w:rsidRPr="00A80D6D" w:rsidRDefault="00D943B6"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4766A9" w:rsidRPr="00A80D6D">
        <w:rPr>
          <w:sz w:val="22"/>
          <w:szCs w:val="22"/>
        </w:rPr>
        <w:t>and</w:t>
      </w:r>
      <w:r w:rsidR="008C4C83" w:rsidRPr="00A80D6D">
        <w:rPr>
          <w:sz w:val="22"/>
          <w:szCs w:val="22"/>
        </w:rPr>
        <w:t xml:space="preserve"> </w:t>
      </w:r>
      <w:r w:rsidR="004766A9" w:rsidRPr="00A80D6D">
        <w:rPr>
          <w:sz w:val="22"/>
          <w:szCs w:val="22"/>
        </w:rPr>
        <w:t>none</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4766A9" w:rsidRPr="00A80D6D">
        <w:rPr>
          <w:sz w:val="22"/>
          <w:szCs w:val="22"/>
        </w:rPr>
        <w:t>set</w:t>
      </w:r>
      <w:r w:rsidR="00E05F32" w:rsidRPr="00A80D6D">
        <w:rPr>
          <w:sz w:val="22"/>
          <w:szCs w:val="22"/>
        </w:rPr>
        <w:tab/>
      </w:r>
      <w:r w:rsidR="004766A9" w:rsidRPr="00A80D6D">
        <w:rPr>
          <w:sz w:val="22"/>
          <w:szCs w:val="22"/>
        </w:rPr>
        <w:tab/>
      </w:r>
      <w:r w:rsidR="003B3E4B" w:rsidRPr="00A80D6D">
        <w:rPr>
          <w:sz w:val="22"/>
          <w:szCs w:val="22"/>
        </w:rPr>
        <w:t>2,115</w:t>
      </w:r>
      <w:r w:rsidR="00E05F32" w:rsidRPr="00A80D6D">
        <w:rPr>
          <w:sz w:val="22"/>
          <w:szCs w:val="22"/>
        </w:rPr>
        <w:tab/>
      </w:r>
      <w:r w:rsidR="00E05F32" w:rsidRPr="00A80D6D">
        <w:rPr>
          <w:sz w:val="22"/>
          <w:szCs w:val="22"/>
        </w:rPr>
        <w:tab/>
      </w:r>
      <w:r w:rsidR="004766A9" w:rsidRPr="00A80D6D">
        <w:rPr>
          <w:sz w:val="22"/>
          <w:szCs w:val="22"/>
        </w:rPr>
        <w:t>1:</w:t>
      </w:r>
      <w:r w:rsidR="00310A42" w:rsidRPr="00A80D6D">
        <w:rPr>
          <w:sz w:val="22"/>
          <w:szCs w:val="22"/>
        </w:rPr>
        <w:t>12,288.2269</w:t>
      </w:r>
      <w:r w:rsidR="007B3094" w:rsidRPr="00A80D6D">
        <w:rPr>
          <w:sz w:val="22"/>
          <w:szCs w:val="22"/>
        </w:rPr>
        <w:tab/>
      </w:r>
      <w:r w:rsidR="00310A42" w:rsidRPr="00A80D6D">
        <w:rPr>
          <w:sz w:val="22"/>
          <w:szCs w:val="22"/>
        </w:rPr>
        <w:tab/>
      </w:r>
      <w:r w:rsidR="00E05F32" w:rsidRPr="00A80D6D">
        <w:rPr>
          <w:sz w:val="22"/>
          <w:szCs w:val="22"/>
        </w:rPr>
        <w:tab/>
      </w:r>
      <w:r w:rsidR="004766A9" w:rsidRPr="00A80D6D">
        <w:rPr>
          <w:sz w:val="22"/>
          <w:szCs w:val="22"/>
        </w:rPr>
        <w:t>$</w:t>
      </w:r>
      <w:r w:rsidR="00310A42" w:rsidRPr="00A80D6D">
        <w:rPr>
          <w:sz w:val="22"/>
          <w:szCs w:val="22"/>
        </w:rPr>
        <w:t xml:space="preserve">     </w:t>
      </w:r>
      <w:r w:rsidR="004766A9" w:rsidRPr="00A80D6D">
        <w:rPr>
          <w:sz w:val="22"/>
          <w:szCs w:val="22"/>
        </w:rPr>
        <w:t>100</w:t>
      </w:r>
      <w:r w:rsidR="00310A42" w:rsidRPr="00A80D6D">
        <w:rPr>
          <w:sz w:val="22"/>
          <w:szCs w:val="22"/>
        </w:rPr>
        <w:t>.00</w:t>
      </w:r>
    </w:p>
    <w:p w14:paraId="6B5347ED" w14:textId="77777777" w:rsidR="004766A9" w:rsidRPr="00A80D6D" w:rsidRDefault="004766A9" w:rsidP="008C4C83">
      <w:pPr>
        <w:pBdr>
          <w:top w:val="single" w:sz="6" w:space="3" w:color="auto"/>
          <w:left w:val="single" w:sz="6" w:space="3" w:color="auto"/>
          <w:bottom w:val="single" w:sz="6" w:space="3" w:color="auto"/>
          <w:right w:val="single" w:sz="6" w:space="19" w:color="auto"/>
        </w:pBdr>
        <w:spacing w:before="120"/>
        <w:jc w:val="both"/>
        <w:rPr>
          <w:sz w:val="22"/>
          <w:szCs w:val="22"/>
        </w:rPr>
      </w:pPr>
      <w:r w:rsidRPr="00A80D6D">
        <w:rPr>
          <w:sz w:val="22"/>
          <w:szCs w:val="22"/>
        </w:rPr>
        <w:t>Any</w:t>
      </w:r>
      <w:r w:rsidR="008C4C83" w:rsidRPr="00A80D6D">
        <w:rPr>
          <w:sz w:val="22"/>
          <w:szCs w:val="22"/>
        </w:rPr>
        <w:t xml:space="preserve"> </w:t>
      </w:r>
      <w:r w:rsidRPr="00A80D6D">
        <w:rPr>
          <w:sz w:val="22"/>
          <w:szCs w:val="22"/>
        </w:rPr>
        <w:t>three</w:t>
      </w:r>
      <w:r w:rsidR="008C4C83" w:rsidRPr="00A80D6D">
        <w:rPr>
          <w:sz w:val="22"/>
          <w:szCs w:val="22"/>
        </w:rPr>
        <w:t xml:space="preserve"> </w:t>
      </w:r>
      <w:r w:rsidRPr="00A80D6D">
        <w:rPr>
          <w:sz w:val="22"/>
          <w:szCs w:val="22"/>
        </w:rPr>
        <w:t>(3)</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r w:rsidR="008C4C83" w:rsidRPr="00A80D6D">
        <w:rPr>
          <w:sz w:val="22"/>
          <w:szCs w:val="22"/>
        </w:rPr>
        <w:t xml:space="preserve"> </w:t>
      </w:r>
      <w:r w:rsidRPr="00A80D6D">
        <w:rPr>
          <w:sz w:val="22"/>
          <w:szCs w:val="22"/>
        </w:rPr>
        <w:t>plus</w:t>
      </w:r>
    </w:p>
    <w:p w14:paraId="6B5347EE" w14:textId="77777777" w:rsidR="004766A9" w:rsidRPr="00A80D6D" w:rsidRDefault="00D943B6"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4766A9" w:rsidRPr="00A80D6D">
        <w:rPr>
          <w:sz w:val="22"/>
          <w:szCs w:val="22"/>
        </w:rPr>
        <w:t>one</w:t>
      </w:r>
      <w:r w:rsidR="008C4C83" w:rsidRPr="00A80D6D">
        <w:rPr>
          <w:sz w:val="22"/>
          <w:szCs w:val="22"/>
        </w:rPr>
        <w:t xml:space="preserve"> </w:t>
      </w:r>
      <w:r w:rsidR="004766A9" w:rsidRPr="00A80D6D">
        <w:rPr>
          <w:sz w:val="22"/>
          <w:szCs w:val="22"/>
        </w:rPr>
        <w:t>(1)</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CC05CA" w:rsidRPr="00A80D6D">
        <w:rPr>
          <w:sz w:val="22"/>
          <w:szCs w:val="22"/>
        </w:rPr>
        <w:t>set</w:t>
      </w:r>
      <w:r w:rsidR="00E05F32" w:rsidRPr="00A80D6D">
        <w:rPr>
          <w:sz w:val="22"/>
          <w:szCs w:val="22"/>
        </w:rPr>
        <w:tab/>
      </w:r>
      <w:r w:rsidR="00E05F32" w:rsidRPr="00A80D6D">
        <w:rPr>
          <w:sz w:val="22"/>
          <w:szCs w:val="22"/>
        </w:rPr>
        <w:tab/>
      </w:r>
      <w:r w:rsidR="003B3E4B" w:rsidRPr="00A80D6D">
        <w:rPr>
          <w:sz w:val="22"/>
          <w:szCs w:val="22"/>
        </w:rPr>
        <w:t>10,810</w:t>
      </w:r>
      <w:r w:rsidR="00E05F32" w:rsidRPr="00A80D6D">
        <w:rPr>
          <w:sz w:val="22"/>
          <w:szCs w:val="22"/>
        </w:rPr>
        <w:tab/>
      </w:r>
      <w:r w:rsidR="00E05F32" w:rsidRPr="00A80D6D">
        <w:rPr>
          <w:sz w:val="22"/>
          <w:szCs w:val="22"/>
        </w:rPr>
        <w:tab/>
      </w:r>
      <w:r w:rsidR="004766A9" w:rsidRPr="00A80D6D">
        <w:rPr>
          <w:sz w:val="22"/>
          <w:szCs w:val="22"/>
        </w:rPr>
        <w:t>1:</w:t>
      </w:r>
      <w:r w:rsidR="00310A42" w:rsidRPr="00A80D6D">
        <w:rPr>
          <w:sz w:val="22"/>
          <w:szCs w:val="22"/>
        </w:rPr>
        <w:t>2,404.2183</w:t>
      </w:r>
      <w:r w:rsidR="00E05F32" w:rsidRPr="00A80D6D">
        <w:rPr>
          <w:sz w:val="22"/>
          <w:szCs w:val="22"/>
        </w:rPr>
        <w:tab/>
      </w:r>
      <w:r w:rsidR="00310A42" w:rsidRPr="00A80D6D">
        <w:rPr>
          <w:sz w:val="22"/>
          <w:szCs w:val="22"/>
        </w:rPr>
        <w:tab/>
      </w:r>
      <w:r w:rsidR="00E05F32" w:rsidRPr="00A80D6D">
        <w:rPr>
          <w:sz w:val="22"/>
          <w:szCs w:val="22"/>
        </w:rPr>
        <w:tab/>
      </w:r>
      <w:r w:rsidR="004766A9" w:rsidRPr="00A80D6D">
        <w:rPr>
          <w:sz w:val="22"/>
          <w:szCs w:val="22"/>
        </w:rPr>
        <w:t>$</w:t>
      </w:r>
      <w:r w:rsidR="00310A42" w:rsidRPr="00A80D6D">
        <w:rPr>
          <w:sz w:val="22"/>
          <w:szCs w:val="22"/>
        </w:rPr>
        <w:t xml:space="preserve">       20.00</w:t>
      </w:r>
    </w:p>
    <w:p w14:paraId="6B5347EF" w14:textId="77777777" w:rsidR="004766A9" w:rsidRPr="00A80D6D" w:rsidRDefault="004766A9" w:rsidP="008C4C83">
      <w:pPr>
        <w:pBdr>
          <w:top w:val="single" w:sz="6" w:space="3" w:color="auto"/>
          <w:left w:val="single" w:sz="6" w:space="3" w:color="auto"/>
          <w:bottom w:val="single" w:sz="6" w:space="3" w:color="auto"/>
          <w:right w:val="single" w:sz="6" w:space="19" w:color="auto"/>
        </w:pBdr>
        <w:spacing w:before="120"/>
        <w:jc w:val="both"/>
        <w:rPr>
          <w:sz w:val="22"/>
          <w:szCs w:val="22"/>
        </w:rPr>
      </w:pPr>
      <w:r w:rsidRPr="00A80D6D">
        <w:rPr>
          <w:sz w:val="22"/>
          <w:szCs w:val="22"/>
        </w:rPr>
        <w:t>Any</w:t>
      </w:r>
      <w:r w:rsidR="008C4C83" w:rsidRPr="00A80D6D">
        <w:rPr>
          <w:sz w:val="22"/>
          <w:szCs w:val="22"/>
        </w:rPr>
        <w:t xml:space="preserve"> </w:t>
      </w:r>
      <w:r w:rsidRPr="00A80D6D">
        <w:rPr>
          <w:sz w:val="22"/>
          <w:szCs w:val="22"/>
        </w:rPr>
        <w:t>three</w:t>
      </w:r>
      <w:r w:rsidR="008C4C83" w:rsidRPr="00A80D6D">
        <w:rPr>
          <w:sz w:val="22"/>
          <w:szCs w:val="22"/>
        </w:rPr>
        <w:t xml:space="preserve"> </w:t>
      </w:r>
      <w:r w:rsidRPr="00A80D6D">
        <w:rPr>
          <w:sz w:val="22"/>
          <w:szCs w:val="22"/>
        </w:rPr>
        <w:t>(3)</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p>
    <w:p w14:paraId="6B5347F0" w14:textId="77777777" w:rsidR="004766A9" w:rsidRPr="00A80D6D" w:rsidRDefault="00D943B6"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4766A9" w:rsidRPr="00A80D6D">
        <w:rPr>
          <w:sz w:val="22"/>
          <w:szCs w:val="22"/>
        </w:rPr>
        <w:t>and</w:t>
      </w:r>
      <w:r w:rsidR="008C4C83" w:rsidRPr="00A80D6D">
        <w:rPr>
          <w:sz w:val="22"/>
          <w:szCs w:val="22"/>
        </w:rPr>
        <w:t xml:space="preserve"> </w:t>
      </w:r>
      <w:r w:rsidR="004766A9" w:rsidRPr="00A80D6D">
        <w:rPr>
          <w:sz w:val="22"/>
          <w:szCs w:val="22"/>
        </w:rPr>
        <w:t>none</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4766A9" w:rsidRPr="00A80D6D">
        <w:rPr>
          <w:sz w:val="22"/>
          <w:szCs w:val="22"/>
        </w:rPr>
        <w:t>set</w:t>
      </w:r>
      <w:r w:rsidR="00E05F32" w:rsidRPr="00A80D6D">
        <w:rPr>
          <w:sz w:val="22"/>
          <w:szCs w:val="22"/>
        </w:rPr>
        <w:tab/>
      </w:r>
      <w:r w:rsidR="00E05F32" w:rsidRPr="00A80D6D">
        <w:rPr>
          <w:sz w:val="22"/>
          <w:szCs w:val="22"/>
        </w:rPr>
        <w:tab/>
      </w:r>
      <w:r w:rsidR="003B3E4B" w:rsidRPr="00A80D6D">
        <w:rPr>
          <w:sz w:val="22"/>
          <w:szCs w:val="22"/>
        </w:rPr>
        <w:t>97,290</w:t>
      </w:r>
      <w:r w:rsidR="00E05F32" w:rsidRPr="00A80D6D">
        <w:rPr>
          <w:sz w:val="22"/>
          <w:szCs w:val="22"/>
        </w:rPr>
        <w:tab/>
      </w:r>
      <w:r w:rsidR="00E05F32" w:rsidRPr="00A80D6D">
        <w:rPr>
          <w:sz w:val="22"/>
          <w:szCs w:val="22"/>
        </w:rPr>
        <w:tab/>
      </w:r>
      <w:r w:rsidR="004766A9" w:rsidRPr="00A80D6D">
        <w:rPr>
          <w:sz w:val="22"/>
          <w:szCs w:val="22"/>
        </w:rPr>
        <w:t>1:</w:t>
      </w:r>
      <w:r w:rsidR="00310A42" w:rsidRPr="00A80D6D">
        <w:rPr>
          <w:sz w:val="22"/>
          <w:szCs w:val="22"/>
        </w:rPr>
        <w:t>267.1353</w:t>
      </w:r>
      <w:r w:rsidR="007B3094" w:rsidRPr="00A80D6D">
        <w:rPr>
          <w:sz w:val="22"/>
          <w:szCs w:val="22"/>
        </w:rPr>
        <w:tab/>
      </w:r>
      <w:r w:rsidR="00310A42" w:rsidRPr="00A80D6D">
        <w:rPr>
          <w:sz w:val="22"/>
          <w:szCs w:val="22"/>
        </w:rPr>
        <w:tab/>
      </w:r>
      <w:r w:rsidR="00E05F32" w:rsidRPr="00A80D6D">
        <w:rPr>
          <w:sz w:val="22"/>
          <w:szCs w:val="22"/>
        </w:rPr>
        <w:tab/>
      </w:r>
      <w:r w:rsidR="004766A9" w:rsidRPr="00A80D6D">
        <w:rPr>
          <w:sz w:val="22"/>
          <w:szCs w:val="22"/>
        </w:rPr>
        <w:t>$</w:t>
      </w:r>
      <w:r w:rsidR="00310A42" w:rsidRPr="00A80D6D">
        <w:rPr>
          <w:sz w:val="22"/>
          <w:szCs w:val="22"/>
        </w:rPr>
        <w:t xml:space="preserve">         5.00</w:t>
      </w:r>
    </w:p>
    <w:p w14:paraId="6B5347F1" w14:textId="77777777" w:rsidR="004766A9" w:rsidRPr="00A80D6D" w:rsidRDefault="004766A9" w:rsidP="008C4C83">
      <w:pPr>
        <w:pBdr>
          <w:top w:val="single" w:sz="6" w:space="3" w:color="auto"/>
          <w:left w:val="single" w:sz="6" w:space="3" w:color="auto"/>
          <w:bottom w:val="single" w:sz="6" w:space="3" w:color="auto"/>
          <w:right w:val="single" w:sz="6" w:space="19" w:color="auto"/>
        </w:pBdr>
        <w:spacing w:before="120"/>
        <w:jc w:val="both"/>
        <w:rPr>
          <w:sz w:val="22"/>
          <w:szCs w:val="22"/>
        </w:rPr>
      </w:pPr>
      <w:r w:rsidRPr="00A80D6D">
        <w:rPr>
          <w:sz w:val="22"/>
          <w:szCs w:val="22"/>
        </w:rPr>
        <w:t>Any</w:t>
      </w:r>
      <w:r w:rsidR="008C4C83" w:rsidRPr="00A80D6D">
        <w:rPr>
          <w:sz w:val="22"/>
          <w:szCs w:val="22"/>
        </w:rPr>
        <w:t xml:space="preserve"> </w:t>
      </w:r>
      <w:r w:rsidRPr="00A80D6D">
        <w:rPr>
          <w:sz w:val="22"/>
          <w:szCs w:val="22"/>
        </w:rPr>
        <w:t>two</w:t>
      </w:r>
      <w:r w:rsidR="008C4C83" w:rsidRPr="00A80D6D">
        <w:rPr>
          <w:sz w:val="22"/>
          <w:szCs w:val="22"/>
        </w:rPr>
        <w:t xml:space="preserve"> </w:t>
      </w:r>
      <w:r w:rsidRPr="00A80D6D">
        <w:rPr>
          <w:sz w:val="22"/>
          <w:szCs w:val="22"/>
        </w:rPr>
        <w:t>(2)</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r w:rsidR="008C4C83" w:rsidRPr="00A80D6D">
        <w:rPr>
          <w:sz w:val="22"/>
          <w:szCs w:val="22"/>
        </w:rPr>
        <w:t xml:space="preserve"> </w:t>
      </w:r>
      <w:r w:rsidRPr="00A80D6D">
        <w:rPr>
          <w:sz w:val="22"/>
          <w:szCs w:val="22"/>
        </w:rPr>
        <w:t>plus</w:t>
      </w:r>
    </w:p>
    <w:p w14:paraId="6B5347F2" w14:textId="77777777" w:rsidR="004766A9" w:rsidRPr="00A80D6D" w:rsidRDefault="009D3F26"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r>
      <w:r w:rsidR="00DE3899" w:rsidRPr="00A80D6D">
        <w:rPr>
          <w:sz w:val="22"/>
          <w:szCs w:val="22"/>
        </w:rPr>
        <w:t>o</w:t>
      </w:r>
      <w:r w:rsidR="004766A9" w:rsidRPr="00A80D6D">
        <w:rPr>
          <w:sz w:val="22"/>
          <w:szCs w:val="22"/>
        </w:rPr>
        <w:t>ne</w:t>
      </w:r>
      <w:r w:rsidR="008C4C83" w:rsidRPr="00A80D6D">
        <w:rPr>
          <w:sz w:val="22"/>
          <w:szCs w:val="22"/>
        </w:rPr>
        <w:t xml:space="preserve"> </w:t>
      </w:r>
      <w:r w:rsidR="004766A9" w:rsidRPr="00A80D6D">
        <w:rPr>
          <w:sz w:val="22"/>
          <w:szCs w:val="22"/>
        </w:rPr>
        <w:t>(1)</w:t>
      </w:r>
      <w:r w:rsidR="008C4C83" w:rsidRPr="00A80D6D">
        <w:rPr>
          <w:sz w:val="22"/>
          <w:szCs w:val="22"/>
        </w:rPr>
        <w:t xml:space="preserve"> </w:t>
      </w:r>
      <w:r w:rsidR="004766A9" w:rsidRPr="00A80D6D">
        <w:rPr>
          <w:sz w:val="22"/>
          <w:szCs w:val="22"/>
        </w:rPr>
        <w:t>of</w:t>
      </w:r>
      <w:r w:rsidR="008C4C83" w:rsidRPr="00A80D6D">
        <w:rPr>
          <w:sz w:val="22"/>
          <w:szCs w:val="22"/>
        </w:rPr>
        <w:t xml:space="preserve"> </w:t>
      </w:r>
      <w:r w:rsidR="004766A9" w:rsidRPr="00A80D6D">
        <w:rPr>
          <w:sz w:val="22"/>
          <w:szCs w:val="22"/>
        </w:rPr>
        <w:t>second</w:t>
      </w:r>
      <w:r w:rsidR="008C4C83" w:rsidRPr="00A80D6D">
        <w:rPr>
          <w:sz w:val="22"/>
          <w:szCs w:val="22"/>
        </w:rPr>
        <w:t xml:space="preserve"> </w:t>
      </w:r>
      <w:r w:rsidR="00CC05CA" w:rsidRPr="00A80D6D">
        <w:rPr>
          <w:sz w:val="22"/>
          <w:szCs w:val="22"/>
        </w:rPr>
        <w:t>set</w:t>
      </w:r>
      <w:r w:rsidR="00E05F32" w:rsidRPr="00A80D6D">
        <w:rPr>
          <w:sz w:val="22"/>
          <w:szCs w:val="22"/>
        </w:rPr>
        <w:tab/>
      </w:r>
      <w:r w:rsidR="00E05F32" w:rsidRPr="00A80D6D">
        <w:rPr>
          <w:sz w:val="22"/>
          <w:szCs w:val="22"/>
        </w:rPr>
        <w:tab/>
      </w:r>
      <w:r w:rsidR="003B3E4B" w:rsidRPr="00A80D6D">
        <w:rPr>
          <w:sz w:val="22"/>
          <w:szCs w:val="22"/>
        </w:rPr>
        <w:t>162,150</w:t>
      </w:r>
      <w:r w:rsidR="00E05F32" w:rsidRPr="00A80D6D">
        <w:rPr>
          <w:sz w:val="22"/>
          <w:szCs w:val="22"/>
        </w:rPr>
        <w:tab/>
      </w:r>
      <w:r w:rsidR="00E05F32" w:rsidRPr="00A80D6D">
        <w:rPr>
          <w:sz w:val="22"/>
          <w:szCs w:val="22"/>
        </w:rPr>
        <w:tab/>
      </w:r>
      <w:r w:rsidR="004766A9" w:rsidRPr="00A80D6D">
        <w:rPr>
          <w:sz w:val="22"/>
          <w:szCs w:val="22"/>
        </w:rPr>
        <w:t>1:</w:t>
      </w:r>
      <w:r w:rsidR="00310A42" w:rsidRPr="00A80D6D">
        <w:rPr>
          <w:sz w:val="22"/>
          <w:szCs w:val="22"/>
        </w:rPr>
        <w:t>160.2812</w:t>
      </w:r>
      <w:r w:rsidR="009F39E2" w:rsidRPr="00A80D6D">
        <w:rPr>
          <w:sz w:val="22"/>
          <w:szCs w:val="22"/>
        </w:rPr>
        <w:tab/>
      </w:r>
      <w:r w:rsidR="00E05F32" w:rsidRPr="00A80D6D">
        <w:rPr>
          <w:sz w:val="22"/>
          <w:szCs w:val="22"/>
        </w:rPr>
        <w:tab/>
      </w:r>
      <w:r w:rsidR="00E05F32" w:rsidRPr="00A80D6D">
        <w:rPr>
          <w:sz w:val="22"/>
          <w:szCs w:val="22"/>
        </w:rPr>
        <w:tab/>
      </w:r>
      <w:r w:rsidR="00310A42" w:rsidRPr="00A80D6D">
        <w:rPr>
          <w:sz w:val="22"/>
          <w:szCs w:val="22"/>
        </w:rPr>
        <w:t>$         5.00</w:t>
      </w:r>
    </w:p>
    <w:p w14:paraId="6B5347F3" w14:textId="77777777" w:rsidR="00DE3899" w:rsidRPr="00A80D6D" w:rsidRDefault="00DE3899" w:rsidP="008C4C83">
      <w:pPr>
        <w:pBdr>
          <w:top w:val="single" w:sz="6" w:space="3" w:color="auto"/>
          <w:left w:val="single" w:sz="6" w:space="3" w:color="auto"/>
          <w:bottom w:val="single" w:sz="6" w:space="3" w:color="auto"/>
          <w:right w:val="single" w:sz="6" w:space="19" w:color="auto"/>
        </w:pBdr>
        <w:tabs>
          <w:tab w:val="left" w:pos="360"/>
        </w:tabs>
        <w:spacing w:before="120"/>
        <w:jc w:val="both"/>
        <w:rPr>
          <w:sz w:val="22"/>
          <w:szCs w:val="22"/>
        </w:rPr>
      </w:pPr>
      <w:r w:rsidRPr="00A80D6D">
        <w:rPr>
          <w:sz w:val="22"/>
          <w:szCs w:val="22"/>
        </w:rPr>
        <w:t>Any</w:t>
      </w:r>
      <w:r w:rsidR="008C4C83" w:rsidRPr="00A80D6D">
        <w:rPr>
          <w:sz w:val="22"/>
          <w:szCs w:val="22"/>
        </w:rPr>
        <w:t xml:space="preserve"> </w:t>
      </w:r>
      <w:r w:rsidRPr="00A80D6D">
        <w:rPr>
          <w:sz w:val="22"/>
          <w:szCs w:val="22"/>
        </w:rPr>
        <w:t>one</w:t>
      </w:r>
      <w:r w:rsidR="008C4C83" w:rsidRPr="00A80D6D">
        <w:rPr>
          <w:sz w:val="22"/>
          <w:szCs w:val="22"/>
        </w:rPr>
        <w:t xml:space="preserve"> </w:t>
      </w:r>
      <w:r w:rsidRPr="00A80D6D">
        <w:rPr>
          <w:sz w:val="22"/>
          <w:szCs w:val="22"/>
        </w:rPr>
        <w:t>(1)</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the</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r w:rsidR="008C4C83" w:rsidRPr="00A80D6D">
        <w:rPr>
          <w:sz w:val="22"/>
          <w:szCs w:val="22"/>
        </w:rPr>
        <w:t xml:space="preserve"> </w:t>
      </w:r>
      <w:r w:rsidRPr="00A80D6D">
        <w:rPr>
          <w:sz w:val="22"/>
          <w:szCs w:val="22"/>
        </w:rPr>
        <w:t>plus</w:t>
      </w:r>
    </w:p>
    <w:p w14:paraId="6B5347F4" w14:textId="77777777" w:rsidR="00B2560C" w:rsidRPr="00A80D6D" w:rsidRDefault="00DE3899" w:rsidP="00B2560C">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t>one</w:t>
      </w:r>
      <w:r w:rsidR="008C4C83" w:rsidRPr="00A80D6D">
        <w:rPr>
          <w:sz w:val="22"/>
          <w:szCs w:val="22"/>
        </w:rPr>
        <w:t xml:space="preserve"> </w:t>
      </w:r>
      <w:r w:rsidRPr="00A80D6D">
        <w:rPr>
          <w:sz w:val="22"/>
          <w:szCs w:val="22"/>
        </w:rPr>
        <w:t>(1)</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the</w:t>
      </w:r>
      <w:r w:rsidR="008C4C83" w:rsidRPr="00A80D6D">
        <w:rPr>
          <w:sz w:val="22"/>
          <w:szCs w:val="22"/>
        </w:rPr>
        <w:t xml:space="preserve"> </w:t>
      </w:r>
      <w:r w:rsidRPr="00A80D6D">
        <w:rPr>
          <w:sz w:val="22"/>
          <w:szCs w:val="22"/>
        </w:rPr>
        <w:t>second</w:t>
      </w:r>
      <w:r w:rsidR="008C4C83" w:rsidRPr="00A80D6D">
        <w:rPr>
          <w:sz w:val="22"/>
          <w:szCs w:val="22"/>
        </w:rPr>
        <w:t xml:space="preserve"> </w:t>
      </w:r>
      <w:r w:rsidR="00B2560C" w:rsidRPr="00A80D6D">
        <w:rPr>
          <w:sz w:val="22"/>
          <w:szCs w:val="22"/>
        </w:rPr>
        <w:t>set</w:t>
      </w:r>
      <w:r w:rsidR="00E05F32" w:rsidRPr="00A80D6D">
        <w:rPr>
          <w:sz w:val="22"/>
          <w:szCs w:val="22"/>
        </w:rPr>
        <w:tab/>
      </w:r>
      <w:r w:rsidR="00E05F32" w:rsidRPr="00A80D6D">
        <w:rPr>
          <w:sz w:val="22"/>
          <w:szCs w:val="22"/>
        </w:rPr>
        <w:tab/>
      </w:r>
      <w:r w:rsidR="003B3E4B" w:rsidRPr="00A80D6D">
        <w:rPr>
          <w:sz w:val="22"/>
          <w:szCs w:val="22"/>
        </w:rPr>
        <w:t>891,825</w:t>
      </w:r>
      <w:r w:rsidR="003B3E4B" w:rsidRPr="00A80D6D">
        <w:rPr>
          <w:sz w:val="22"/>
          <w:szCs w:val="22"/>
        </w:rPr>
        <w:tab/>
      </w:r>
      <w:r w:rsidR="00E05F32" w:rsidRPr="00A80D6D">
        <w:rPr>
          <w:sz w:val="22"/>
          <w:szCs w:val="22"/>
        </w:rPr>
        <w:tab/>
      </w:r>
      <w:r w:rsidR="009F39E2" w:rsidRPr="00A80D6D">
        <w:rPr>
          <w:sz w:val="22"/>
          <w:szCs w:val="22"/>
        </w:rPr>
        <w:t>1</w:t>
      </w:r>
      <w:r w:rsidRPr="00A80D6D">
        <w:rPr>
          <w:sz w:val="22"/>
          <w:szCs w:val="22"/>
        </w:rPr>
        <w:t>:</w:t>
      </w:r>
      <w:r w:rsidR="00764B72" w:rsidRPr="00A80D6D" w:rsidDel="00764B72">
        <w:rPr>
          <w:sz w:val="22"/>
          <w:szCs w:val="22"/>
        </w:rPr>
        <w:t xml:space="preserve"> </w:t>
      </w:r>
      <w:r w:rsidR="00310A42" w:rsidRPr="00A80D6D">
        <w:rPr>
          <w:sz w:val="22"/>
          <w:szCs w:val="22"/>
        </w:rPr>
        <w:t>29.1420</w:t>
      </w:r>
      <w:r w:rsidRPr="00A80D6D">
        <w:rPr>
          <w:sz w:val="22"/>
          <w:szCs w:val="22"/>
        </w:rPr>
        <w:tab/>
      </w:r>
      <w:r w:rsidR="009F39E2" w:rsidRPr="00A80D6D">
        <w:rPr>
          <w:sz w:val="22"/>
          <w:szCs w:val="22"/>
        </w:rPr>
        <w:tab/>
      </w:r>
      <w:r w:rsidR="00B2560C" w:rsidRPr="00A80D6D">
        <w:rPr>
          <w:sz w:val="22"/>
          <w:szCs w:val="22"/>
        </w:rPr>
        <w:tab/>
      </w:r>
      <w:r w:rsidRPr="00A80D6D">
        <w:rPr>
          <w:sz w:val="22"/>
          <w:szCs w:val="22"/>
        </w:rPr>
        <w:t>$</w:t>
      </w:r>
      <w:r w:rsidR="00310A42" w:rsidRPr="00A80D6D">
        <w:rPr>
          <w:sz w:val="22"/>
          <w:szCs w:val="22"/>
        </w:rPr>
        <w:t xml:space="preserve">         2.00</w:t>
      </w:r>
    </w:p>
    <w:p w14:paraId="6B5347F5" w14:textId="77777777" w:rsidR="00DE3899" w:rsidRPr="00A80D6D" w:rsidRDefault="00DE3899" w:rsidP="00B2560C">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None</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the</w:t>
      </w:r>
      <w:r w:rsidR="008C4C83" w:rsidRPr="00A80D6D">
        <w:rPr>
          <w:sz w:val="22"/>
          <w:szCs w:val="22"/>
        </w:rPr>
        <w:t xml:space="preserve"> </w:t>
      </w:r>
      <w:r w:rsidRPr="00A80D6D">
        <w:rPr>
          <w:sz w:val="22"/>
          <w:szCs w:val="22"/>
        </w:rPr>
        <w:t>first</w:t>
      </w:r>
      <w:r w:rsidR="008C4C83" w:rsidRPr="00A80D6D">
        <w:rPr>
          <w:sz w:val="22"/>
          <w:szCs w:val="22"/>
        </w:rPr>
        <w:t xml:space="preserve"> </w:t>
      </w:r>
      <w:r w:rsidRPr="00A80D6D">
        <w:rPr>
          <w:sz w:val="22"/>
          <w:szCs w:val="22"/>
        </w:rPr>
        <w:t>set</w:t>
      </w:r>
      <w:r w:rsidR="008C4C83" w:rsidRPr="00A80D6D">
        <w:rPr>
          <w:sz w:val="22"/>
          <w:szCs w:val="22"/>
        </w:rPr>
        <w:t xml:space="preserve"> </w:t>
      </w:r>
      <w:r w:rsidRPr="00A80D6D">
        <w:rPr>
          <w:sz w:val="22"/>
          <w:szCs w:val="22"/>
        </w:rPr>
        <w:t>plus</w:t>
      </w:r>
    </w:p>
    <w:p w14:paraId="6B5347F6" w14:textId="77777777" w:rsidR="00DE3899" w:rsidRPr="00A80D6D" w:rsidRDefault="00DE3899"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sz w:val="22"/>
          <w:szCs w:val="22"/>
        </w:rPr>
        <w:tab/>
        <w:t>one</w:t>
      </w:r>
      <w:r w:rsidR="008C4C83" w:rsidRPr="00A80D6D">
        <w:rPr>
          <w:sz w:val="22"/>
          <w:szCs w:val="22"/>
        </w:rPr>
        <w:t xml:space="preserve"> </w:t>
      </w:r>
      <w:r w:rsidRPr="00A80D6D">
        <w:rPr>
          <w:sz w:val="22"/>
          <w:szCs w:val="22"/>
        </w:rPr>
        <w:t>(1)</w:t>
      </w:r>
      <w:r w:rsidR="008C4C83" w:rsidRPr="00A80D6D">
        <w:rPr>
          <w:sz w:val="22"/>
          <w:szCs w:val="22"/>
        </w:rPr>
        <w:t xml:space="preserve"> </w:t>
      </w:r>
      <w:r w:rsidRPr="00A80D6D">
        <w:rPr>
          <w:sz w:val="22"/>
          <w:szCs w:val="22"/>
        </w:rPr>
        <w:t>of</w:t>
      </w:r>
      <w:r w:rsidR="008C4C83" w:rsidRPr="00A80D6D">
        <w:rPr>
          <w:sz w:val="22"/>
          <w:szCs w:val="22"/>
        </w:rPr>
        <w:t xml:space="preserve"> </w:t>
      </w:r>
      <w:r w:rsidRPr="00A80D6D">
        <w:rPr>
          <w:sz w:val="22"/>
          <w:szCs w:val="22"/>
        </w:rPr>
        <w:t>the</w:t>
      </w:r>
      <w:r w:rsidR="008C4C83" w:rsidRPr="00A80D6D">
        <w:rPr>
          <w:sz w:val="22"/>
          <w:szCs w:val="22"/>
        </w:rPr>
        <w:t xml:space="preserve"> </w:t>
      </w:r>
      <w:r w:rsidRPr="00A80D6D">
        <w:rPr>
          <w:sz w:val="22"/>
          <w:szCs w:val="22"/>
        </w:rPr>
        <w:t>second</w:t>
      </w:r>
      <w:r w:rsidR="008C4C83" w:rsidRPr="00A80D6D">
        <w:rPr>
          <w:sz w:val="22"/>
          <w:szCs w:val="22"/>
        </w:rPr>
        <w:t xml:space="preserve"> </w:t>
      </w:r>
      <w:r w:rsidRPr="00A80D6D">
        <w:rPr>
          <w:sz w:val="22"/>
          <w:szCs w:val="22"/>
        </w:rPr>
        <w:t>set</w:t>
      </w:r>
      <w:r w:rsidR="00E05F32" w:rsidRPr="00A80D6D">
        <w:rPr>
          <w:sz w:val="22"/>
          <w:szCs w:val="22"/>
        </w:rPr>
        <w:tab/>
      </w:r>
      <w:r w:rsidR="00E05F32" w:rsidRPr="00A80D6D">
        <w:rPr>
          <w:sz w:val="22"/>
          <w:szCs w:val="22"/>
        </w:rPr>
        <w:tab/>
      </w:r>
      <w:r w:rsidR="003B3E4B" w:rsidRPr="00A80D6D">
        <w:rPr>
          <w:sz w:val="22"/>
          <w:szCs w:val="22"/>
        </w:rPr>
        <w:t>1,533,939</w:t>
      </w:r>
      <w:r w:rsidR="00E05F32" w:rsidRPr="00A80D6D">
        <w:rPr>
          <w:sz w:val="22"/>
          <w:szCs w:val="22"/>
        </w:rPr>
        <w:tab/>
      </w:r>
      <w:r w:rsidR="00092E07" w:rsidRPr="00A80D6D">
        <w:rPr>
          <w:sz w:val="22"/>
          <w:szCs w:val="22"/>
        </w:rPr>
        <w:t>1</w:t>
      </w:r>
      <w:r w:rsidRPr="00A80D6D">
        <w:rPr>
          <w:sz w:val="22"/>
          <w:szCs w:val="22"/>
        </w:rPr>
        <w:t>:</w:t>
      </w:r>
      <w:r w:rsidR="00764B72" w:rsidRPr="00A80D6D" w:rsidDel="00764B72">
        <w:rPr>
          <w:sz w:val="22"/>
          <w:szCs w:val="22"/>
        </w:rPr>
        <w:t xml:space="preserve"> </w:t>
      </w:r>
      <w:r w:rsidR="00310A42" w:rsidRPr="00A80D6D">
        <w:rPr>
          <w:sz w:val="22"/>
          <w:szCs w:val="22"/>
        </w:rPr>
        <w:t>16.9430</w:t>
      </w:r>
      <w:r w:rsidRPr="00A80D6D">
        <w:rPr>
          <w:sz w:val="22"/>
          <w:szCs w:val="22"/>
        </w:rPr>
        <w:tab/>
      </w:r>
      <w:r w:rsidRPr="00A80D6D">
        <w:rPr>
          <w:sz w:val="22"/>
          <w:szCs w:val="22"/>
        </w:rPr>
        <w:tab/>
      </w:r>
      <w:r w:rsidR="009F39E2" w:rsidRPr="00A80D6D">
        <w:rPr>
          <w:sz w:val="22"/>
          <w:szCs w:val="22"/>
        </w:rPr>
        <w:tab/>
      </w:r>
      <w:r w:rsidR="00310A42" w:rsidRPr="00A80D6D">
        <w:rPr>
          <w:sz w:val="22"/>
          <w:szCs w:val="22"/>
        </w:rPr>
        <w:t>$         2.00</w:t>
      </w:r>
    </w:p>
    <w:p w14:paraId="6B5347F7" w14:textId="77777777" w:rsidR="00D639FA" w:rsidRPr="00A80D6D" w:rsidRDefault="00D639FA"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p>
    <w:p w14:paraId="6B5347F8" w14:textId="77777777" w:rsidR="00DE3899" w:rsidRPr="00A80D6D" w:rsidRDefault="00E05F32" w:rsidP="008C4C83">
      <w:pPr>
        <w:pBdr>
          <w:top w:val="single" w:sz="6" w:space="3" w:color="auto"/>
          <w:left w:val="single" w:sz="6" w:space="3" w:color="auto"/>
          <w:bottom w:val="single" w:sz="6" w:space="3" w:color="auto"/>
          <w:right w:val="single" w:sz="6" w:space="19" w:color="auto"/>
        </w:pBdr>
        <w:tabs>
          <w:tab w:val="left" w:pos="360"/>
        </w:tabs>
        <w:jc w:val="both"/>
        <w:rPr>
          <w:b/>
          <w:sz w:val="22"/>
          <w:szCs w:val="22"/>
        </w:rPr>
      </w:pPr>
      <w:r w:rsidRPr="00A80D6D">
        <w:rPr>
          <w:sz w:val="22"/>
          <w:szCs w:val="22"/>
        </w:rPr>
        <w:tab/>
      </w:r>
      <w:r w:rsidRPr="00A80D6D">
        <w:rPr>
          <w:sz w:val="22"/>
          <w:szCs w:val="22"/>
        </w:rPr>
        <w:tab/>
      </w:r>
      <w:r w:rsidRPr="00A80D6D">
        <w:rPr>
          <w:sz w:val="22"/>
          <w:szCs w:val="22"/>
        </w:rPr>
        <w:tab/>
      </w:r>
      <w:r w:rsidR="00241A7C" w:rsidRPr="00A80D6D">
        <w:rPr>
          <w:sz w:val="22"/>
          <w:szCs w:val="22"/>
        </w:rPr>
        <w:tab/>
      </w:r>
      <w:r w:rsidR="00241A7C" w:rsidRPr="00A80D6D">
        <w:rPr>
          <w:b/>
          <w:sz w:val="22"/>
          <w:szCs w:val="22"/>
        </w:rPr>
        <w:t>Over</w:t>
      </w:r>
      <w:r w:rsidR="00DE3899" w:rsidRPr="00A80D6D">
        <w:rPr>
          <w:b/>
          <w:sz w:val="22"/>
          <w:szCs w:val="22"/>
        </w:rPr>
        <w:t>all</w:t>
      </w:r>
      <w:r w:rsidR="00345CBF" w:rsidRPr="00A80D6D">
        <w:rPr>
          <w:b/>
          <w:sz w:val="22"/>
          <w:szCs w:val="22"/>
        </w:rPr>
        <w:tab/>
      </w:r>
      <w:r w:rsidRPr="00A80D6D">
        <w:rPr>
          <w:b/>
          <w:sz w:val="22"/>
          <w:szCs w:val="22"/>
        </w:rPr>
        <w:tab/>
      </w:r>
      <w:r w:rsidR="003B3E4B" w:rsidRPr="00A80D6D">
        <w:rPr>
          <w:b/>
          <w:sz w:val="22"/>
          <w:szCs w:val="22"/>
        </w:rPr>
        <w:t>2,698,374</w:t>
      </w:r>
      <w:r w:rsidRPr="00A80D6D">
        <w:rPr>
          <w:b/>
          <w:sz w:val="22"/>
          <w:szCs w:val="22"/>
        </w:rPr>
        <w:tab/>
      </w:r>
      <w:r w:rsidR="00345CBF" w:rsidRPr="00A80D6D">
        <w:rPr>
          <w:b/>
          <w:sz w:val="22"/>
          <w:szCs w:val="22"/>
        </w:rPr>
        <w:t>1:</w:t>
      </w:r>
      <w:r w:rsidR="00310A42" w:rsidRPr="00A80D6D">
        <w:rPr>
          <w:b/>
          <w:sz w:val="22"/>
          <w:szCs w:val="22"/>
        </w:rPr>
        <w:t>9.6315</w:t>
      </w:r>
    </w:p>
    <w:p w14:paraId="6B5347F9" w14:textId="77777777" w:rsidR="009A092C" w:rsidRPr="00A80D6D" w:rsidRDefault="009A092C" w:rsidP="008C4C83">
      <w:pPr>
        <w:pBdr>
          <w:top w:val="single" w:sz="6" w:space="3" w:color="auto"/>
          <w:left w:val="single" w:sz="6" w:space="3" w:color="auto"/>
          <w:bottom w:val="single" w:sz="6" w:space="3" w:color="auto"/>
          <w:right w:val="single" w:sz="6" w:space="19" w:color="auto"/>
        </w:pBdr>
        <w:tabs>
          <w:tab w:val="left" w:pos="360"/>
        </w:tabs>
        <w:jc w:val="both"/>
        <w:rPr>
          <w:b/>
          <w:sz w:val="22"/>
          <w:szCs w:val="22"/>
        </w:rPr>
      </w:pPr>
    </w:p>
    <w:p w14:paraId="6B5347FA" w14:textId="77777777" w:rsidR="009A092C" w:rsidRPr="00A80D6D" w:rsidRDefault="009A092C" w:rsidP="008C4C83">
      <w:pPr>
        <w:pBdr>
          <w:top w:val="single" w:sz="6" w:space="3" w:color="auto"/>
          <w:left w:val="single" w:sz="6" w:space="3" w:color="auto"/>
          <w:bottom w:val="single" w:sz="6" w:space="3" w:color="auto"/>
          <w:right w:val="single" w:sz="6" w:space="19" w:color="auto"/>
        </w:pBdr>
        <w:tabs>
          <w:tab w:val="left" w:pos="360"/>
        </w:tabs>
        <w:jc w:val="both"/>
        <w:rPr>
          <w:sz w:val="22"/>
          <w:szCs w:val="22"/>
        </w:rPr>
      </w:pPr>
      <w:r w:rsidRPr="00A80D6D">
        <w:rPr>
          <w:b/>
          <w:sz w:val="22"/>
          <w:szCs w:val="22"/>
        </w:rPr>
        <w:t xml:space="preserve">* </w:t>
      </w:r>
      <w:r w:rsidRPr="00A80D6D">
        <w:rPr>
          <w:sz w:val="22"/>
          <w:szCs w:val="22"/>
        </w:rPr>
        <w:t>The Grand Prize Amount does not include the PRA deductions or any other deductions, if any.</w:t>
      </w:r>
    </w:p>
    <w:p w14:paraId="6B5347FB" w14:textId="77777777" w:rsidR="00F03EBC" w:rsidRPr="00A80D6D" w:rsidRDefault="00F03EBC"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7FC" w14:textId="77777777" w:rsidR="004766A9" w:rsidRPr="00A80D6D" w:rsidRDefault="008060AC"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r w:rsidRPr="00A80D6D">
        <w:rPr>
          <w:b/>
        </w:rPr>
        <w:t>Section</w:t>
      </w:r>
      <w:r w:rsidR="008C4C83" w:rsidRPr="00A80D6D">
        <w:rPr>
          <w:b/>
        </w:rPr>
        <w:t xml:space="preserve"> </w:t>
      </w:r>
      <w:r w:rsidRPr="00A80D6D">
        <w:rPr>
          <w:b/>
        </w:rPr>
        <w:t>6.0</w:t>
      </w:r>
      <w:r w:rsidR="008C4C83" w:rsidRPr="00A80D6D">
        <w:rPr>
          <w:b/>
        </w:rPr>
        <w:t xml:space="preserve"> </w:t>
      </w:r>
      <w:r w:rsidRPr="00A80D6D">
        <w:rPr>
          <w:b/>
        </w:rPr>
        <w:t>–</w:t>
      </w:r>
      <w:r w:rsidR="008C4C83" w:rsidRPr="00A80D6D">
        <w:rPr>
          <w:b/>
        </w:rPr>
        <w:t xml:space="preserve"> </w:t>
      </w:r>
      <w:r w:rsidR="00617868" w:rsidRPr="00A80D6D">
        <w:rPr>
          <w:b/>
        </w:rPr>
        <w:t>Lotto America</w:t>
      </w:r>
      <w:r w:rsidR="00F37593" w:rsidRPr="00A80D6D">
        <w:rPr>
          <w:b/>
        </w:rPr>
        <w:t xml:space="preserve"> </w:t>
      </w:r>
      <w:r w:rsidR="00D64748" w:rsidRPr="00A80D6D">
        <w:rPr>
          <w:b/>
        </w:rPr>
        <w:t>Prize</w:t>
      </w:r>
      <w:r w:rsidR="008C4C83" w:rsidRPr="00A80D6D">
        <w:rPr>
          <w:b/>
        </w:rPr>
        <w:t xml:space="preserve"> </w:t>
      </w:r>
      <w:r w:rsidR="00D64748" w:rsidRPr="00A80D6D">
        <w:rPr>
          <w:b/>
        </w:rPr>
        <w:t>Payment</w:t>
      </w:r>
    </w:p>
    <w:p w14:paraId="6B5347FD" w14:textId="77777777" w:rsidR="008060AC" w:rsidRPr="00A80D6D" w:rsidRDefault="008060AC"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7FE" w14:textId="77777777" w:rsidR="00E35C68" w:rsidRPr="00A80D6D" w:rsidRDefault="004766A9" w:rsidP="00E35C68">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0D6D">
        <w:rPr>
          <w:b/>
        </w:rPr>
        <w:t>Grand</w:t>
      </w:r>
      <w:r w:rsidR="008C4C83" w:rsidRPr="00A80D6D">
        <w:rPr>
          <w:b/>
        </w:rPr>
        <w:t xml:space="preserve"> </w:t>
      </w:r>
      <w:r w:rsidRPr="00A80D6D">
        <w:rPr>
          <w:b/>
        </w:rPr>
        <w:t>Prizes</w:t>
      </w:r>
      <w:r w:rsidR="00C51997" w:rsidRPr="00A80D6D">
        <w:rPr>
          <w:b/>
        </w:rPr>
        <w:t>.</w:t>
      </w:r>
    </w:p>
    <w:p w14:paraId="6B5347FF" w14:textId="77777777" w:rsidR="00E35C68" w:rsidRPr="00A80D6D" w:rsidRDefault="00E35C68" w:rsidP="00E35C68">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14:paraId="6B534800" w14:textId="77777777" w:rsidR="00E35C68" w:rsidRPr="00A80D6D" w:rsidRDefault="00E35C68" w:rsidP="00E35C68">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6.1.1</w:t>
      </w:r>
      <w:r w:rsidRPr="00A80D6D">
        <w:tab/>
        <w:t xml:space="preserve">Grand Prizes shall be paid, at the election of the player made no later than sixty (60) days after the player becomes entitled to the prize, with either a per-winner annuity or single lump sum payment (which may be referred to as the “cash option”).  If the payment election is not made at the time of purchase and is not made by the player within sixty (60) days after the player becomes entitled to the prize, then the prize shall be paid as an annuity prize.  An election for an annuity payment made by a player before ticket purchase or by system default or design may be changed to a cash option payment at the election of the player until the expiration of sixty (60) </w:t>
      </w:r>
      <w:r w:rsidRPr="00A80D6D">
        <w:lastRenderedPageBreak/>
        <w:t>days after the player becomes entitled to the prize.  The election to take the cash option payment may be made at the time of the prize claim or within sixty (60) days after the player becomes entitled to the prize.  An election made after the winner becomes entitled to the prize is final and cannot be revoked, withdrawn, or otherwise changed.</w:t>
      </w:r>
    </w:p>
    <w:p w14:paraId="6B534801" w14:textId="77777777" w:rsidR="00C30E90" w:rsidRPr="00A80D6D" w:rsidRDefault="00C30E90" w:rsidP="00C30E90">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14:paraId="6B534802" w14:textId="77777777" w:rsidR="00E35C68" w:rsidRPr="00A80D6D" w:rsidRDefault="00E35C68"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6.1.2</w:t>
      </w:r>
      <w:r w:rsidRPr="00A80D6D">
        <w:rPr>
          <w:b/>
        </w:rPr>
        <w:tab/>
      </w:r>
      <w:r w:rsidRPr="00A80D6D">
        <w:t xml:space="preserve">Shares of the Grand Prize shall be determined by dividing the funds available in the GPP equally among all winning Plays of the Grand Prize.  Winner(s) who elect a cash option payment shall be paid their share(s) in a single lump sum payment.  The annuitized option prize shall be determined by multiplying a winner’s share of the Grand Prize pool by a process as approved by the MUSL Board.  Neither MUSL nor the Selling Lotteries shall be responsible or liable for changes in the advertised or estimated annuity prize amount and the actual amount purchased after the prize payment method is actually known to MUSL. </w:t>
      </w:r>
    </w:p>
    <w:p w14:paraId="6B534803" w14:textId="77777777" w:rsidR="00E35C68" w:rsidRPr="00A80D6D" w:rsidRDefault="00E35C68"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804" w14:textId="77777777" w:rsidR="00E35C68" w:rsidRPr="00A80D6D" w:rsidRDefault="00E35C68"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6.1.3</w:t>
      </w:r>
      <w:r w:rsidRPr="00A80D6D">
        <w:rPr>
          <w:b/>
        </w:rPr>
        <w:tab/>
      </w:r>
      <w:r w:rsidRPr="00A80D6D">
        <w:t xml:space="preserve">In certain instances announced by the Product Group, the Grand Prize shall be a guaranteed amount and shall be determined pursuant to </w:t>
      </w:r>
      <w:r w:rsidR="00492DCF" w:rsidRPr="00A80D6D">
        <w:t>Section 6.5 of these rules.</w:t>
      </w:r>
    </w:p>
    <w:p w14:paraId="6B534805" w14:textId="77777777" w:rsidR="00E35C68" w:rsidRPr="00A80D6D" w:rsidRDefault="00E35C68"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806" w14:textId="3EAE39C3" w:rsidR="00E35C68" w:rsidRPr="00A80D6D" w:rsidRDefault="00E35C68"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6.1.4</w:t>
      </w:r>
      <w:r w:rsidRPr="00A80D6D">
        <w:rPr>
          <w:b/>
        </w:rPr>
        <w:tab/>
      </w:r>
      <w:r w:rsidRPr="00A80D6D">
        <w:t xml:space="preserve">If individual shares of the GPP funds held to fund an annuity is less than </w:t>
      </w:r>
      <w:ins w:id="255" w:author="Rodrigue, Lisa" w:date="2022-02-01T16:09:00Z">
        <w:r w:rsidR="004F5CCB">
          <w:t>two</w:t>
        </w:r>
      </w:ins>
      <w:ins w:id="256" w:author="Boardman, Michael" w:date="2022-02-11T15:10:00Z">
        <w:r w:rsidR="00F12C7C">
          <w:t>-</w:t>
        </w:r>
      </w:ins>
      <w:ins w:id="257" w:author="Rodrigue, Lisa" w:date="2022-02-01T16:09:00Z">
        <w:del w:id="258" w:author="Boardman, Michael" w:date="2022-02-11T15:10:00Z">
          <w:r w:rsidR="004F5CCB" w:rsidDel="00F12C7C">
            <w:delText xml:space="preserve"> </w:delText>
          </w:r>
        </w:del>
        <w:r w:rsidR="004F5CCB">
          <w:t>hundred fifty</w:t>
        </w:r>
        <w:del w:id="259" w:author="Boardman, Michael" w:date="2022-02-11T15:10:00Z">
          <w:r w:rsidR="004F5CCB" w:rsidDel="00F12C7C">
            <w:delText xml:space="preserve"> </w:delText>
          </w:r>
        </w:del>
      </w:ins>
      <w:ins w:id="260" w:author="Rodrigue, Lisa" w:date="2022-02-14T14:19:00Z">
        <w:r w:rsidR="00A93D58">
          <w:t xml:space="preserve"> </w:t>
        </w:r>
      </w:ins>
      <w:ins w:id="261" w:author="Rodrigue, Lisa" w:date="2022-02-01T16:09:00Z">
        <w:r w:rsidR="004F5CCB">
          <w:t>thousand dollars (</w:t>
        </w:r>
      </w:ins>
      <w:r w:rsidRPr="00A80D6D">
        <w:t>$250,000.00</w:t>
      </w:r>
      <w:ins w:id="262" w:author="Rodrigue, Lisa" w:date="2022-02-01T16:09:00Z">
        <w:r w:rsidR="004F5CCB">
          <w:t>)</w:t>
        </w:r>
      </w:ins>
      <w:r w:rsidRPr="00A80D6D">
        <w:t>, the Product Group, in its sole discretion, may elect to pay the winners their share of the funds held in the GPP.</w:t>
      </w:r>
    </w:p>
    <w:p w14:paraId="6B534807" w14:textId="77777777" w:rsidR="0075152A" w:rsidRPr="00A80D6D" w:rsidRDefault="0075152A"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808" w14:textId="77777777" w:rsidR="00E35C68"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6.1.5</w:t>
      </w:r>
      <w:r w:rsidRPr="00A80D6D">
        <w:rPr>
          <w:b/>
        </w:rPr>
        <w:tab/>
      </w:r>
      <w:r w:rsidR="00E35C68" w:rsidRPr="00A80D6D">
        <w:t>All annuitized prizes shall be paid annually in thirty (30) payments with the initial payment being made in a single payment, to be followed by twenty-nine (29) payments funded by the annuity.  Except as may be controlled by a Selling Lottery’s governing statute, all annuitized prizes shall be paid annually in thirty (30) graduated payments (increasing each year) by a rate as determined by the Product Group.  Prize payments may be rounded down to the nearest one thousand dollars ($1,000.00).  Annual payments after the initial payment shall be made by the lottery on the anniversary date or if such date falls on a non-business day, then the first business day following the anniversary date of the selection of the</w:t>
      </w:r>
      <w:r w:rsidRPr="00A80D6D">
        <w:t xml:space="preserve"> Grand Prize Winning Numbers.</w:t>
      </w:r>
    </w:p>
    <w:p w14:paraId="6B534809" w14:textId="77777777" w:rsidR="0075152A" w:rsidRPr="00A80D6D" w:rsidRDefault="0075152A" w:rsidP="00E35C68">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80A" w14:textId="77777777" w:rsidR="00E35C68"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6.1.6</w:t>
      </w:r>
      <w:r w:rsidRPr="00A80D6D">
        <w:rPr>
          <w:b/>
        </w:rPr>
        <w:tab/>
      </w:r>
      <w:r w:rsidR="00E35C68" w:rsidRPr="00A80D6D">
        <w:t>Funds for the initial payment of an annuitized prize or the lump sum cash option prize payment shall be made available by MUSL for payment by the Selling Lottery no earlier than the fifteenth calendar day (or the next banking day if the fifteenth day is a holiday) following the drawing.  If necessary, when the due date for the payment of a prize occurs before the receipt of funds in the prize pool trust sufficient to pay the prize, the transfer of funds for the payment of the full lump sum cash option amount may be delayed pending receipt of funds from the Selling Lotteries.  A paying lottery may elect to make the initial payment from its own funds after va</w:t>
      </w:r>
      <w:r w:rsidRPr="00A80D6D">
        <w:t>lidation, with notice to MUSL.</w:t>
      </w:r>
    </w:p>
    <w:p w14:paraId="6B53480B" w14:textId="77777777" w:rsidR="0075152A"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80C" w14:textId="77777777" w:rsidR="00E35C68"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6.1.7</w:t>
      </w:r>
      <w:r w:rsidRPr="00A80D6D">
        <w:rPr>
          <w:b/>
        </w:rPr>
        <w:tab/>
      </w:r>
      <w:r w:rsidR="00E35C68" w:rsidRPr="00A80D6D">
        <w:t>If a Party Lottery purchases or holds the prize payment annuity for a prize won in that jurisdiction, that Party Lottery’s game rules, and any prize payment agreement with the prize winner, shall indicate that the prize winner has no recourse on the MUSL or any other Party Lott</w:t>
      </w:r>
      <w:r w:rsidRPr="00A80D6D">
        <w:t>ery for payment of that prize.</w:t>
      </w:r>
    </w:p>
    <w:p w14:paraId="6B53480D" w14:textId="77777777" w:rsidR="0075152A"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80E" w14:textId="77777777" w:rsidR="00E35C68"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6.1.8</w:t>
      </w:r>
      <w:r w:rsidRPr="00A80D6D">
        <w:rPr>
          <w:b/>
        </w:rPr>
        <w:tab/>
      </w:r>
      <w:r w:rsidR="00E35C68" w:rsidRPr="00A80D6D">
        <w:t>In the event of the death of a lottery winner during the annuity payment period, unless prohibited by jurisdictional law, the MUSL Finance &amp; Audit Committee, in its sole discretion excepting a discretionary review by the Product Group, upon the petition of the estate of the lottery winner (the "Estate") to the lottery of the jurisdiction in which the deceased lottery winner purchased the winning Play, and subject to federal, state, district, or territorial applicable laws, may accelerate the payment of all of the remaining lottery proceeds to the Estate.  If such a determination is made, then securities and/or cash held to fund the deceased lottery winner's annuitized prize may be distributed to the Estate.  The identification of the securities to fund the annuitized prize shall be at the sole discretion of the Finance &amp; Audit C</w:t>
      </w:r>
      <w:r w:rsidRPr="00A80D6D">
        <w:t>ommittee or the Product Group.</w:t>
      </w:r>
    </w:p>
    <w:p w14:paraId="6B53480F" w14:textId="77777777" w:rsidR="0075152A"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810" w14:textId="77777777" w:rsidR="005573BC"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6.1.9</w:t>
      </w:r>
      <w:r w:rsidRPr="00A80D6D">
        <w:rPr>
          <w:b/>
        </w:rPr>
        <w:tab/>
      </w:r>
      <w:r w:rsidR="00E35C68" w:rsidRPr="00A80D6D">
        <w:t>If a Party Lottery purchases or holds the prize payment annuity for a prize won in that jurisdiction, that Party Lottery’s game rules, and any prize payment agreement with the prize winner, shall indicate that the prize winner has no recourse on the MUSL or any other Party Lott</w:t>
      </w:r>
      <w:r w:rsidRPr="00A80D6D">
        <w:t>ery for payment of that prize.</w:t>
      </w:r>
    </w:p>
    <w:p w14:paraId="6B534811" w14:textId="77777777" w:rsidR="0075152A" w:rsidRPr="00A80D6D" w:rsidRDefault="0075152A" w:rsidP="0075152A">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812" w14:textId="77777777" w:rsidR="00C30E90" w:rsidRPr="00A80D6D" w:rsidRDefault="00617868" w:rsidP="008C4C83">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rPr>
      </w:pPr>
      <w:r w:rsidRPr="00A80D6D">
        <w:rPr>
          <w:b/>
        </w:rPr>
        <w:t>Lotto America</w:t>
      </w:r>
      <w:r w:rsidR="00C30E90" w:rsidRPr="00A80D6D">
        <w:rPr>
          <w:b/>
        </w:rPr>
        <w:t xml:space="preserve"> </w:t>
      </w:r>
      <w:r w:rsidR="004766A9" w:rsidRPr="00A80D6D">
        <w:rPr>
          <w:b/>
        </w:rPr>
        <w:t>Prize</w:t>
      </w:r>
      <w:r w:rsidR="008C4C83" w:rsidRPr="00A80D6D">
        <w:rPr>
          <w:b/>
        </w:rPr>
        <w:t xml:space="preserve"> </w:t>
      </w:r>
      <w:r w:rsidR="004766A9" w:rsidRPr="00A80D6D">
        <w:rPr>
          <w:b/>
        </w:rPr>
        <w:t>Payments</w:t>
      </w:r>
      <w:r w:rsidR="00C51997" w:rsidRPr="00A80D6D">
        <w:rPr>
          <w:b/>
        </w:rPr>
        <w:t xml:space="preserve">.  </w:t>
      </w:r>
      <w:r w:rsidR="004766A9" w:rsidRPr="00A80D6D">
        <w:t>All</w:t>
      </w:r>
      <w:r w:rsidR="008C4C83" w:rsidRPr="00A80D6D">
        <w:t xml:space="preserve"> </w:t>
      </w:r>
      <w:r w:rsidR="004766A9" w:rsidRPr="00A80D6D">
        <w:t>prizes</w:t>
      </w:r>
      <w:r w:rsidR="008C4C83" w:rsidRPr="00A80D6D">
        <w:t xml:space="preserve"> </w:t>
      </w:r>
      <w:r w:rsidR="004766A9" w:rsidRPr="00A80D6D">
        <w:t>(</w:t>
      </w:r>
      <w:r w:rsidR="00D219BC" w:rsidRPr="00A80D6D">
        <w:t xml:space="preserve">whether described as “cash” payment </w:t>
      </w:r>
      <w:r w:rsidR="008C4C83" w:rsidRPr="00A80D6D">
        <w:t xml:space="preserve"> </w:t>
      </w:r>
      <w:r w:rsidR="004766A9" w:rsidRPr="00A80D6D">
        <w:t>prizes</w:t>
      </w:r>
      <w:r w:rsidR="008C4C83" w:rsidRPr="00A80D6D">
        <w:t xml:space="preserve"> </w:t>
      </w:r>
      <w:r w:rsidR="00D219BC" w:rsidRPr="00A80D6D">
        <w:t>or otherwise</w:t>
      </w:r>
      <w:r w:rsidR="004766A9" w:rsidRPr="00A80D6D">
        <w:t>)</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paid</w:t>
      </w:r>
      <w:r w:rsidR="008C4C83" w:rsidRPr="00A80D6D">
        <w:t xml:space="preserve"> </w:t>
      </w:r>
      <w:r w:rsidR="004766A9" w:rsidRPr="00A80D6D">
        <w:t>through</w:t>
      </w:r>
      <w:r w:rsidR="008C4C83" w:rsidRPr="00A80D6D">
        <w:t xml:space="preserve"> </w:t>
      </w:r>
      <w:r w:rsidR="004766A9" w:rsidRPr="00A80D6D">
        <w:t>the</w:t>
      </w:r>
      <w:r w:rsidR="008C4C83" w:rsidRPr="00A80D6D">
        <w:t xml:space="preserve"> </w:t>
      </w:r>
      <w:r w:rsidR="004766A9" w:rsidRPr="00A80D6D">
        <w:t>Selling</w:t>
      </w:r>
      <w:r w:rsidR="008C4C83" w:rsidRPr="00A80D6D">
        <w:t xml:space="preserve"> </w:t>
      </w:r>
      <w:r w:rsidR="004766A9" w:rsidRPr="00A80D6D">
        <w:t>Lottery</w:t>
      </w:r>
      <w:r w:rsidR="008C4C83" w:rsidRPr="00A80D6D">
        <w:t xml:space="preserve"> </w:t>
      </w:r>
      <w:r w:rsidR="004439BB" w:rsidRPr="00A80D6D">
        <w:t>that</w:t>
      </w:r>
      <w:r w:rsidR="008C4C83" w:rsidRPr="00A80D6D">
        <w:t xml:space="preserve"> </w:t>
      </w:r>
      <w:r w:rsidR="004766A9" w:rsidRPr="00A80D6D">
        <w:t>sold</w:t>
      </w:r>
      <w:r w:rsidR="008C4C83" w:rsidRPr="00A80D6D">
        <w:t xml:space="preserve"> </w:t>
      </w:r>
      <w:r w:rsidR="004766A9" w:rsidRPr="00A80D6D">
        <w:t>the</w:t>
      </w:r>
      <w:r w:rsidR="008C4C83" w:rsidRPr="00A80D6D">
        <w:t xml:space="preserve"> </w:t>
      </w:r>
      <w:r w:rsidR="004766A9" w:rsidRPr="00A80D6D">
        <w:t>winning</w:t>
      </w:r>
      <w:r w:rsidR="008C4C83" w:rsidRPr="00A80D6D">
        <w:t xml:space="preserve"> </w:t>
      </w:r>
      <w:r w:rsidR="0075152A" w:rsidRPr="00A80D6D">
        <w:t>P</w:t>
      </w:r>
      <w:r w:rsidR="00D219BC" w:rsidRPr="00A80D6D">
        <w:t xml:space="preserve">lay(s) and at the discretion of the Selling Lottery that sold the winning </w:t>
      </w:r>
      <w:r w:rsidR="0075152A" w:rsidRPr="00A80D6D">
        <w:t>P</w:t>
      </w:r>
      <w:r w:rsidR="00D219BC" w:rsidRPr="00A80D6D">
        <w:t>lay</w:t>
      </w:r>
      <w:r w:rsidR="004766A9" w:rsidRPr="00A80D6D">
        <w:t>(s)</w:t>
      </w:r>
      <w:r w:rsidR="00D219BC" w:rsidRPr="00A80D6D">
        <w:t xml:space="preserve"> may be paid by cash, check or warrant or electronic transfer</w:t>
      </w:r>
      <w:r w:rsidR="00C51997" w:rsidRPr="00A80D6D">
        <w:t>.</w:t>
      </w:r>
    </w:p>
    <w:p w14:paraId="6B534813" w14:textId="77777777" w:rsidR="00C30E90" w:rsidRPr="00A80D6D" w:rsidRDefault="00C30E90" w:rsidP="00C30E90">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rPr>
      </w:pPr>
    </w:p>
    <w:p w14:paraId="6B534814" w14:textId="77777777" w:rsidR="00542CCD" w:rsidRPr="00A80D6D" w:rsidRDefault="004766A9" w:rsidP="00C30E90">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80D6D">
        <w:t>A</w:t>
      </w:r>
      <w:r w:rsidR="008C4C83" w:rsidRPr="00A80D6D">
        <w:t xml:space="preserve"> </w:t>
      </w:r>
      <w:r w:rsidRPr="00A80D6D">
        <w:t>Selling</w:t>
      </w:r>
      <w:r w:rsidR="008C4C83" w:rsidRPr="00A80D6D">
        <w:t xml:space="preserve"> </w:t>
      </w:r>
      <w:r w:rsidRPr="00A80D6D">
        <w:t>Lottery</w:t>
      </w:r>
      <w:r w:rsidR="008C4C83" w:rsidRPr="00A80D6D">
        <w:t xml:space="preserve"> </w:t>
      </w:r>
      <w:r w:rsidRPr="00A80D6D">
        <w:t>may</w:t>
      </w:r>
      <w:r w:rsidR="008C4C83" w:rsidRPr="00A80D6D">
        <w:t xml:space="preserve"> </w:t>
      </w:r>
      <w:r w:rsidRPr="00A80D6D">
        <w:t>begin</w:t>
      </w:r>
      <w:r w:rsidR="008C4C83" w:rsidRPr="00A80D6D">
        <w:t xml:space="preserve"> </w:t>
      </w:r>
      <w:r w:rsidRPr="00A80D6D">
        <w:t>paying</w:t>
      </w:r>
      <w:r w:rsidR="008C4C83" w:rsidRPr="00A80D6D">
        <w:t xml:space="preserve"> </w:t>
      </w:r>
      <w:r w:rsidRPr="00A80D6D">
        <w:t>low-tier</w:t>
      </w:r>
      <w:r w:rsidR="008C4C83" w:rsidRPr="00A80D6D">
        <w:t xml:space="preserve"> </w:t>
      </w:r>
      <w:r w:rsidRPr="00A80D6D">
        <w:t>prizes</w:t>
      </w:r>
      <w:r w:rsidR="008C4C83" w:rsidRPr="00A80D6D">
        <w:t xml:space="preserve"> </w:t>
      </w:r>
      <w:r w:rsidRPr="00A80D6D">
        <w:t>after</w:t>
      </w:r>
      <w:r w:rsidR="008C4C83" w:rsidRPr="00A80D6D">
        <w:t xml:space="preserve"> </w:t>
      </w:r>
      <w:r w:rsidRPr="00A80D6D">
        <w:t>receiving</w:t>
      </w:r>
      <w:r w:rsidR="008C4C83" w:rsidRPr="00A80D6D">
        <w:t xml:space="preserve"> </w:t>
      </w:r>
      <w:r w:rsidRPr="00A80D6D">
        <w:t>authorization</w:t>
      </w:r>
      <w:r w:rsidR="008C4C83" w:rsidRPr="00A80D6D">
        <w:t xml:space="preserve"> </w:t>
      </w:r>
      <w:r w:rsidRPr="00A80D6D">
        <w:t>to</w:t>
      </w:r>
      <w:r w:rsidR="008C4C83" w:rsidRPr="00A80D6D">
        <w:t xml:space="preserve"> </w:t>
      </w:r>
      <w:r w:rsidRPr="00A80D6D">
        <w:t>pay</w:t>
      </w:r>
      <w:r w:rsidR="008C4C83" w:rsidRPr="00A80D6D">
        <w:t xml:space="preserve"> </w:t>
      </w:r>
      <w:r w:rsidRPr="00A80D6D">
        <w:t>from</w:t>
      </w:r>
      <w:r w:rsidR="008C4C83" w:rsidRPr="00A80D6D">
        <w:t xml:space="preserve"> </w:t>
      </w:r>
      <w:r w:rsidRPr="00A80D6D">
        <w:t>the</w:t>
      </w:r>
      <w:r w:rsidR="008C4C83" w:rsidRPr="00A80D6D">
        <w:t xml:space="preserve"> </w:t>
      </w:r>
      <w:r w:rsidRPr="00A80D6D">
        <w:t>MUSL</w:t>
      </w:r>
      <w:r w:rsidR="008C4C83" w:rsidRPr="00A80D6D">
        <w:t xml:space="preserve"> </w:t>
      </w:r>
      <w:r w:rsidRPr="00A80D6D">
        <w:t>central</w:t>
      </w:r>
      <w:r w:rsidR="008C4C83" w:rsidRPr="00A80D6D">
        <w:t xml:space="preserve"> </w:t>
      </w:r>
      <w:r w:rsidRPr="00A80D6D">
        <w:t>office.</w:t>
      </w:r>
    </w:p>
    <w:p w14:paraId="6B534815" w14:textId="77777777" w:rsidR="005573BC" w:rsidRPr="00A80D6D" w:rsidRDefault="005573BC"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p>
    <w:p w14:paraId="6B534816" w14:textId="77777777" w:rsidR="0075152A" w:rsidRPr="00A80D6D" w:rsidRDefault="00617868" w:rsidP="008C4C83">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0D6D">
        <w:rPr>
          <w:b/>
        </w:rPr>
        <w:t>Lotto America</w:t>
      </w:r>
      <w:r w:rsidR="00C30E90" w:rsidRPr="00A80D6D">
        <w:rPr>
          <w:b/>
        </w:rPr>
        <w:t xml:space="preserve"> </w:t>
      </w:r>
      <w:r w:rsidR="004766A9" w:rsidRPr="00A80D6D">
        <w:rPr>
          <w:b/>
        </w:rPr>
        <w:t>Prizes</w:t>
      </w:r>
      <w:r w:rsidR="008C4C83" w:rsidRPr="00A80D6D">
        <w:rPr>
          <w:b/>
        </w:rPr>
        <w:t xml:space="preserve"> </w:t>
      </w:r>
      <w:r w:rsidR="004766A9" w:rsidRPr="00A80D6D">
        <w:rPr>
          <w:b/>
        </w:rPr>
        <w:t>Rounded</w:t>
      </w:r>
      <w:r w:rsidR="00C51997" w:rsidRPr="00A80D6D">
        <w:rPr>
          <w:b/>
        </w:rPr>
        <w:t xml:space="preserve">.  </w:t>
      </w:r>
      <w:r w:rsidR="004766A9" w:rsidRPr="00A80D6D">
        <w:t>Annuitized</w:t>
      </w:r>
      <w:r w:rsidR="008C4C83" w:rsidRPr="00A80D6D">
        <w:t xml:space="preserve"> </w:t>
      </w:r>
      <w:r w:rsidR="004766A9" w:rsidRPr="00A80D6D">
        <w:t>payments</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or</w:t>
      </w:r>
      <w:r w:rsidR="008C4C83" w:rsidRPr="00A80D6D">
        <w:t xml:space="preserve"> </w:t>
      </w:r>
      <w:r w:rsidR="004766A9" w:rsidRPr="00A80D6D">
        <w:t>a</w:t>
      </w:r>
      <w:r w:rsidR="008C4C83" w:rsidRPr="00A80D6D">
        <w:t xml:space="preserve"> </w:t>
      </w:r>
      <w:r w:rsidR="004766A9" w:rsidRPr="00A80D6D">
        <w:t>share</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may</w:t>
      </w:r>
      <w:r w:rsidR="008C4C83" w:rsidRPr="00A80D6D">
        <w:t xml:space="preserve"> </w:t>
      </w:r>
      <w:r w:rsidR="004766A9" w:rsidRPr="00A80D6D">
        <w:t>be</w:t>
      </w:r>
      <w:r w:rsidR="008C4C83" w:rsidRPr="00A80D6D">
        <w:t xml:space="preserve"> </w:t>
      </w:r>
      <w:r w:rsidR="004766A9" w:rsidRPr="00A80D6D">
        <w:t>rounded</w:t>
      </w:r>
      <w:r w:rsidR="008C4C83" w:rsidRPr="00A80D6D">
        <w:t xml:space="preserve"> </w:t>
      </w:r>
      <w:r w:rsidR="004766A9" w:rsidRPr="00A80D6D">
        <w:t>to</w:t>
      </w:r>
      <w:r w:rsidR="008C4C83" w:rsidRPr="00A80D6D">
        <w:t xml:space="preserve"> </w:t>
      </w:r>
      <w:r w:rsidR="004766A9" w:rsidRPr="00A80D6D">
        <w:t>facilitate</w:t>
      </w:r>
      <w:r w:rsidR="008C4C83" w:rsidRPr="00A80D6D">
        <w:t xml:space="preserve"> </w:t>
      </w:r>
      <w:r w:rsidR="004766A9" w:rsidRPr="00A80D6D">
        <w:t>the</w:t>
      </w:r>
      <w:r w:rsidR="008C4C83" w:rsidRPr="00A80D6D">
        <w:t xml:space="preserve"> </w:t>
      </w:r>
      <w:r w:rsidR="004766A9" w:rsidRPr="00A80D6D">
        <w:t>purchase</w:t>
      </w:r>
      <w:r w:rsidR="008C4C83" w:rsidRPr="00A80D6D">
        <w:t xml:space="preserve"> </w:t>
      </w:r>
      <w:r w:rsidR="004766A9" w:rsidRPr="00A80D6D">
        <w:t>of</w:t>
      </w:r>
      <w:r w:rsidR="008C4C83" w:rsidRPr="00A80D6D">
        <w:t xml:space="preserve"> </w:t>
      </w:r>
      <w:r w:rsidR="004766A9" w:rsidRPr="00A80D6D">
        <w:t>an</w:t>
      </w:r>
      <w:r w:rsidR="008C4C83" w:rsidRPr="00A80D6D">
        <w:t xml:space="preserve"> </w:t>
      </w:r>
      <w:r w:rsidR="004766A9" w:rsidRPr="00A80D6D">
        <w:t>appropriate</w:t>
      </w:r>
      <w:r w:rsidR="008C4C83" w:rsidRPr="00A80D6D">
        <w:t xml:space="preserve"> </w:t>
      </w:r>
      <w:r w:rsidR="004766A9" w:rsidRPr="00A80D6D">
        <w:t>funding</w:t>
      </w:r>
      <w:r w:rsidR="008C4C83" w:rsidRPr="00A80D6D">
        <w:t xml:space="preserve"> </w:t>
      </w:r>
      <w:r w:rsidR="004766A9" w:rsidRPr="00A80D6D">
        <w:t>mechanism</w:t>
      </w:r>
      <w:r w:rsidR="00C51997" w:rsidRPr="00A80D6D">
        <w:t xml:space="preserve">.  </w:t>
      </w:r>
      <w:r w:rsidR="004766A9" w:rsidRPr="00A80D6D">
        <w:t>Breakage</w:t>
      </w:r>
      <w:r w:rsidR="008C4C83" w:rsidRPr="00A80D6D">
        <w:t xml:space="preserve"> </w:t>
      </w:r>
      <w:r w:rsidR="004766A9" w:rsidRPr="00A80D6D">
        <w:t>on</w:t>
      </w:r>
      <w:r w:rsidR="008C4C83" w:rsidRPr="00A80D6D">
        <w:t xml:space="preserve"> </w:t>
      </w:r>
      <w:r w:rsidR="004766A9" w:rsidRPr="00A80D6D">
        <w:t>an</w:t>
      </w:r>
      <w:r w:rsidR="008C4C83" w:rsidRPr="00A80D6D">
        <w:t xml:space="preserve"> </w:t>
      </w:r>
      <w:r w:rsidR="004766A9" w:rsidRPr="00A80D6D">
        <w:t>annuitized</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win</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added</w:t>
      </w:r>
      <w:r w:rsidR="008C4C83" w:rsidRPr="00A80D6D">
        <w:t xml:space="preserve"> </w:t>
      </w:r>
      <w:r w:rsidR="004766A9" w:rsidRPr="00A80D6D">
        <w:t>to</w:t>
      </w:r>
      <w:r w:rsidR="008C4C83" w:rsidRPr="00A80D6D">
        <w:t xml:space="preserve"> </w:t>
      </w:r>
      <w:r w:rsidR="004766A9" w:rsidRPr="00A80D6D">
        <w:t>the</w:t>
      </w:r>
      <w:r w:rsidR="008C4C83" w:rsidRPr="00A80D6D">
        <w:t xml:space="preserve"> </w:t>
      </w:r>
      <w:r w:rsidR="004766A9" w:rsidRPr="00A80D6D">
        <w:t>first</w:t>
      </w:r>
      <w:r w:rsidR="008C4C83" w:rsidRPr="00A80D6D">
        <w:t xml:space="preserve"> </w:t>
      </w:r>
      <w:r w:rsidR="004766A9" w:rsidRPr="00A80D6D">
        <w:t>payment</w:t>
      </w:r>
      <w:r w:rsidR="008C4C83" w:rsidRPr="00A80D6D">
        <w:t xml:space="preserve"> </w:t>
      </w:r>
      <w:r w:rsidR="004766A9" w:rsidRPr="00A80D6D">
        <w:t>to</w:t>
      </w:r>
      <w:r w:rsidR="008C4C83" w:rsidRPr="00A80D6D">
        <w:t xml:space="preserve"> </w:t>
      </w:r>
      <w:r w:rsidR="004766A9" w:rsidRPr="00A80D6D">
        <w:t>the</w:t>
      </w:r>
      <w:r w:rsidR="008C4C83" w:rsidRPr="00A80D6D">
        <w:t xml:space="preserve"> </w:t>
      </w:r>
      <w:r w:rsidR="004766A9" w:rsidRPr="00A80D6D">
        <w:t>winner</w:t>
      </w:r>
      <w:r w:rsidR="008C4C83" w:rsidRPr="00A80D6D">
        <w:t xml:space="preserve"> </w:t>
      </w:r>
      <w:r w:rsidR="004766A9" w:rsidRPr="00A80D6D">
        <w:t>or</w:t>
      </w:r>
      <w:r w:rsidR="008C4C83" w:rsidRPr="00A80D6D">
        <w:t xml:space="preserve"> </w:t>
      </w:r>
      <w:r w:rsidR="004766A9" w:rsidRPr="00A80D6D">
        <w:t>winners</w:t>
      </w:r>
      <w:r w:rsidR="00C51997" w:rsidRPr="00A80D6D">
        <w:t>.</w:t>
      </w:r>
    </w:p>
    <w:p w14:paraId="6B534817" w14:textId="77777777" w:rsidR="0075152A" w:rsidRPr="00A80D6D" w:rsidRDefault="0075152A" w:rsidP="0075152A">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14:paraId="6B534818" w14:textId="77777777" w:rsidR="005573BC" w:rsidRPr="00A80D6D" w:rsidRDefault="004766A9" w:rsidP="0075152A">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80D6D">
        <w:t>Prizes</w:t>
      </w:r>
      <w:r w:rsidR="008C4C83" w:rsidRPr="00A80D6D">
        <w:t xml:space="preserve"> </w:t>
      </w:r>
      <w:r w:rsidRPr="00A80D6D">
        <w:t>other</w:t>
      </w:r>
      <w:r w:rsidR="008C4C83" w:rsidRPr="00A80D6D">
        <w:t xml:space="preserve"> </w:t>
      </w:r>
      <w:r w:rsidRPr="00A80D6D">
        <w:t>than</w:t>
      </w:r>
      <w:r w:rsidR="008C4C83" w:rsidRPr="00A80D6D">
        <w:t xml:space="preserve"> </w:t>
      </w:r>
      <w:r w:rsidRPr="00A80D6D">
        <w:t>the</w:t>
      </w:r>
      <w:r w:rsidR="008C4C83" w:rsidRPr="00A80D6D">
        <w:t xml:space="preserve"> </w:t>
      </w:r>
      <w:r w:rsidRPr="00A80D6D">
        <w:t>Grand</w:t>
      </w:r>
      <w:r w:rsidR="008C4C83" w:rsidRPr="00A80D6D">
        <w:t xml:space="preserve"> </w:t>
      </w:r>
      <w:r w:rsidRPr="00A80D6D">
        <w:t>Prize,</w:t>
      </w:r>
      <w:r w:rsidR="008C4C83" w:rsidRPr="00A80D6D">
        <w:t xml:space="preserve"> </w:t>
      </w:r>
      <w:r w:rsidRPr="00A80D6D">
        <w:t>which,</w:t>
      </w:r>
      <w:r w:rsidR="008C4C83" w:rsidRPr="00A80D6D">
        <w:t xml:space="preserve"> </w:t>
      </w:r>
      <w:r w:rsidRPr="00A80D6D">
        <w:t>under</w:t>
      </w:r>
      <w:r w:rsidR="008C4C83" w:rsidRPr="00A80D6D">
        <w:t xml:space="preserve"> </w:t>
      </w:r>
      <w:r w:rsidRPr="00A80D6D">
        <w:t>these</w:t>
      </w:r>
      <w:r w:rsidR="008C4C83" w:rsidRPr="00A80D6D">
        <w:t xml:space="preserve"> </w:t>
      </w:r>
      <w:r w:rsidRPr="00A80D6D">
        <w:t>rules,</w:t>
      </w:r>
      <w:r w:rsidR="008C4C83" w:rsidRPr="00A80D6D">
        <w:t xml:space="preserve"> </w:t>
      </w:r>
      <w:r w:rsidRPr="00A80D6D">
        <w:t>may</w:t>
      </w:r>
      <w:r w:rsidR="008C4C83" w:rsidRPr="00A80D6D">
        <w:t xml:space="preserve"> </w:t>
      </w:r>
      <w:r w:rsidRPr="00A80D6D">
        <w:t>become</w:t>
      </w:r>
      <w:r w:rsidR="008C4C83" w:rsidRPr="00A80D6D">
        <w:t xml:space="preserve"> </w:t>
      </w:r>
      <w:r w:rsidRPr="00A80D6D">
        <w:t>single-payment,</w:t>
      </w:r>
      <w:r w:rsidR="008C4C83" w:rsidRPr="00A80D6D">
        <w:t xml:space="preserve"> </w:t>
      </w:r>
      <w:r w:rsidRPr="00A80D6D">
        <w:t>pari-mutuel</w:t>
      </w:r>
      <w:r w:rsidR="008C4C83" w:rsidRPr="00A80D6D">
        <w:t xml:space="preserve"> </w:t>
      </w:r>
      <w:r w:rsidRPr="00A80D6D">
        <w:t>prizes,</w:t>
      </w:r>
      <w:r w:rsidR="008C4C83" w:rsidRPr="00A80D6D">
        <w:t xml:space="preserve"> </w:t>
      </w:r>
      <w:r w:rsidRPr="00A80D6D">
        <w:t>may</w:t>
      </w:r>
      <w:r w:rsidR="008C4C83" w:rsidRPr="00A80D6D">
        <w:t xml:space="preserve"> </w:t>
      </w:r>
      <w:r w:rsidRPr="00A80D6D">
        <w:t>be</w:t>
      </w:r>
      <w:r w:rsidR="008C4C83" w:rsidRPr="00A80D6D">
        <w:t xml:space="preserve"> </w:t>
      </w:r>
      <w:r w:rsidRPr="00A80D6D">
        <w:t>rounded</w:t>
      </w:r>
      <w:r w:rsidR="008C4C83" w:rsidRPr="00A80D6D">
        <w:t xml:space="preserve"> </w:t>
      </w:r>
      <w:r w:rsidRPr="00A80D6D">
        <w:t>down</w:t>
      </w:r>
      <w:r w:rsidR="008C4C83" w:rsidRPr="00A80D6D">
        <w:t xml:space="preserve"> </w:t>
      </w:r>
      <w:r w:rsidRPr="00A80D6D">
        <w:t>so</w:t>
      </w:r>
      <w:r w:rsidR="008C4C83" w:rsidRPr="00A80D6D">
        <w:t xml:space="preserve"> </w:t>
      </w:r>
      <w:r w:rsidRPr="00A80D6D">
        <w:t>that</w:t>
      </w:r>
      <w:r w:rsidR="008C4C83" w:rsidRPr="00A80D6D">
        <w:t xml:space="preserve"> </w:t>
      </w:r>
      <w:r w:rsidRPr="00A80D6D">
        <w:t>prizes</w:t>
      </w:r>
      <w:r w:rsidR="008C4C83" w:rsidRPr="00A80D6D">
        <w:t xml:space="preserve"> </w:t>
      </w:r>
      <w:r w:rsidRPr="00A80D6D">
        <w:t>can</w:t>
      </w:r>
      <w:r w:rsidR="008C4C83" w:rsidRPr="00A80D6D">
        <w:t xml:space="preserve"> </w:t>
      </w:r>
      <w:r w:rsidRPr="00A80D6D">
        <w:t>be</w:t>
      </w:r>
      <w:r w:rsidR="008C4C83" w:rsidRPr="00A80D6D">
        <w:t xml:space="preserve"> </w:t>
      </w:r>
      <w:r w:rsidRPr="00A80D6D">
        <w:t>paid</w:t>
      </w:r>
      <w:r w:rsidR="008C4C83" w:rsidRPr="00A80D6D">
        <w:t xml:space="preserve"> </w:t>
      </w:r>
      <w:r w:rsidRPr="00A80D6D">
        <w:t>in</w:t>
      </w:r>
      <w:r w:rsidR="008C4C83" w:rsidRPr="00A80D6D">
        <w:t xml:space="preserve"> </w:t>
      </w:r>
      <w:r w:rsidRPr="00A80D6D">
        <w:t>multiples</w:t>
      </w:r>
      <w:r w:rsidR="008C4C83" w:rsidRPr="00A80D6D">
        <w:t xml:space="preserve"> </w:t>
      </w:r>
      <w:r w:rsidRPr="00A80D6D">
        <w:t>of</w:t>
      </w:r>
      <w:r w:rsidR="008C4C83" w:rsidRPr="00A80D6D">
        <w:t xml:space="preserve"> </w:t>
      </w:r>
      <w:r w:rsidRPr="00A80D6D">
        <w:t>whole</w:t>
      </w:r>
      <w:r w:rsidR="008C4C83" w:rsidRPr="00A80D6D">
        <w:t xml:space="preserve"> </w:t>
      </w:r>
      <w:r w:rsidRPr="00A80D6D">
        <w:t>dollars</w:t>
      </w:r>
      <w:r w:rsidR="00C51997" w:rsidRPr="00A80D6D">
        <w:t xml:space="preserve">.  </w:t>
      </w:r>
      <w:r w:rsidR="0075152A" w:rsidRPr="00A80D6D">
        <w:t>B</w:t>
      </w:r>
      <w:r w:rsidRPr="00A80D6D">
        <w:t>reakage</w:t>
      </w:r>
      <w:r w:rsidR="008C4C83" w:rsidRPr="00A80D6D">
        <w:t xml:space="preserve"> </w:t>
      </w:r>
      <w:r w:rsidRPr="00A80D6D">
        <w:t>resulting</w:t>
      </w:r>
      <w:r w:rsidR="008C4C83" w:rsidRPr="00A80D6D">
        <w:t xml:space="preserve"> </w:t>
      </w:r>
      <w:r w:rsidRPr="00A80D6D">
        <w:t>from</w:t>
      </w:r>
      <w:r w:rsidR="008C4C83" w:rsidRPr="00A80D6D">
        <w:t xml:space="preserve"> </w:t>
      </w:r>
      <w:r w:rsidRPr="00A80D6D">
        <w:t>rounding</w:t>
      </w:r>
      <w:r w:rsidR="008C4C83" w:rsidRPr="00A80D6D">
        <w:t xml:space="preserve"> </w:t>
      </w:r>
      <w:r w:rsidRPr="00A80D6D">
        <w:t>these</w:t>
      </w:r>
      <w:r w:rsidR="008C4C83" w:rsidRPr="00A80D6D">
        <w:t xml:space="preserve"> </w:t>
      </w:r>
      <w:r w:rsidRPr="00A80D6D">
        <w:t>prizes</w:t>
      </w:r>
      <w:r w:rsidR="008C4C83" w:rsidRPr="00A80D6D">
        <w:t xml:space="preserve"> </w:t>
      </w:r>
      <w:r w:rsidRPr="00A80D6D">
        <w:t>shall</w:t>
      </w:r>
      <w:r w:rsidR="008C4C83" w:rsidRPr="00A80D6D">
        <w:t xml:space="preserve"> </w:t>
      </w:r>
      <w:r w:rsidRPr="00A80D6D">
        <w:t>be</w:t>
      </w:r>
      <w:r w:rsidR="008C4C83" w:rsidRPr="00A80D6D">
        <w:t xml:space="preserve"> </w:t>
      </w:r>
      <w:r w:rsidRPr="00A80D6D">
        <w:t>carried</w:t>
      </w:r>
      <w:r w:rsidR="008C4C83" w:rsidRPr="00A80D6D">
        <w:t xml:space="preserve"> </w:t>
      </w:r>
      <w:r w:rsidRPr="00A80D6D">
        <w:t>forward</w:t>
      </w:r>
      <w:r w:rsidR="008C4C83" w:rsidRPr="00A80D6D">
        <w:t xml:space="preserve"> </w:t>
      </w:r>
      <w:r w:rsidRPr="00A80D6D">
        <w:t>to</w:t>
      </w:r>
      <w:r w:rsidR="008C4C83" w:rsidRPr="00A80D6D">
        <w:t xml:space="preserve"> </w:t>
      </w:r>
      <w:r w:rsidRPr="00A80D6D">
        <w:t>the</w:t>
      </w:r>
      <w:r w:rsidR="008C4C83" w:rsidRPr="00A80D6D">
        <w:t xml:space="preserve"> </w:t>
      </w:r>
      <w:r w:rsidRPr="00A80D6D">
        <w:t>prize</w:t>
      </w:r>
      <w:r w:rsidR="008C4C83" w:rsidRPr="00A80D6D">
        <w:t xml:space="preserve"> </w:t>
      </w:r>
      <w:r w:rsidRPr="00A80D6D">
        <w:t>pool</w:t>
      </w:r>
      <w:r w:rsidR="008C4C83" w:rsidRPr="00A80D6D">
        <w:t xml:space="preserve"> </w:t>
      </w:r>
      <w:r w:rsidRPr="00A80D6D">
        <w:t>for</w:t>
      </w:r>
      <w:r w:rsidR="008C4C83" w:rsidRPr="00A80D6D">
        <w:t xml:space="preserve"> </w:t>
      </w:r>
      <w:r w:rsidRPr="00A80D6D">
        <w:t>the</w:t>
      </w:r>
      <w:r w:rsidR="008C4C83" w:rsidRPr="00A80D6D">
        <w:t xml:space="preserve"> </w:t>
      </w:r>
      <w:r w:rsidRPr="00A80D6D">
        <w:t>next</w:t>
      </w:r>
      <w:r w:rsidR="008C4C83" w:rsidRPr="00A80D6D">
        <w:t xml:space="preserve"> </w:t>
      </w:r>
      <w:r w:rsidRPr="00A80D6D">
        <w:t>drawing.</w:t>
      </w:r>
    </w:p>
    <w:p w14:paraId="6B534819" w14:textId="77777777" w:rsidR="005573BC" w:rsidRPr="00A80D6D" w:rsidRDefault="005573BC"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p>
    <w:p w14:paraId="6B53481A" w14:textId="77777777" w:rsidR="005573BC" w:rsidRPr="00A80D6D" w:rsidRDefault="00617868" w:rsidP="008C4C83">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180"/>
        <w:jc w:val="both"/>
      </w:pPr>
      <w:r w:rsidRPr="00A80D6D">
        <w:rPr>
          <w:b/>
        </w:rPr>
        <w:lastRenderedPageBreak/>
        <w:t>Lotto America</w:t>
      </w:r>
      <w:r w:rsidR="00C30E90" w:rsidRPr="00A80D6D">
        <w:rPr>
          <w:b/>
        </w:rPr>
        <w:t xml:space="preserve"> Prize </w:t>
      </w:r>
      <w:r w:rsidR="004766A9" w:rsidRPr="00A80D6D">
        <w:rPr>
          <w:b/>
        </w:rPr>
        <w:t>Rollover</w:t>
      </w:r>
      <w:r w:rsidR="00C51997" w:rsidRPr="00A80D6D">
        <w:rPr>
          <w:b/>
        </w:rPr>
        <w:t xml:space="preserve">.  </w:t>
      </w:r>
      <w:r w:rsidR="004766A9" w:rsidRPr="00A80D6D">
        <w:t>If</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is</w:t>
      </w:r>
      <w:r w:rsidR="008C4C83" w:rsidRPr="00A80D6D">
        <w:t xml:space="preserve"> </w:t>
      </w:r>
      <w:r w:rsidR="004766A9" w:rsidRPr="00A80D6D">
        <w:t>not</w:t>
      </w:r>
      <w:r w:rsidR="008C4C83" w:rsidRPr="00A80D6D">
        <w:t xml:space="preserve"> </w:t>
      </w:r>
      <w:r w:rsidR="004766A9" w:rsidRPr="00A80D6D">
        <w:t>won</w:t>
      </w:r>
      <w:r w:rsidR="008C4C83" w:rsidRPr="00A80D6D">
        <w:t xml:space="preserve"> </w:t>
      </w:r>
      <w:r w:rsidR="004766A9" w:rsidRPr="00A80D6D">
        <w:t>in</w:t>
      </w:r>
      <w:r w:rsidR="008C4C83" w:rsidRPr="00A80D6D">
        <w:t xml:space="preserve"> </w:t>
      </w:r>
      <w:r w:rsidR="004766A9" w:rsidRPr="00A80D6D">
        <w:t>a</w:t>
      </w:r>
      <w:r w:rsidR="008C4C83" w:rsidRPr="00A80D6D">
        <w:t xml:space="preserve"> </w:t>
      </w:r>
      <w:r w:rsidR="004766A9" w:rsidRPr="00A80D6D">
        <w:t>drawing,</w:t>
      </w:r>
      <w:r w:rsidR="008C4C83" w:rsidRPr="00A80D6D">
        <w:t xml:space="preserve"> </w:t>
      </w:r>
      <w:r w:rsidR="004766A9" w:rsidRPr="00A80D6D">
        <w:t>the</w:t>
      </w:r>
      <w:r w:rsidR="008C4C83" w:rsidRPr="00A80D6D">
        <w:t xml:space="preserve"> </w:t>
      </w:r>
      <w:r w:rsidR="004766A9" w:rsidRPr="00A80D6D">
        <w:t>prize</w:t>
      </w:r>
      <w:r w:rsidR="008C4C83" w:rsidRPr="00A80D6D">
        <w:t xml:space="preserve"> </w:t>
      </w:r>
      <w:r w:rsidR="004766A9" w:rsidRPr="00A80D6D">
        <w:t>money</w:t>
      </w:r>
      <w:r w:rsidR="008C4C83" w:rsidRPr="00A80D6D">
        <w:t xml:space="preserve"> </w:t>
      </w:r>
      <w:r w:rsidR="004766A9" w:rsidRPr="00A80D6D">
        <w:t>allocated</w:t>
      </w:r>
      <w:r w:rsidR="008C4C83" w:rsidRPr="00A80D6D">
        <w:t xml:space="preserve"> </w:t>
      </w:r>
      <w:r w:rsidR="004766A9" w:rsidRPr="00A80D6D">
        <w:t>for</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shall</w:t>
      </w:r>
      <w:r w:rsidR="008C4C83" w:rsidRPr="00A80D6D">
        <w:t xml:space="preserve"> </w:t>
      </w:r>
      <w:r w:rsidR="004766A9" w:rsidRPr="00A80D6D">
        <w:t>roll</w:t>
      </w:r>
      <w:r w:rsidR="008C4C83" w:rsidRPr="00A80D6D">
        <w:t xml:space="preserve"> </w:t>
      </w:r>
      <w:r w:rsidR="004766A9" w:rsidRPr="00A80D6D">
        <w:t>over</w:t>
      </w:r>
      <w:r w:rsidR="008C4C83" w:rsidRPr="00A80D6D">
        <w:t xml:space="preserve"> </w:t>
      </w:r>
      <w:r w:rsidR="004766A9" w:rsidRPr="00A80D6D">
        <w:t>and</w:t>
      </w:r>
      <w:r w:rsidR="008C4C83" w:rsidRPr="00A80D6D">
        <w:t xml:space="preserve"> </w:t>
      </w:r>
      <w:r w:rsidR="004766A9" w:rsidRPr="00A80D6D">
        <w:t>be</w:t>
      </w:r>
      <w:r w:rsidR="008C4C83" w:rsidRPr="00A80D6D">
        <w:t xml:space="preserve"> </w:t>
      </w:r>
      <w:r w:rsidR="004766A9" w:rsidRPr="00A80D6D">
        <w:t>added</w:t>
      </w:r>
      <w:r w:rsidR="008C4C83" w:rsidRPr="00A80D6D">
        <w:t xml:space="preserve"> </w:t>
      </w:r>
      <w:r w:rsidR="004766A9" w:rsidRPr="00A80D6D">
        <w:t>to</w:t>
      </w:r>
      <w:r w:rsidR="008C4C83" w:rsidRPr="00A80D6D">
        <w:t xml:space="preserve"> </w:t>
      </w:r>
      <w:r w:rsidR="004766A9" w:rsidRPr="00A80D6D">
        <w:t>the</w:t>
      </w:r>
      <w:r w:rsidR="008C4C83" w:rsidRPr="00A80D6D">
        <w:t xml:space="preserve"> </w:t>
      </w:r>
      <w:r w:rsidR="0075152A" w:rsidRPr="00A80D6D">
        <w:t>GPP</w:t>
      </w:r>
      <w:r w:rsidR="008C4C83" w:rsidRPr="00A80D6D">
        <w:t xml:space="preserve"> </w:t>
      </w:r>
      <w:r w:rsidR="004766A9" w:rsidRPr="00A80D6D">
        <w:t>for</w:t>
      </w:r>
      <w:r w:rsidR="008C4C83" w:rsidRPr="00A80D6D">
        <w:t xml:space="preserve"> </w:t>
      </w:r>
      <w:r w:rsidR="004766A9" w:rsidRPr="00A80D6D">
        <w:t>the</w:t>
      </w:r>
      <w:r w:rsidR="008C4C83" w:rsidRPr="00A80D6D">
        <w:t xml:space="preserve"> </w:t>
      </w:r>
      <w:r w:rsidR="004766A9" w:rsidRPr="00A80D6D">
        <w:t>following</w:t>
      </w:r>
      <w:r w:rsidR="008C4C83" w:rsidRPr="00A80D6D">
        <w:t xml:space="preserve"> </w:t>
      </w:r>
      <w:r w:rsidR="004766A9" w:rsidRPr="00A80D6D">
        <w:t>drawing</w:t>
      </w:r>
      <w:r w:rsidR="005573BC" w:rsidRPr="00A80D6D">
        <w:t>.</w:t>
      </w:r>
    </w:p>
    <w:p w14:paraId="6B53481B" w14:textId="77777777" w:rsidR="005573BC" w:rsidRPr="00A80D6D" w:rsidRDefault="005573BC"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p>
    <w:p w14:paraId="6B53481C" w14:textId="77777777" w:rsidR="0075152A" w:rsidRPr="00A80D6D" w:rsidRDefault="004766A9" w:rsidP="008C4C83">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0D6D">
        <w:rPr>
          <w:b/>
        </w:rPr>
        <w:t>Funding</w:t>
      </w:r>
      <w:r w:rsidR="008C4C83" w:rsidRPr="00A80D6D">
        <w:rPr>
          <w:b/>
        </w:rPr>
        <w:t xml:space="preserve"> </w:t>
      </w:r>
      <w:r w:rsidRPr="00A80D6D">
        <w:rPr>
          <w:b/>
        </w:rPr>
        <w:t>of</w:t>
      </w:r>
      <w:r w:rsidR="008C4C83" w:rsidRPr="00A80D6D">
        <w:rPr>
          <w:b/>
        </w:rPr>
        <w:t xml:space="preserve"> </w:t>
      </w:r>
      <w:r w:rsidRPr="00A80D6D">
        <w:rPr>
          <w:b/>
        </w:rPr>
        <w:t>Guaranteed</w:t>
      </w:r>
      <w:r w:rsidR="008C4C83" w:rsidRPr="00A80D6D">
        <w:rPr>
          <w:b/>
        </w:rPr>
        <w:t xml:space="preserve"> </w:t>
      </w:r>
      <w:r w:rsidR="00617868" w:rsidRPr="00A80D6D">
        <w:rPr>
          <w:b/>
        </w:rPr>
        <w:t>Lotto America</w:t>
      </w:r>
      <w:r w:rsidR="00502126" w:rsidRPr="00A80D6D">
        <w:rPr>
          <w:b/>
        </w:rPr>
        <w:t xml:space="preserve"> </w:t>
      </w:r>
      <w:r w:rsidR="00502126" w:rsidRPr="00A80D6D">
        <w:rPr>
          <w:b/>
        </w:rPr>
        <w:tab/>
      </w:r>
      <w:r w:rsidRPr="00A80D6D">
        <w:rPr>
          <w:b/>
        </w:rPr>
        <w:t>Prizes</w:t>
      </w:r>
      <w:r w:rsidR="00C51997" w:rsidRPr="00A80D6D">
        <w:rPr>
          <w:b/>
        </w:rPr>
        <w:t>.</w:t>
      </w:r>
    </w:p>
    <w:p w14:paraId="6B53481D" w14:textId="77777777" w:rsidR="00492DCF" w:rsidRPr="00A80D6D" w:rsidRDefault="00492DCF" w:rsidP="00492DCF">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14:paraId="6B53481E" w14:textId="77777777" w:rsidR="003644A2" w:rsidRPr="00A80D6D" w:rsidRDefault="0075152A" w:rsidP="0075152A">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6.5.1</w:t>
      </w:r>
      <w:r w:rsidRPr="00A80D6D">
        <w:rPr>
          <w:b/>
        </w:rPr>
        <w:tab/>
      </w:r>
      <w:r w:rsidRPr="00A80D6D">
        <w:t>The Product Group may offer guaranteed minimum Grand Prize amounts or minimum increases in the Grand Prize amount between drawings or make other changes in the allocation of prize money where the Product Group finds that it would be in the best interest of the game.</w:t>
      </w:r>
    </w:p>
    <w:p w14:paraId="6B53481F" w14:textId="77777777" w:rsidR="003644A2" w:rsidRPr="00A80D6D" w:rsidRDefault="003644A2" w:rsidP="003644A2">
      <w:pPr>
        <w:pStyle w:val="ListParagraph"/>
      </w:pPr>
    </w:p>
    <w:p w14:paraId="6B534820" w14:textId="77777777" w:rsidR="003644A2" w:rsidRPr="00A80D6D" w:rsidRDefault="003644A2" w:rsidP="00617868">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6.5.</w:t>
      </w:r>
      <w:r w:rsidR="0075152A" w:rsidRPr="00A80D6D">
        <w:rPr>
          <w:b/>
        </w:rPr>
        <w:t>2</w:t>
      </w:r>
      <w:r w:rsidRPr="00A80D6D">
        <w:rPr>
          <w:b/>
        </w:rPr>
        <w:tab/>
      </w:r>
      <w:r w:rsidR="004766A9" w:rsidRPr="00A80D6D">
        <w:t>If</w:t>
      </w:r>
      <w:r w:rsidR="008C4C83" w:rsidRPr="00A80D6D">
        <w:t xml:space="preserve"> </w:t>
      </w:r>
      <w:r w:rsidR="004766A9" w:rsidRPr="00A80D6D">
        <w:t>a</w:t>
      </w:r>
      <w:r w:rsidR="008C4C83" w:rsidRPr="00A80D6D">
        <w:t xml:space="preserve"> </w:t>
      </w:r>
      <w:r w:rsidR="004766A9" w:rsidRPr="00A80D6D">
        <w:t>minimum</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amount</w:t>
      </w:r>
      <w:r w:rsidR="008C4C83" w:rsidRPr="00A80D6D">
        <w:t xml:space="preserve"> </w:t>
      </w:r>
      <w:r w:rsidR="004766A9" w:rsidRPr="00A80D6D">
        <w:t>or</w:t>
      </w:r>
      <w:r w:rsidR="008C4C83" w:rsidRPr="00A80D6D">
        <w:t xml:space="preserve"> </w:t>
      </w:r>
      <w:r w:rsidR="004766A9" w:rsidRPr="00A80D6D">
        <w:t>a</w:t>
      </w:r>
      <w:r w:rsidR="008C4C83" w:rsidRPr="00A80D6D">
        <w:t xml:space="preserve"> </w:t>
      </w:r>
      <w:r w:rsidR="004766A9" w:rsidRPr="00A80D6D">
        <w:t>minimum</w:t>
      </w:r>
      <w:r w:rsidR="008C4C83" w:rsidRPr="00A80D6D">
        <w:t xml:space="preserve"> </w:t>
      </w:r>
      <w:r w:rsidR="004766A9" w:rsidRPr="00A80D6D">
        <w:t>increase</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amount</w:t>
      </w:r>
      <w:r w:rsidR="008C4C83" w:rsidRPr="00A80D6D">
        <w:t xml:space="preserve"> </w:t>
      </w:r>
      <w:r w:rsidR="004766A9" w:rsidRPr="00A80D6D">
        <w:t>between</w:t>
      </w:r>
      <w:r w:rsidR="008C4C83" w:rsidRPr="00A80D6D">
        <w:t xml:space="preserve"> </w:t>
      </w:r>
      <w:r w:rsidR="004766A9" w:rsidRPr="00A80D6D">
        <w:t>drawings</w:t>
      </w:r>
      <w:r w:rsidR="008C4C83" w:rsidRPr="00A80D6D">
        <w:t xml:space="preserve"> </w:t>
      </w:r>
      <w:r w:rsidR="004766A9" w:rsidRPr="00A80D6D">
        <w:t>is</w:t>
      </w:r>
      <w:r w:rsidR="008C4C83" w:rsidRPr="00A80D6D">
        <w:t xml:space="preserve"> </w:t>
      </w:r>
      <w:r w:rsidR="004766A9" w:rsidRPr="00A80D6D">
        <w:t>offered</w:t>
      </w:r>
      <w:r w:rsidR="008C4C83" w:rsidRPr="00A80D6D">
        <w:t xml:space="preserve"> </w:t>
      </w:r>
      <w:r w:rsidR="004766A9" w:rsidRPr="00A80D6D">
        <w:t>by</w:t>
      </w:r>
      <w:r w:rsidR="008C4C83" w:rsidRPr="00A80D6D">
        <w:t xml:space="preserve"> </w:t>
      </w:r>
      <w:r w:rsidR="004766A9" w:rsidRPr="00A80D6D">
        <w:t>the</w:t>
      </w:r>
      <w:r w:rsidR="008C4C83" w:rsidRPr="00A80D6D">
        <w:t xml:space="preserve"> </w:t>
      </w:r>
      <w:r w:rsidR="004766A9" w:rsidRPr="00A80D6D">
        <w:t>Product</w:t>
      </w:r>
      <w:r w:rsidR="008C4C83" w:rsidRPr="00A80D6D">
        <w:t xml:space="preserve"> </w:t>
      </w:r>
      <w:r w:rsidR="004766A9" w:rsidRPr="00A80D6D">
        <w:t>Group,</w:t>
      </w:r>
      <w:r w:rsidR="008C4C83" w:rsidRPr="00A80D6D">
        <w:t xml:space="preserve"> </w:t>
      </w:r>
      <w:r w:rsidR="004766A9" w:rsidRPr="00A80D6D">
        <w:t>then</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shares</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determined</w:t>
      </w:r>
      <w:r w:rsidR="008C4C83" w:rsidRPr="00A80D6D">
        <w:t xml:space="preserve"> </w:t>
      </w:r>
      <w:r w:rsidR="004766A9" w:rsidRPr="00A80D6D">
        <w:t>as</w:t>
      </w:r>
      <w:r w:rsidR="008C4C83" w:rsidRPr="00A80D6D">
        <w:t xml:space="preserve"> </w:t>
      </w:r>
      <w:r w:rsidR="004766A9" w:rsidRPr="00A80D6D">
        <w:t>follows</w:t>
      </w:r>
      <w:r w:rsidR="00542CCD" w:rsidRPr="00A80D6D">
        <w:t>:</w:t>
      </w:r>
    </w:p>
    <w:p w14:paraId="6B534821" w14:textId="77777777" w:rsidR="003644A2" w:rsidRPr="00A80D6D" w:rsidRDefault="003644A2" w:rsidP="003644A2">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p>
    <w:p w14:paraId="6B534822" w14:textId="77777777" w:rsidR="003644A2" w:rsidRPr="00A80D6D" w:rsidRDefault="003644A2" w:rsidP="00617868">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1440"/>
        <w:jc w:val="both"/>
      </w:pPr>
      <w:r w:rsidRPr="00A80D6D">
        <w:tab/>
      </w:r>
      <w:r w:rsidRPr="00A80D6D">
        <w:rPr>
          <w:b/>
        </w:rPr>
        <w:t>6.5.</w:t>
      </w:r>
      <w:r w:rsidR="00E6457B" w:rsidRPr="00A80D6D">
        <w:rPr>
          <w:b/>
        </w:rPr>
        <w:t>2</w:t>
      </w:r>
      <w:r w:rsidRPr="00A80D6D">
        <w:rPr>
          <w:b/>
        </w:rPr>
        <w:t>.1</w:t>
      </w:r>
      <w:r w:rsidRPr="00A80D6D">
        <w:tab/>
      </w:r>
      <w:r w:rsidR="004766A9" w:rsidRPr="00A80D6D">
        <w:t>If</w:t>
      </w:r>
      <w:r w:rsidR="008C4C83" w:rsidRPr="00A80D6D">
        <w:t xml:space="preserve"> </w:t>
      </w:r>
      <w:r w:rsidR="004766A9" w:rsidRPr="00A80D6D">
        <w:t>there</w:t>
      </w:r>
      <w:r w:rsidR="008C4C83" w:rsidRPr="00A80D6D">
        <w:t xml:space="preserve"> </w:t>
      </w:r>
      <w:r w:rsidR="004766A9" w:rsidRPr="00A80D6D">
        <w:t>are</w:t>
      </w:r>
      <w:r w:rsidR="008C4C83" w:rsidRPr="00A80D6D">
        <w:t xml:space="preserve"> </w:t>
      </w:r>
      <w:r w:rsidR="004766A9" w:rsidRPr="00A80D6D">
        <w:t>multiple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winners</w:t>
      </w:r>
      <w:r w:rsidR="008C4C83" w:rsidRPr="00A80D6D">
        <w:t xml:space="preserve"> </w:t>
      </w:r>
      <w:r w:rsidR="004766A9" w:rsidRPr="00A80D6D">
        <w:t>during</w:t>
      </w:r>
      <w:r w:rsidR="008C4C83" w:rsidRPr="00A80D6D">
        <w:t xml:space="preserve"> </w:t>
      </w:r>
      <w:r w:rsidR="004766A9" w:rsidRPr="00A80D6D">
        <w:t>a</w:t>
      </w:r>
      <w:r w:rsidR="008C4C83" w:rsidRPr="00A80D6D">
        <w:t xml:space="preserve"> </w:t>
      </w:r>
      <w:r w:rsidR="004766A9" w:rsidRPr="00A80D6D">
        <w:t>single</w:t>
      </w:r>
      <w:r w:rsidR="008C4C83" w:rsidRPr="00A80D6D">
        <w:t xml:space="preserve"> </w:t>
      </w:r>
      <w:r w:rsidR="004766A9" w:rsidRPr="00A80D6D">
        <w:t>drawing,</w:t>
      </w:r>
      <w:r w:rsidR="008C4C83" w:rsidRPr="00A80D6D">
        <w:t xml:space="preserve"> </w:t>
      </w:r>
      <w:r w:rsidR="004766A9" w:rsidRPr="00A80D6D">
        <w:t>each</w:t>
      </w:r>
      <w:r w:rsidR="008C4C83" w:rsidRPr="00A80D6D">
        <w:t xml:space="preserve"> </w:t>
      </w:r>
      <w:r w:rsidR="004766A9" w:rsidRPr="00A80D6D">
        <w:t>selecting</w:t>
      </w:r>
      <w:r w:rsidR="008C4C83" w:rsidRPr="00A80D6D">
        <w:t xml:space="preserve"> </w:t>
      </w:r>
      <w:r w:rsidR="004766A9" w:rsidRPr="00A80D6D">
        <w:t>the</w:t>
      </w:r>
      <w:r w:rsidR="008C4C83" w:rsidRPr="00A80D6D">
        <w:t xml:space="preserve"> </w:t>
      </w:r>
      <w:r w:rsidR="004766A9" w:rsidRPr="00A80D6D">
        <w:t>annuitized</w:t>
      </w:r>
      <w:r w:rsidR="008C4C83" w:rsidRPr="00A80D6D">
        <w:t xml:space="preserve"> </w:t>
      </w:r>
      <w:r w:rsidR="004766A9" w:rsidRPr="00A80D6D">
        <w:t>option</w:t>
      </w:r>
      <w:r w:rsidR="008C4C83" w:rsidRPr="00A80D6D">
        <w:t xml:space="preserve"> </w:t>
      </w:r>
      <w:r w:rsidR="004766A9" w:rsidRPr="00A80D6D">
        <w:t>prize,</w:t>
      </w:r>
      <w:r w:rsidR="008C4C83" w:rsidRPr="00A80D6D">
        <w:t xml:space="preserve"> </w:t>
      </w:r>
      <w:r w:rsidR="004766A9" w:rsidRPr="00A80D6D">
        <w:t>then</w:t>
      </w:r>
      <w:r w:rsidR="008C4C83" w:rsidRPr="00A80D6D">
        <w:t xml:space="preserve"> </w:t>
      </w:r>
      <w:r w:rsidR="004766A9" w:rsidRPr="00A80D6D">
        <w:t>a</w:t>
      </w:r>
      <w:r w:rsidR="008C4C83" w:rsidRPr="00A80D6D">
        <w:t xml:space="preserve"> </w:t>
      </w:r>
      <w:r w:rsidR="004766A9" w:rsidRPr="00A80D6D">
        <w:t>winner's</w:t>
      </w:r>
      <w:r w:rsidR="008C4C83" w:rsidRPr="00A80D6D">
        <w:t xml:space="preserve"> </w:t>
      </w:r>
      <w:r w:rsidR="004766A9" w:rsidRPr="00A80D6D">
        <w:t>share</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guaranteed</w:t>
      </w:r>
      <w:r w:rsidR="008C4C83" w:rsidRPr="00A80D6D">
        <w:t xml:space="preserve"> </w:t>
      </w:r>
      <w:r w:rsidR="004766A9" w:rsidRPr="00A80D6D">
        <w:t>annuitized</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determined</w:t>
      </w:r>
      <w:r w:rsidR="008C4C83" w:rsidRPr="00A80D6D">
        <w:t xml:space="preserve"> </w:t>
      </w:r>
      <w:r w:rsidR="004766A9" w:rsidRPr="00A80D6D">
        <w:t>by</w:t>
      </w:r>
      <w:r w:rsidR="008C4C83" w:rsidRPr="00A80D6D">
        <w:t xml:space="preserve"> </w:t>
      </w:r>
      <w:r w:rsidR="004766A9" w:rsidRPr="00A80D6D">
        <w:t>dividing</w:t>
      </w:r>
      <w:r w:rsidR="008C4C83" w:rsidRPr="00A80D6D">
        <w:t xml:space="preserve"> </w:t>
      </w:r>
      <w:r w:rsidR="004766A9" w:rsidRPr="00A80D6D">
        <w:t>the</w:t>
      </w:r>
      <w:r w:rsidR="008C4C83" w:rsidRPr="00A80D6D">
        <w:t xml:space="preserve"> </w:t>
      </w:r>
      <w:r w:rsidR="004766A9" w:rsidRPr="00A80D6D">
        <w:t>guaranteed</w:t>
      </w:r>
      <w:r w:rsidR="008C4C83" w:rsidRPr="00A80D6D">
        <w:t xml:space="preserve"> </w:t>
      </w:r>
      <w:r w:rsidR="004766A9" w:rsidRPr="00A80D6D">
        <w:t>annuitized</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by</w:t>
      </w:r>
      <w:r w:rsidR="008C4C83" w:rsidRPr="00A80D6D">
        <w:t xml:space="preserve"> </w:t>
      </w:r>
      <w:r w:rsidR="004766A9" w:rsidRPr="00A80D6D">
        <w:t>the</w:t>
      </w:r>
      <w:r w:rsidR="008C4C83" w:rsidRPr="00A80D6D">
        <w:t xml:space="preserve"> </w:t>
      </w:r>
      <w:r w:rsidR="004766A9" w:rsidRPr="00A80D6D">
        <w:t>number</w:t>
      </w:r>
      <w:r w:rsidR="008C4C83" w:rsidRPr="00A80D6D">
        <w:t xml:space="preserve"> </w:t>
      </w:r>
      <w:r w:rsidR="004766A9" w:rsidRPr="00A80D6D">
        <w:t>of</w:t>
      </w:r>
      <w:r w:rsidR="008C4C83" w:rsidRPr="00A80D6D">
        <w:t xml:space="preserve"> </w:t>
      </w:r>
      <w:r w:rsidR="00B327D6" w:rsidRPr="00A80D6D">
        <w:t xml:space="preserve">winning </w:t>
      </w:r>
      <w:r w:rsidR="0075152A" w:rsidRPr="00A80D6D">
        <w:t>P</w:t>
      </w:r>
      <w:r w:rsidR="00B327D6" w:rsidRPr="00A80D6D">
        <w:t>lays</w:t>
      </w:r>
      <w:r w:rsidRPr="00A80D6D">
        <w:t>;</w:t>
      </w:r>
    </w:p>
    <w:p w14:paraId="6B534823" w14:textId="77777777" w:rsidR="003644A2" w:rsidRPr="00A80D6D" w:rsidRDefault="003644A2" w:rsidP="003644A2">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1440"/>
        <w:jc w:val="both"/>
      </w:pPr>
    </w:p>
    <w:p w14:paraId="6B534824" w14:textId="14A51F47" w:rsidR="003644A2" w:rsidRPr="00A80D6D" w:rsidRDefault="003644A2" w:rsidP="00617868">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rPr>
          <w:b/>
        </w:rPr>
        <w:t>6.5.</w:t>
      </w:r>
      <w:r w:rsidR="00E6457B" w:rsidRPr="00A80D6D">
        <w:rPr>
          <w:b/>
        </w:rPr>
        <w:t>2</w:t>
      </w:r>
      <w:r w:rsidRPr="00A80D6D">
        <w:rPr>
          <w:b/>
        </w:rPr>
        <w:t>.2</w:t>
      </w:r>
      <w:ins w:id="263" w:author="Rodrigue, Lisa" w:date="2022-02-14T14:23:00Z">
        <w:r w:rsidR="00A93D58">
          <w:rPr>
            <w:b/>
          </w:rPr>
          <w:t xml:space="preserve"> </w:t>
        </w:r>
      </w:ins>
      <w:r w:rsidR="004766A9" w:rsidRPr="00A80D6D">
        <w:t>If</w:t>
      </w:r>
      <w:r w:rsidR="008C4C83" w:rsidRPr="00A80D6D">
        <w:t xml:space="preserve"> </w:t>
      </w:r>
      <w:r w:rsidR="004766A9" w:rsidRPr="00A80D6D">
        <w:t>there</w:t>
      </w:r>
      <w:r w:rsidR="008C4C83" w:rsidRPr="00A80D6D">
        <w:t xml:space="preserve"> </w:t>
      </w:r>
      <w:r w:rsidR="004766A9" w:rsidRPr="00A80D6D">
        <w:t>are</w:t>
      </w:r>
      <w:r w:rsidR="008C4C83" w:rsidRPr="00A80D6D">
        <w:t xml:space="preserve"> </w:t>
      </w:r>
      <w:r w:rsidR="004766A9" w:rsidRPr="00A80D6D">
        <w:t>multiple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winners</w:t>
      </w:r>
      <w:r w:rsidR="008C4C83" w:rsidRPr="00A80D6D">
        <w:t xml:space="preserve"> </w:t>
      </w:r>
      <w:r w:rsidR="004766A9" w:rsidRPr="00A80D6D">
        <w:t>during</w:t>
      </w:r>
      <w:r w:rsidR="008C4C83" w:rsidRPr="00A80D6D">
        <w:t xml:space="preserve"> </w:t>
      </w:r>
      <w:r w:rsidR="004766A9" w:rsidRPr="00A80D6D">
        <w:t>a</w:t>
      </w:r>
      <w:r w:rsidR="008C4C83" w:rsidRPr="00A80D6D">
        <w:t xml:space="preserve"> </w:t>
      </w:r>
      <w:r w:rsidR="004766A9" w:rsidRPr="00A80D6D">
        <w:t>single</w:t>
      </w:r>
      <w:r w:rsidR="008C4C83" w:rsidRPr="00A80D6D">
        <w:t xml:space="preserve"> </w:t>
      </w:r>
      <w:r w:rsidR="004766A9" w:rsidRPr="00A80D6D">
        <w:t>drawing</w:t>
      </w:r>
      <w:r w:rsidR="008C4C83" w:rsidRPr="00A80D6D">
        <w:t xml:space="preserve"> </w:t>
      </w:r>
      <w:r w:rsidR="004766A9" w:rsidRPr="00A80D6D">
        <w:t>and</w:t>
      </w:r>
      <w:r w:rsidR="008C4C83" w:rsidRPr="00A80D6D">
        <w:t xml:space="preserve"> </w:t>
      </w:r>
      <w:r w:rsidR="004766A9" w:rsidRPr="00A80D6D">
        <w:t>at</w:t>
      </w:r>
      <w:r w:rsidR="008C4C83" w:rsidRPr="00A80D6D">
        <w:t xml:space="preserve"> </w:t>
      </w:r>
      <w:r w:rsidR="004766A9" w:rsidRPr="00A80D6D">
        <w:t>least</w:t>
      </w:r>
      <w:r w:rsidR="008C4C83" w:rsidRPr="00A80D6D">
        <w:t xml:space="preserve"> </w:t>
      </w:r>
      <w:r w:rsidR="004766A9" w:rsidRPr="00A80D6D">
        <w:t>one</w:t>
      </w:r>
      <w:r w:rsidR="008C4C83" w:rsidRPr="00A80D6D">
        <w:t xml:space="preserve"> </w:t>
      </w:r>
      <w:r w:rsidR="00542CCD" w:rsidRPr="00A80D6D">
        <w:t>(1)</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winners</w:t>
      </w:r>
      <w:r w:rsidR="008C4C83" w:rsidRPr="00A80D6D">
        <w:t xml:space="preserve"> </w:t>
      </w:r>
      <w:r w:rsidR="004766A9" w:rsidRPr="00A80D6D">
        <w:t>has</w:t>
      </w:r>
      <w:r w:rsidR="008C4C83" w:rsidRPr="00A80D6D">
        <w:t xml:space="preserve"> </w:t>
      </w:r>
      <w:r w:rsidR="004766A9" w:rsidRPr="00A80D6D">
        <w:t>elected</w:t>
      </w:r>
      <w:r w:rsidR="008C4C83" w:rsidRPr="00A80D6D">
        <w:t xml:space="preserve"> </w:t>
      </w:r>
      <w:r w:rsidR="004766A9" w:rsidRPr="00A80D6D">
        <w:t>the</w:t>
      </w:r>
      <w:r w:rsidR="008C4C83" w:rsidRPr="00A80D6D">
        <w:t xml:space="preserve"> </w:t>
      </w:r>
      <w:r w:rsidR="004766A9" w:rsidRPr="00A80D6D">
        <w:t>annuitized</w:t>
      </w:r>
      <w:r w:rsidR="008C4C83" w:rsidRPr="00A80D6D">
        <w:t xml:space="preserve"> </w:t>
      </w:r>
      <w:r w:rsidR="004766A9" w:rsidRPr="00A80D6D">
        <w:t>option</w:t>
      </w:r>
      <w:r w:rsidR="008C4C83" w:rsidRPr="00A80D6D">
        <w:t xml:space="preserve"> </w:t>
      </w:r>
      <w:r w:rsidR="004766A9" w:rsidRPr="00A80D6D">
        <w:t>prize,</w:t>
      </w:r>
      <w:r w:rsidR="008C4C83" w:rsidRPr="00A80D6D">
        <w:t xml:space="preserve"> </w:t>
      </w:r>
      <w:r w:rsidR="004766A9" w:rsidRPr="00A80D6D">
        <w:t>then</w:t>
      </w:r>
      <w:r w:rsidR="008C4C83" w:rsidRPr="00A80D6D">
        <w:t xml:space="preserve"> </w:t>
      </w:r>
      <w:r w:rsidR="004766A9" w:rsidRPr="00A80D6D">
        <w:t>the</w:t>
      </w:r>
      <w:r w:rsidR="008C4C83" w:rsidRPr="00A80D6D">
        <w:t xml:space="preserve"> </w:t>
      </w:r>
      <w:r w:rsidRPr="00A80D6D">
        <w:t>MUSL Annuity Factor shall be utilized to determine the cash pool</w:t>
      </w:r>
      <w:r w:rsidR="0075152A" w:rsidRPr="00A80D6D">
        <w:t>.</w:t>
      </w:r>
      <w:r w:rsidRPr="00A80D6D">
        <w:t xml:space="preserve">  The cost of the annuitized prize(s) will be determined at the time the annuity is purchased through a process approved by the MUSL Board;</w:t>
      </w:r>
    </w:p>
    <w:p w14:paraId="6B534825" w14:textId="77777777" w:rsidR="003644A2" w:rsidRPr="00A80D6D" w:rsidRDefault="003644A2" w:rsidP="003644A2">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p>
    <w:p w14:paraId="6B534826" w14:textId="77777777" w:rsidR="003644A2" w:rsidRPr="00A80D6D" w:rsidRDefault="003644A2" w:rsidP="003644A2">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r w:rsidRPr="00A80D6D">
        <w:rPr>
          <w:b/>
        </w:rPr>
        <w:t>6.5.</w:t>
      </w:r>
      <w:r w:rsidR="00E6457B" w:rsidRPr="00A80D6D">
        <w:rPr>
          <w:b/>
        </w:rPr>
        <w:t>2</w:t>
      </w:r>
      <w:r w:rsidRPr="00A80D6D">
        <w:rPr>
          <w:b/>
        </w:rPr>
        <w:t>.3</w:t>
      </w:r>
      <w:r w:rsidRPr="00A80D6D">
        <w:rPr>
          <w:b/>
        </w:rPr>
        <w:tab/>
      </w:r>
      <w:r w:rsidR="004766A9" w:rsidRPr="00A80D6D">
        <w:t>If</w:t>
      </w:r>
      <w:r w:rsidR="008C4C83" w:rsidRPr="00A80D6D">
        <w:t xml:space="preserve"> </w:t>
      </w:r>
      <w:r w:rsidR="004766A9" w:rsidRPr="00A80D6D">
        <w:t>no</w:t>
      </w:r>
      <w:r w:rsidR="008C4C83" w:rsidRPr="00A80D6D">
        <w:t xml:space="preserve"> </w:t>
      </w:r>
      <w:r w:rsidR="004766A9" w:rsidRPr="00A80D6D">
        <w:t>winner</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Grand</w:t>
      </w:r>
      <w:r w:rsidR="008C4C83" w:rsidRPr="00A80D6D">
        <w:t xml:space="preserve"> </w:t>
      </w:r>
      <w:r w:rsidR="004766A9" w:rsidRPr="00A80D6D">
        <w:t>Prize</w:t>
      </w:r>
      <w:r w:rsidR="008C4C83" w:rsidRPr="00A80D6D">
        <w:t xml:space="preserve"> </w:t>
      </w:r>
      <w:r w:rsidR="004766A9" w:rsidRPr="00A80D6D">
        <w:t>during</w:t>
      </w:r>
      <w:r w:rsidR="008C4C83" w:rsidRPr="00A80D6D">
        <w:t xml:space="preserve"> </w:t>
      </w:r>
      <w:r w:rsidR="004766A9" w:rsidRPr="00A80D6D">
        <w:t>a</w:t>
      </w:r>
      <w:r w:rsidR="008C4C83" w:rsidRPr="00A80D6D">
        <w:t xml:space="preserve"> </w:t>
      </w:r>
      <w:r w:rsidR="004766A9" w:rsidRPr="00A80D6D">
        <w:t>single</w:t>
      </w:r>
      <w:r w:rsidR="008C4C83" w:rsidRPr="00A80D6D">
        <w:t xml:space="preserve"> </w:t>
      </w:r>
      <w:r w:rsidR="004766A9" w:rsidRPr="00A80D6D">
        <w:t>drawing</w:t>
      </w:r>
      <w:r w:rsidR="008C4C83" w:rsidRPr="00A80D6D">
        <w:t xml:space="preserve"> </w:t>
      </w:r>
      <w:r w:rsidR="004766A9" w:rsidRPr="00A80D6D">
        <w:t>has</w:t>
      </w:r>
      <w:r w:rsidR="008C4C83" w:rsidRPr="00A80D6D">
        <w:t xml:space="preserve"> </w:t>
      </w:r>
      <w:r w:rsidR="004766A9" w:rsidRPr="00A80D6D">
        <w:t>elected</w:t>
      </w:r>
      <w:r w:rsidR="008C4C83" w:rsidRPr="00A80D6D">
        <w:t xml:space="preserve"> </w:t>
      </w:r>
      <w:r w:rsidR="004766A9" w:rsidRPr="00A80D6D">
        <w:t>the</w:t>
      </w:r>
      <w:r w:rsidR="008C4C83" w:rsidRPr="00A80D6D">
        <w:t xml:space="preserve"> </w:t>
      </w:r>
      <w:r w:rsidR="004766A9" w:rsidRPr="00A80D6D">
        <w:t>annuitized</w:t>
      </w:r>
      <w:r w:rsidR="008C4C83" w:rsidRPr="00A80D6D">
        <w:t xml:space="preserve"> </w:t>
      </w:r>
      <w:r w:rsidR="004766A9" w:rsidRPr="00A80D6D">
        <w:t>option</w:t>
      </w:r>
      <w:r w:rsidR="008C4C83" w:rsidRPr="00A80D6D">
        <w:t xml:space="preserve"> </w:t>
      </w:r>
      <w:r w:rsidR="004766A9" w:rsidRPr="00A80D6D">
        <w:t>prize,</w:t>
      </w:r>
      <w:r w:rsidR="008C4C83" w:rsidRPr="00A80D6D">
        <w:t xml:space="preserve"> </w:t>
      </w:r>
      <w:r w:rsidR="004766A9" w:rsidRPr="00A80D6D">
        <w:t>then</w:t>
      </w:r>
      <w:r w:rsidR="008C4C83" w:rsidRPr="00A80D6D">
        <w:t xml:space="preserve"> </w:t>
      </w:r>
      <w:r w:rsidR="004766A9" w:rsidRPr="00A80D6D">
        <w:t>the</w:t>
      </w:r>
      <w:r w:rsidR="008C4C83" w:rsidRPr="00A80D6D">
        <w:t xml:space="preserve"> </w:t>
      </w:r>
      <w:r w:rsidR="004766A9" w:rsidRPr="00A80D6D">
        <w:t>amount</w:t>
      </w:r>
      <w:r w:rsidR="008C4C83" w:rsidRPr="00A80D6D">
        <w:t xml:space="preserve"> </w:t>
      </w:r>
      <w:r w:rsidR="004766A9" w:rsidRPr="00A80D6D">
        <w:t>of</w:t>
      </w:r>
      <w:r w:rsidR="008C4C83" w:rsidRPr="00A80D6D">
        <w:t xml:space="preserve"> </w:t>
      </w:r>
      <w:r w:rsidR="004766A9" w:rsidRPr="00A80D6D">
        <w:t>cash</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E6457B" w:rsidRPr="00A80D6D">
        <w:t xml:space="preserve">GPP </w:t>
      </w:r>
      <w:r w:rsidR="004766A9" w:rsidRPr="00A80D6D">
        <w:t>shall</w:t>
      </w:r>
      <w:r w:rsidR="008C4C83" w:rsidRPr="00A80D6D">
        <w:t xml:space="preserve"> </w:t>
      </w:r>
      <w:r w:rsidR="004766A9" w:rsidRPr="00A80D6D">
        <w:t>be</w:t>
      </w:r>
      <w:r w:rsidR="008C4C83" w:rsidRPr="00A80D6D">
        <w:t xml:space="preserve"> </w:t>
      </w:r>
      <w:r w:rsidR="004766A9" w:rsidRPr="00A80D6D">
        <w:t>an</w:t>
      </w:r>
      <w:r w:rsidR="008C4C83" w:rsidRPr="00A80D6D">
        <w:t xml:space="preserve"> </w:t>
      </w:r>
      <w:r w:rsidR="004766A9" w:rsidRPr="00A80D6D">
        <w:t>amount</w:t>
      </w:r>
      <w:r w:rsidR="008C4C83" w:rsidRPr="00A80D6D">
        <w:t xml:space="preserve"> </w:t>
      </w:r>
      <w:r w:rsidR="004766A9" w:rsidRPr="00A80D6D">
        <w:t>equal</w:t>
      </w:r>
      <w:r w:rsidR="008C4C83" w:rsidRPr="00A80D6D">
        <w:t xml:space="preserve"> </w:t>
      </w:r>
      <w:r w:rsidR="004766A9" w:rsidRPr="00A80D6D">
        <w:t>to</w:t>
      </w:r>
      <w:r w:rsidR="008C4C83" w:rsidRPr="00A80D6D">
        <w:t xml:space="preserve"> </w:t>
      </w:r>
      <w:r w:rsidR="004766A9" w:rsidRPr="00A80D6D">
        <w:t>the</w:t>
      </w:r>
      <w:r w:rsidR="008C4C83" w:rsidRPr="00A80D6D">
        <w:t xml:space="preserve"> </w:t>
      </w:r>
      <w:r w:rsidR="004766A9" w:rsidRPr="00A80D6D">
        <w:t>guaranteed</w:t>
      </w:r>
      <w:r w:rsidR="008C4C83" w:rsidRPr="00A80D6D">
        <w:t xml:space="preserve"> </w:t>
      </w:r>
      <w:r w:rsidR="004766A9" w:rsidRPr="00A80D6D">
        <w:t>annuitized</w:t>
      </w:r>
      <w:r w:rsidR="008C4C83" w:rsidRPr="00A80D6D">
        <w:t xml:space="preserve"> </w:t>
      </w:r>
      <w:r w:rsidR="004766A9" w:rsidRPr="00A80D6D">
        <w:t>amount</w:t>
      </w:r>
      <w:r w:rsidR="008C4C83" w:rsidRPr="00A80D6D">
        <w:t xml:space="preserve"> </w:t>
      </w:r>
      <w:r w:rsidR="004766A9" w:rsidRPr="00A80D6D">
        <w:t>divided</w:t>
      </w:r>
      <w:r w:rsidR="008C4C83" w:rsidRPr="00A80D6D">
        <w:t xml:space="preserve"> </w:t>
      </w:r>
      <w:r w:rsidR="004766A9" w:rsidRPr="00A80D6D">
        <w:t>by</w:t>
      </w:r>
      <w:r w:rsidR="008C4C83" w:rsidRPr="00A80D6D">
        <w:t xml:space="preserve"> </w:t>
      </w:r>
      <w:r w:rsidR="004766A9" w:rsidRPr="00A80D6D">
        <w:t>the</w:t>
      </w:r>
      <w:r w:rsidR="008C4C83" w:rsidRPr="00A80D6D">
        <w:t xml:space="preserve"> </w:t>
      </w:r>
      <w:r w:rsidR="009104DF" w:rsidRPr="00A80D6D">
        <w:t>MSUL</w:t>
      </w:r>
      <w:r w:rsidR="008C4C83" w:rsidRPr="00A80D6D">
        <w:t xml:space="preserve"> </w:t>
      </w:r>
      <w:r w:rsidRPr="00A80D6D">
        <w:t xml:space="preserve">Annuity </w:t>
      </w:r>
      <w:r w:rsidR="009104DF" w:rsidRPr="00A80D6D">
        <w:t>F</w:t>
      </w:r>
      <w:r w:rsidR="004766A9" w:rsidRPr="00A80D6D">
        <w:t>actor</w:t>
      </w:r>
      <w:r w:rsidR="00C51997" w:rsidRPr="00A80D6D">
        <w:t>.</w:t>
      </w:r>
    </w:p>
    <w:p w14:paraId="6B534827" w14:textId="77777777" w:rsidR="00502126" w:rsidRPr="00A80D6D" w:rsidRDefault="00502126" w:rsidP="003644A2">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720"/>
        <w:jc w:val="both"/>
      </w:pPr>
    </w:p>
    <w:p w14:paraId="6B534828" w14:textId="77777777" w:rsidR="00B73A89" w:rsidRPr="00A80D6D" w:rsidRDefault="003644A2" w:rsidP="000F4B25">
      <w:p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pPr>
      <w:r w:rsidRPr="00A80D6D">
        <w:rPr>
          <w:b/>
        </w:rPr>
        <w:t>6.5.</w:t>
      </w:r>
      <w:r w:rsidR="00E6457B" w:rsidRPr="00A80D6D">
        <w:rPr>
          <w:b/>
        </w:rPr>
        <w:t>3</w:t>
      </w:r>
      <w:r w:rsidR="00502126" w:rsidRPr="00A80D6D">
        <w:rPr>
          <w:b/>
        </w:rPr>
        <w:tab/>
      </w:r>
      <w:r w:rsidR="00E6457B" w:rsidRPr="00A80D6D">
        <w:t xml:space="preserve">Minimum guaranteed prizes or increases may be waived by the Product Group if the alternate funding mechanism set out in </w:t>
      </w:r>
      <w:r w:rsidR="000F4B25" w:rsidRPr="00A80D6D">
        <w:t>Section 4.4.3 of these rules</w:t>
      </w:r>
      <w:r w:rsidR="00E6457B" w:rsidRPr="00A80D6D">
        <w:t xml:space="preserve"> becomes necessary.  Approval of the Group is required to change the guaranteed minimum Grand Prize amounts or minimum increases in the Grand Prize amount.  Any reduction in the guaranteed minimum Grand Prize amount or reduction in the minimum increases to the Grand Prize amount shall not become effective until after a Grand Prize win following the action taken by the Group.</w:t>
      </w:r>
    </w:p>
    <w:p w14:paraId="6B534829" w14:textId="77777777" w:rsidR="00B73A89" w:rsidRPr="00A80D6D" w:rsidRDefault="00B73A89"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p>
    <w:p w14:paraId="6B53482A" w14:textId="03FBF193" w:rsidR="00B73A89" w:rsidRPr="00A80D6D" w:rsidRDefault="004766A9" w:rsidP="008C4C83">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0D6D">
        <w:rPr>
          <w:b/>
        </w:rPr>
        <w:t>Limited</w:t>
      </w:r>
      <w:r w:rsidR="008C4C83" w:rsidRPr="00A80D6D">
        <w:rPr>
          <w:b/>
        </w:rPr>
        <w:t xml:space="preserve"> </w:t>
      </w:r>
      <w:r w:rsidRPr="00A80D6D">
        <w:rPr>
          <w:b/>
        </w:rPr>
        <w:t>to</w:t>
      </w:r>
      <w:r w:rsidR="008C4C83" w:rsidRPr="00A80D6D">
        <w:rPr>
          <w:b/>
        </w:rPr>
        <w:t xml:space="preserve"> </w:t>
      </w:r>
      <w:r w:rsidRPr="00A80D6D">
        <w:rPr>
          <w:b/>
        </w:rPr>
        <w:t>Highest</w:t>
      </w:r>
      <w:r w:rsidR="008C4C83" w:rsidRPr="00A80D6D">
        <w:rPr>
          <w:b/>
        </w:rPr>
        <w:t xml:space="preserve"> </w:t>
      </w:r>
      <w:r w:rsidR="00617868" w:rsidRPr="00A80D6D">
        <w:rPr>
          <w:b/>
        </w:rPr>
        <w:t>Lotto America</w:t>
      </w:r>
      <w:r w:rsidR="0040633A" w:rsidRPr="00A80D6D">
        <w:rPr>
          <w:b/>
        </w:rPr>
        <w:t xml:space="preserve"> </w:t>
      </w:r>
      <w:r w:rsidRPr="00A80D6D">
        <w:rPr>
          <w:b/>
        </w:rPr>
        <w:t>Prize</w:t>
      </w:r>
      <w:r w:rsidR="008C4C83" w:rsidRPr="00A80D6D">
        <w:rPr>
          <w:b/>
        </w:rPr>
        <w:t xml:space="preserve"> </w:t>
      </w:r>
      <w:r w:rsidRPr="00A80D6D">
        <w:rPr>
          <w:b/>
        </w:rPr>
        <w:t>Won</w:t>
      </w:r>
      <w:r w:rsidR="00C51997" w:rsidRPr="00A80D6D">
        <w:rPr>
          <w:b/>
        </w:rPr>
        <w:t xml:space="preserve">.  </w:t>
      </w:r>
      <w:r w:rsidRPr="00A80D6D">
        <w:t>The</w:t>
      </w:r>
      <w:r w:rsidR="008C4C83" w:rsidRPr="00A80D6D">
        <w:t xml:space="preserve"> </w:t>
      </w:r>
      <w:r w:rsidRPr="00A80D6D">
        <w:t>holder</w:t>
      </w:r>
      <w:r w:rsidR="008C4C83" w:rsidRPr="00A80D6D">
        <w:t xml:space="preserve"> </w:t>
      </w:r>
      <w:r w:rsidRPr="00A80D6D">
        <w:t>of</w:t>
      </w:r>
      <w:r w:rsidR="008C4C83" w:rsidRPr="00A80D6D">
        <w:t xml:space="preserve"> </w:t>
      </w:r>
      <w:r w:rsidRPr="00A80D6D">
        <w:t>a</w:t>
      </w:r>
      <w:r w:rsidR="008C4C83" w:rsidRPr="00A80D6D">
        <w:t xml:space="preserve"> </w:t>
      </w:r>
      <w:r w:rsidRPr="00A80D6D">
        <w:t>winning</w:t>
      </w:r>
      <w:r w:rsidR="008C4C83" w:rsidRPr="00A80D6D">
        <w:t xml:space="preserve"> </w:t>
      </w:r>
      <w:ins w:id="264" w:author="Rodrigue, Lisa" w:date="2022-01-31T15:31:00Z">
        <w:r w:rsidR="004B103A">
          <w:t xml:space="preserve">Lotto America </w:t>
        </w:r>
      </w:ins>
      <w:r w:rsidR="00E6457B" w:rsidRPr="00A80D6D">
        <w:t>P</w:t>
      </w:r>
      <w:r w:rsidR="00731030" w:rsidRPr="00A80D6D">
        <w:t xml:space="preserve">lay </w:t>
      </w:r>
      <w:r w:rsidRPr="00A80D6D">
        <w:t>may</w:t>
      </w:r>
      <w:r w:rsidR="008C4C83" w:rsidRPr="00A80D6D">
        <w:t xml:space="preserve"> </w:t>
      </w:r>
      <w:r w:rsidRPr="00A80D6D">
        <w:t>win</w:t>
      </w:r>
      <w:r w:rsidR="008C4C83" w:rsidRPr="00A80D6D">
        <w:t xml:space="preserve"> </w:t>
      </w:r>
      <w:r w:rsidRPr="00A80D6D">
        <w:t>only</w:t>
      </w:r>
      <w:r w:rsidR="008C4C83" w:rsidRPr="00A80D6D">
        <w:t xml:space="preserve"> </w:t>
      </w:r>
      <w:r w:rsidRPr="00A80D6D">
        <w:t>one</w:t>
      </w:r>
      <w:r w:rsidR="008C4C83" w:rsidRPr="00A80D6D">
        <w:t xml:space="preserve"> </w:t>
      </w:r>
      <w:r w:rsidR="00E350BF" w:rsidRPr="00A80D6D">
        <w:t>(1)</w:t>
      </w:r>
      <w:r w:rsidR="008C4C83" w:rsidRPr="00A80D6D">
        <w:t xml:space="preserve"> </w:t>
      </w:r>
      <w:r w:rsidRPr="00A80D6D">
        <w:t>prize</w:t>
      </w:r>
      <w:r w:rsidR="008C4C83" w:rsidRPr="00A80D6D">
        <w:t xml:space="preserve"> </w:t>
      </w:r>
      <w:r w:rsidRPr="00A80D6D">
        <w:t>per</w:t>
      </w:r>
      <w:r w:rsidR="008C4C83" w:rsidRPr="00A80D6D">
        <w:t xml:space="preserve"> </w:t>
      </w:r>
      <w:ins w:id="265" w:author="Rodrigue, Lisa" w:date="2022-01-31T15:31:00Z">
        <w:r w:rsidR="004B103A">
          <w:t xml:space="preserve">Lotto America </w:t>
        </w:r>
      </w:ins>
      <w:ins w:id="266" w:author="Rodrigue, Lisa" w:date="2022-01-31T15:32:00Z">
        <w:r w:rsidR="004B103A">
          <w:t>P</w:t>
        </w:r>
      </w:ins>
      <w:del w:id="267" w:author="Rodrigue, Lisa" w:date="2022-01-31T15:31:00Z">
        <w:r w:rsidR="00731030" w:rsidRPr="00A80D6D" w:rsidDel="004B103A">
          <w:delText>p</w:delText>
        </w:r>
      </w:del>
      <w:r w:rsidR="00731030" w:rsidRPr="00A80D6D">
        <w:t xml:space="preserve">lay </w:t>
      </w:r>
      <w:r w:rsidRPr="00A80D6D">
        <w:t>in</w:t>
      </w:r>
      <w:r w:rsidR="008C4C83" w:rsidRPr="00A80D6D">
        <w:t xml:space="preserve"> </w:t>
      </w:r>
      <w:r w:rsidRPr="00A80D6D">
        <w:t>connection</w:t>
      </w:r>
      <w:r w:rsidR="008C4C83" w:rsidRPr="00A80D6D">
        <w:t xml:space="preserve"> </w:t>
      </w:r>
      <w:r w:rsidRPr="00A80D6D">
        <w:t>with</w:t>
      </w:r>
      <w:r w:rsidR="008C4C83" w:rsidRPr="00A80D6D">
        <w:t xml:space="preserve"> </w:t>
      </w:r>
      <w:r w:rsidRPr="00A80D6D">
        <w:t>the</w:t>
      </w:r>
      <w:r w:rsidR="008C4C83" w:rsidRPr="00A80D6D">
        <w:t xml:space="preserve"> </w:t>
      </w:r>
      <w:r w:rsidR="00731030" w:rsidRPr="00A80D6D">
        <w:t>W</w:t>
      </w:r>
      <w:r w:rsidRPr="00A80D6D">
        <w:t>inning</w:t>
      </w:r>
      <w:r w:rsidR="008C4C83" w:rsidRPr="00A80D6D">
        <w:t xml:space="preserve"> </w:t>
      </w:r>
      <w:r w:rsidR="00731030" w:rsidRPr="00A80D6D">
        <w:t>N</w:t>
      </w:r>
      <w:r w:rsidRPr="00A80D6D">
        <w:t>umbers</w:t>
      </w:r>
      <w:r w:rsidR="008C4C83" w:rsidRPr="00A80D6D">
        <w:t xml:space="preserve"> </w:t>
      </w:r>
      <w:r w:rsidRPr="00A80D6D">
        <w:t>drawn</w:t>
      </w:r>
      <w:r w:rsidR="008C4C83" w:rsidRPr="00A80D6D">
        <w:t xml:space="preserve"> </w:t>
      </w:r>
      <w:r w:rsidRPr="00A80D6D">
        <w:t>and</w:t>
      </w:r>
      <w:r w:rsidR="008C4C83" w:rsidRPr="00A80D6D">
        <w:t xml:space="preserve"> </w:t>
      </w:r>
      <w:r w:rsidRPr="00A80D6D">
        <w:t>shall</w:t>
      </w:r>
      <w:r w:rsidR="008C4C83" w:rsidRPr="00A80D6D">
        <w:t xml:space="preserve"> </w:t>
      </w:r>
      <w:r w:rsidRPr="00A80D6D">
        <w:t>be</w:t>
      </w:r>
      <w:r w:rsidR="008C4C83" w:rsidRPr="00A80D6D">
        <w:t xml:space="preserve"> </w:t>
      </w:r>
      <w:r w:rsidRPr="00A80D6D">
        <w:t>entitled</w:t>
      </w:r>
      <w:r w:rsidR="008C4C83" w:rsidRPr="00A80D6D">
        <w:t xml:space="preserve"> </w:t>
      </w:r>
      <w:r w:rsidRPr="00A80D6D">
        <w:t>only</w:t>
      </w:r>
      <w:r w:rsidR="008C4C83" w:rsidRPr="00A80D6D">
        <w:t xml:space="preserve"> </w:t>
      </w:r>
      <w:r w:rsidRPr="00A80D6D">
        <w:t>to</w:t>
      </w:r>
      <w:r w:rsidR="008C4C83" w:rsidRPr="00A80D6D">
        <w:t xml:space="preserve"> </w:t>
      </w:r>
      <w:r w:rsidRPr="00A80D6D">
        <w:t>the</w:t>
      </w:r>
      <w:r w:rsidR="008C4C83" w:rsidRPr="00A80D6D">
        <w:t xml:space="preserve"> </w:t>
      </w:r>
      <w:r w:rsidRPr="00A80D6D">
        <w:t>prize</w:t>
      </w:r>
      <w:r w:rsidR="008C4C83" w:rsidRPr="00A80D6D">
        <w:t xml:space="preserve"> </w:t>
      </w:r>
      <w:r w:rsidRPr="00A80D6D">
        <w:t>won</w:t>
      </w:r>
      <w:r w:rsidR="008C4C83" w:rsidRPr="00A80D6D">
        <w:t xml:space="preserve"> </w:t>
      </w:r>
      <w:r w:rsidRPr="00A80D6D">
        <w:t>by</w:t>
      </w:r>
      <w:r w:rsidR="008C4C83" w:rsidRPr="00A80D6D">
        <w:t xml:space="preserve"> </w:t>
      </w:r>
      <w:r w:rsidRPr="00A80D6D">
        <w:lastRenderedPageBreak/>
        <w:t>those</w:t>
      </w:r>
      <w:r w:rsidR="008C4C83" w:rsidRPr="00A80D6D">
        <w:t xml:space="preserve"> </w:t>
      </w:r>
      <w:r w:rsidRPr="00A80D6D">
        <w:t>numbers</w:t>
      </w:r>
      <w:r w:rsidR="008C4C83" w:rsidRPr="00A80D6D">
        <w:t xml:space="preserve"> </w:t>
      </w:r>
      <w:r w:rsidRPr="00A80D6D">
        <w:t>in</w:t>
      </w:r>
      <w:r w:rsidR="008C4C83" w:rsidRPr="00A80D6D">
        <w:t xml:space="preserve"> </w:t>
      </w:r>
      <w:r w:rsidRPr="00A80D6D">
        <w:t>the</w:t>
      </w:r>
      <w:r w:rsidR="008C4C83" w:rsidRPr="00A80D6D">
        <w:t xml:space="preserve"> </w:t>
      </w:r>
      <w:r w:rsidRPr="00A80D6D">
        <w:t>highest</w:t>
      </w:r>
      <w:r w:rsidR="008C4C83" w:rsidRPr="00A80D6D">
        <w:t xml:space="preserve"> </w:t>
      </w:r>
      <w:r w:rsidRPr="00A80D6D">
        <w:t>matching</w:t>
      </w:r>
      <w:r w:rsidR="008C4C83" w:rsidRPr="00A80D6D">
        <w:t xml:space="preserve"> </w:t>
      </w:r>
      <w:r w:rsidRPr="00A80D6D">
        <w:t>prize</w:t>
      </w:r>
      <w:r w:rsidR="008C4C83" w:rsidRPr="00A80D6D">
        <w:t xml:space="preserve"> </w:t>
      </w:r>
      <w:r w:rsidRPr="00A80D6D">
        <w:t>category.</w:t>
      </w:r>
      <w:r w:rsidR="0040633A" w:rsidRPr="00A80D6D">
        <w:t xml:space="preserve">  All liabilities for a </w:t>
      </w:r>
      <w:r w:rsidR="00617868" w:rsidRPr="00A80D6D">
        <w:t>Lotto America</w:t>
      </w:r>
      <w:r w:rsidR="0040633A" w:rsidRPr="00A80D6D">
        <w:t xml:space="preserve"> </w:t>
      </w:r>
      <w:ins w:id="268" w:author="Rodrigue, Lisa" w:date="2022-01-31T15:32:00Z">
        <w:r w:rsidR="004B103A">
          <w:t xml:space="preserve">and All Star Bonus </w:t>
        </w:r>
      </w:ins>
      <w:r w:rsidR="0040633A" w:rsidRPr="00A80D6D">
        <w:t>prize are discharged upon payment of a prize claim.</w:t>
      </w:r>
    </w:p>
    <w:p w14:paraId="6B53482B" w14:textId="77777777" w:rsidR="00B73A89" w:rsidRPr="00A80D6D" w:rsidRDefault="00B73A89"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p>
    <w:p w14:paraId="6B53482C" w14:textId="77777777" w:rsidR="00C51997" w:rsidRPr="00A80D6D" w:rsidRDefault="00617868" w:rsidP="008C4C83">
      <w:pPr>
        <w:numPr>
          <w:ilvl w:val="1"/>
          <w:numId w:val="10"/>
        </w:numPr>
        <w:tabs>
          <w:tab w:val="left" w:pos="72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A80D6D">
        <w:rPr>
          <w:b/>
        </w:rPr>
        <w:t>Lotto America</w:t>
      </w:r>
      <w:r w:rsidR="0040633A" w:rsidRPr="00A80D6D">
        <w:rPr>
          <w:b/>
        </w:rPr>
        <w:t xml:space="preserve"> </w:t>
      </w:r>
      <w:r w:rsidR="004766A9" w:rsidRPr="00A80D6D">
        <w:rPr>
          <w:b/>
        </w:rPr>
        <w:t>Prize</w:t>
      </w:r>
      <w:r w:rsidR="008C4C83" w:rsidRPr="00A80D6D">
        <w:rPr>
          <w:b/>
        </w:rPr>
        <w:t xml:space="preserve"> </w:t>
      </w:r>
      <w:r w:rsidR="004766A9" w:rsidRPr="00A80D6D">
        <w:rPr>
          <w:b/>
        </w:rPr>
        <w:t>Claim</w:t>
      </w:r>
      <w:r w:rsidR="008C4C83" w:rsidRPr="00A80D6D">
        <w:rPr>
          <w:b/>
        </w:rPr>
        <w:t xml:space="preserve"> </w:t>
      </w:r>
      <w:r w:rsidR="004766A9" w:rsidRPr="00A80D6D">
        <w:rPr>
          <w:b/>
        </w:rPr>
        <w:t>Period</w:t>
      </w:r>
      <w:r w:rsidR="00C51997" w:rsidRPr="00A80D6D">
        <w:rPr>
          <w:b/>
        </w:rPr>
        <w:t xml:space="preserve">.  </w:t>
      </w:r>
      <w:r w:rsidR="004766A9" w:rsidRPr="00A80D6D">
        <w:t>Prize</w:t>
      </w:r>
      <w:r w:rsidR="008C4C83" w:rsidRPr="00A80D6D">
        <w:t xml:space="preserve"> </w:t>
      </w:r>
      <w:r w:rsidR="004766A9" w:rsidRPr="00A80D6D">
        <w:t>claims</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submitted</w:t>
      </w:r>
      <w:r w:rsidR="008C4C83" w:rsidRPr="00A80D6D">
        <w:t xml:space="preserve"> </w:t>
      </w:r>
      <w:r w:rsidR="004766A9" w:rsidRPr="00A80D6D">
        <w:t>within</w:t>
      </w:r>
      <w:r w:rsidR="008C4C83" w:rsidRPr="00A80D6D">
        <w:t xml:space="preserve"> </w:t>
      </w:r>
      <w:r w:rsidR="004766A9" w:rsidRPr="00A80D6D">
        <w:t>the</w:t>
      </w:r>
      <w:r w:rsidR="008C4C83" w:rsidRPr="00A80D6D">
        <w:t xml:space="preserve"> </w:t>
      </w:r>
      <w:r w:rsidR="004766A9" w:rsidRPr="00A80D6D">
        <w:t>period</w:t>
      </w:r>
      <w:r w:rsidR="008C4C83" w:rsidRPr="00A80D6D">
        <w:t xml:space="preserve"> </w:t>
      </w:r>
      <w:r w:rsidR="004766A9" w:rsidRPr="00A80D6D">
        <w:t>set</w:t>
      </w:r>
      <w:r w:rsidR="008C4C83" w:rsidRPr="00A80D6D">
        <w:t xml:space="preserve"> </w:t>
      </w:r>
      <w:r w:rsidR="004766A9" w:rsidRPr="00A80D6D">
        <w:t>by</w:t>
      </w:r>
      <w:r w:rsidR="008C4C83" w:rsidRPr="00A80D6D">
        <w:t xml:space="preserve"> </w:t>
      </w:r>
      <w:r w:rsidR="004766A9" w:rsidRPr="00A80D6D">
        <w:t>the</w:t>
      </w:r>
      <w:r w:rsidR="008C4C83" w:rsidRPr="00A80D6D">
        <w:t xml:space="preserve"> </w:t>
      </w:r>
      <w:r w:rsidR="004766A9" w:rsidRPr="00A80D6D">
        <w:t>Selling</w:t>
      </w:r>
      <w:r w:rsidR="008C4C83" w:rsidRPr="00A80D6D">
        <w:t xml:space="preserve"> </w:t>
      </w:r>
      <w:r w:rsidR="004766A9" w:rsidRPr="00A80D6D">
        <w:t>Lottery</w:t>
      </w:r>
      <w:r w:rsidR="008C4C83" w:rsidRPr="00A80D6D">
        <w:t xml:space="preserve"> </w:t>
      </w:r>
      <w:r w:rsidR="004766A9" w:rsidRPr="00A80D6D">
        <w:t>selling</w:t>
      </w:r>
      <w:r w:rsidR="008C4C83" w:rsidRPr="00A80D6D">
        <w:t xml:space="preserve"> </w:t>
      </w:r>
      <w:r w:rsidR="004766A9" w:rsidRPr="00A80D6D">
        <w:t>the</w:t>
      </w:r>
      <w:r w:rsidR="008C4C83" w:rsidRPr="00A80D6D">
        <w:t xml:space="preserve"> </w:t>
      </w:r>
      <w:r w:rsidR="00E6457B" w:rsidRPr="00A80D6D">
        <w:t>P</w:t>
      </w:r>
      <w:r w:rsidR="00731030" w:rsidRPr="00A80D6D">
        <w:t>lay</w:t>
      </w:r>
      <w:r w:rsidR="00C51997" w:rsidRPr="00A80D6D">
        <w:t xml:space="preserve">.  </w:t>
      </w:r>
      <w:r w:rsidR="0040633A" w:rsidRPr="00A80D6D">
        <w:t>For Maine</w:t>
      </w:r>
      <w:r w:rsidR="00731030" w:rsidRPr="00A80D6D">
        <w:t xml:space="preserve">, </w:t>
      </w:r>
      <w:r w:rsidR="0057286F" w:rsidRPr="00A80D6D">
        <w:t>a</w:t>
      </w:r>
      <w:r w:rsidR="004766A9" w:rsidRPr="00A80D6D">
        <w:t>ll</w:t>
      </w:r>
      <w:r w:rsidR="008C4C83" w:rsidRPr="00A80D6D">
        <w:t xml:space="preserve"> </w:t>
      </w:r>
      <w:r w:rsidR="00E6457B" w:rsidRPr="00A80D6D">
        <w:t xml:space="preserve">prize </w:t>
      </w:r>
      <w:r w:rsidR="004766A9" w:rsidRPr="00A80D6D">
        <w:t>claims</w:t>
      </w:r>
      <w:r w:rsidR="00E6457B" w:rsidRPr="00A80D6D">
        <w:t>, including the Grand Prize</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made</w:t>
      </w:r>
      <w:r w:rsidR="008C4C83" w:rsidRPr="00A80D6D">
        <w:t xml:space="preserve"> </w:t>
      </w:r>
      <w:r w:rsidR="004766A9" w:rsidRPr="00A80D6D">
        <w:t>within</w:t>
      </w:r>
      <w:r w:rsidR="008C4C83" w:rsidRPr="00A80D6D">
        <w:t xml:space="preserve"> </w:t>
      </w:r>
      <w:r w:rsidR="00DD7BEF" w:rsidRPr="00A80D6D">
        <w:t>one</w:t>
      </w:r>
      <w:r w:rsidR="00731030" w:rsidRPr="00A80D6D">
        <w:t xml:space="preserve"> </w:t>
      </w:r>
      <w:r w:rsidR="00DD7BEF" w:rsidRPr="00A80D6D">
        <w:t>(</w:t>
      </w:r>
      <w:r w:rsidR="009A6E86" w:rsidRPr="00A80D6D">
        <w:t>1</w:t>
      </w:r>
      <w:r w:rsidR="00DD7BEF" w:rsidRPr="00A80D6D">
        <w:t>)</w:t>
      </w:r>
      <w:r w:rsidR="008C4C83" w:rsidRPr="00A80D6D">
        <w:t xml:space="preserve"> </w:t>
      </w:r>
      <w:r w:rsidR="009A6E86" w:rsidRPr="00A80D6D">
        <w:t>year</w:t>
      </w:r>
      <w:r w:rsidR="008C4C83" w:rsidRPr="00A80D6D">
        <w:t xml:space="preserve"> </w:t>
      </w:r>
      <w:r w:rsidR="0024711D" w:rsidRPr="00A80D6D">
        <w:t>a</w:t>
      </w:r>
      <w:r w:rsidR="004766A9" w:rsidRPr="00A80D6D">
        <w:t>fter</w:t>
      </w:r>
      <w:r w:rsidR="008C4C83" w:rsidRPr="00A80D6D">
        <w:t xml:space="preserve"> </w:t>
      </w:r>
      <w:r w:rsidR="004766A9" w:rsidRPr="00A80D6D">
        <w:t>the</w:t>
      </w:r>
      <w:r w:rsidR="008C4C83" w:rsidRPr="00A80D6D">
        <w:t xml:space="preserve"> </w:t>
      </w:r>
      <w:r w:rsidR="004766A9" w:rsidRPr="00A80D6D">
        <w:t>drawing</w:t>
      </w:r>
      <w:r w:rsidR="008C4C83" w:rsidRPr="00A80D6D">
        <w:t xml:space="preserve"> </w:t>
      </w:r>
      <w:r w:rsidR="004766A9" w:rsidRPr="00A80D6D">
        <w:t>date</w:t>
      </w:r>
      <w:r w:rsidR="00C51997" w:rsidRPr="00A80D6D">
        <w:t>.</w:t>
      </w:r>
    </w:p>
    <w:p w14:paraId="6B53482D" w14:textId="77777777" w:rsidR="000826AE" w:rsidRPr="00A80D6D" w:rsidRDefault="000826AE" w:rsidP="008C4C83">
      <w:pPr>
        <w:tabs>
          <w:tab w:val="left" w:pos="720"/>
          <w:tab w:val="left" w:pos="1440"/>
          <w:tab w:val="left" w:pos="2160"/>
          <w:tab w:val="left" w:pos="2880"/>
          <w:tab w:val="left" w:pos="3600"/>
          <w:tab w:val="left" w:pos="4320"/>
          <w:tab w:val="left" w:pos="4746"/>
          <w:tab w:val="decimal" w:pos="5850"/>
          <w:tab w:val="decimal"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pPr>
    </w:p>
    <w:p w14:paraId="6B53482E" w14:textId="2413093C" w:rsidR="00FB6821" w:rsidRPr="00A80D6D" w:rsidRDefault="00FB6821" w:rsidP="008C4C83">
      <w:pPr>
        <w:numPr>
          <w:ilvl w:val="1"/>
          <w:numId w:val="10"/>
        </w:numPr>
        <w:tabs>
          <w:tab w:val="left" w:pos="720"/>
          <w:tab w:val="left" w:pos="2160"/>
          <w:tab w:val="left" w:pos="2880"/>
          <w:tab w:val="left" w:pos="3600"/>
        </w:tabs>
        <w:jc w:val="both"/>
      </w:pPr>
      <w:r w:rsidRPr="00A80D6D">
        <w:rPr>
          <w:b/>
        </w:rPr>
        <w:t>Expired</w:t>
      </w:r>
      <w:r w:rsidR="008C4C83" w:rsidRPr="00A80D6D">
        <w:rPr>
          <w:b/>
        </w:rPr>
        <w:t xml:space="preserve"> </w:t>
      </w:r>
      <w:r w:rsidRPr="00A80D6D">
        <w:rPr>
          <w:b/>
        </w:rPr>
        <w:t>Unclaimed</w:t>
      </w:r>
      <w:r w:rsidR="008C4C83" w:rsidRPr="00A80D6D">
        <w:rPr>
          <w:b/>
        </w:rPr>
        <w:t xml:space="preserve"> </w:t>
      </w:r>
      <w:r w:rsidRPr="00A80D6D">
        <w:rPr>
          <w:b/>
        </w:rPr>
        <w:t>Prizes</w:t>
      </w:r>
      <w:r w:rsidR="00C51997" w:rsidRPr="00A80D6D">
        <w:rPr>
          <w:b/>
        </w:rPr>
        <w:t xml:space="preserve">.  </w:t>
      </w:r>
      <w:r w:rsidRPr="00A80D6D">
        <w:t>Prizes</w:t>
      </w:r>
      <w:r w:rsidR="008C4C83" w:rsidRPr="00A80D6D">
        <w:t xml:space="preserve"> </w:t>
      </w:r>
      <w:r w:rsidRPr="00A80D6D">
        <w:t>which</w:t>
      </w:r>
      <w:r w:rsidR="008C4C83" w:rsidRPr="00A80D6D">
        <w:t xml:space="preserve"> </w:t>
      </w:r>
      <w:r w:rsidRPr="00A80D6D">
        <w:t>are</w:t>
      </w:r>
      <w:r w:rsidR="008C4C83" w:rsidRPr="00A80D6D">
        <w:t xml:space="preserve"> </w:t>
      </w:r>
      <w:r w:rsidRPr="00A80D6D">
        <w:t>unclaimed</w:t>
      </w:r>
      <w:r w:rsidR="008C4C83" w:rsidRPr="00A80D6D">
        <w:t xml:space="preserve"> </w:t>
      </w:r>
      <w:r w:rsidRPr="00A80D6D">
        <w:t>for</w:t>
      </w:r>
      <w:r w:rsidR="008C4C83" w:rsidRPr="00A80D6D">
        <w:t xml:space="preserve"> </w:t>
      </w:r>
      <w:r w:rsidRPr="00A80D6D">
        <w:t>a</w:t>
      </w:r>
      <w:r w:rsidR="008C4C83" w:rsidRPr="00A80D6D">
        <w:t xml:space="preserve"> </w:t>
      </w:r>
      <w:r w:rsidRPr="00A80D6D">
        <w:t>period</w:t>
      </w:r>
      <w:r w:rsidR="008C4C83" w:rsidRPr="00A80D6D">
        <w:t xml:space="preserve"> </w:t>
      </w:r>
      <w:r w:rsidRPr="00A80D6D">
        <w:t>of</w:t>
      </w:r>
      <w:r w:rsidR="008C4C83" w:rsidRPr="00A80D6D">
        <w:t xml:space="preserve"> </w:t>
      </w:r>
      <w:r w:rsidRPr="00A80D6D">
        <w:t>one</w:t>
      </w:r>
      <w:r w:rsidR="008C4C83" w:rsidRPr="00A80D6D">
        <w:t xml:space="preserve"> </w:t>
      </w:r>
      <w:r w:rsidRPr="00A80D6D">
        <w:t>(1)</w:t>
      </w:r>
      <w:r w:rsidR="008C4C83" w:rsidRPr="00A80D6D">
        <w:t xml:space="preserve"> </w:t>
      </w:r>
      <w:r w:rsidRPr="00A80D6D">
        <w:t>year</w:t>
      </w:r>
      <w:r w:rsidR="008C4C83" w:rsidRPr="00A80D6D">
        <w:t xml:space="preserve"> </w:t>
      </w:r>
      <w:r w:rsidRPr="00A80D6D">
        <w:t>after</w:t>
      </w:r>
      <w:r w:rsidR="008C4C83" w:rsidRPr="00A80D6D">
        <w:t xml:space="preserve"> </w:t>
      </w:r>
      <w:r w:rsidRPr="00A80D6D">
        <w:t>the</w:t>
      </w:r>
      <w:r w:rsidR="008C4C83" w:rsidRPr="00A80D6D">
        <w:t xml:space="preserve"> </w:t>
      </w:r>
      <w:r w:rsidR="00F12C7C">
        <w:t>d</w:t>
      </w:r>
      <w:r w:rsidRPr="00A80D6D">
        <w:t>rawing</w:t>
      </w:r>
      <w:r w:rsidR="008C4C83" w:rsidRPr="00A80D6D">
        <w:t xml:space="preserve"> </w:t>
      </w:r>
      <w:r w:rsidRPr="00A80D6D">
        <w:t>date</w:t>
      </w:r>
      <w:r w:rsidR="008C4C83" w:rsidRPr="00A80D6D">
        <w:t xml:space="preserve"> </w:t>
      </w:r>
      <w:r w:rsidRPr="00A80D6D">
        <w:t>on</w:t>
      </w:r>
      <w:r w:rsidR="008C4C83" w:rsidRPr="00A80D6D">
        <w:t xml:space="preserve"> </w:t>
      </w:r>
      <w:r w:rsidRPr="00A80D6D">
        <w:t>the</w:t>
      </w:r>
      <w:r w:rsidR="008C4C83" w:rsidRPr="00A80D6D">
        <w:t xml:space="preserve"> </w:t>
      </w:r>
      <w:r w:rsidRPr="00A80D6D">
        <w:t>ticket</w:t>
      </w:r>
      <w:r w:rsidR="008C4C83" w:rsidRPr="00A80D6D">
        <w:t xml:space="preserve"> </w:t>
      </w:r>
      <w:r w:rsidRPr="00A80D6D">
        <w:t>revert</w:t>
      </w:r>
      <w:r w:rsidR="008C4C83" w:rsidRPr="00A80D6D">
        <w:t xml:space="preserve"> </w:t>
      </w:r>
      <w:r w:rsidRPr="00A80D6D">
        <w:t>to</w:t>
      </w:r>
      <w:r w:rsidR="008C4C83" w:rsidRPr="00A80D6D">
        <w:t xml:space="preserve"> </w:t>
      </w:r>
      <w:r w:rsidRPr="00A80D6D">
        <w:t>the</w:t>
      </w:r>
      <w:r w:rsidR="008C4C83" w:rsidRPr="00A80D6D">
        <w:t xml:space="preserve"> </w:t>
      </w:r>
      <w:r w:rsidRPr="00A80D6D">
        <w:t>expired</w:t>
      </w:r>
      <w:r w:rsidR="008C4C83" w:rsidRPr="00A80D6D">
        <w:t xml:space="preserve"> </w:t>
      </w:r>
      <w:r w:rsidRPr="00A80D6D">
        <w:t>unclaimed</w:t>
      </w:r>
      <w:r w:rsidR="008C4C83" w:rsidRPr="00A80D6D">
        <w:t xml:space="preserve"> </w:t>
      </w:r>
      <w:r w:rsidRPr="00A80D6D">
        <w:t>prize</w:t>
      </w:r>
      <w:r w:rsidR="008C4C83" w:rsidRPr="00A80D6D">
        <w:t xml:space="preserve"> </w:t>
      </w:r>
      <w:r w:rsidRPr="00A80D6D">
        <w:t>pool</w:t>
      </w:r>
      <w:r w:rsidR="008C4C83" w:rsidRPr="00A80D6D">
        <w:t xml:space="preserve"> </w:t>
      </w:r>
      <w:r w:rsidRPr="00A80D6D">
        <w:t>to</w:t>
      </w:r>
      <w:r w:rsidR="008C4C83" w:rsidRPr="00A80D6D">
        <w:t xml:space="preserve"> </w:t>
      </w:r>
      <w:r w:rsidRPr="00A80D6D">
        <w:t>be</w:t>
      </w:r>
      <w:r w:rsidR="008C4C83" w:rsidRPr="00A80D6D">
        <w:t xml:space="preserve"> </w:t>
      </w:r>
      <w:r w:rsidRPr="00A80D6D">
        <w:t>distributed</w:t>
      </w:r>
      <w:r w:rsidR="008C4C83" w:rsidRPr="00A80D6D">
        <w:t xml:space="preserve"> </w:t>
      </w:r>
      <w:r w:rsidRPr="00A80D6D">
        <w:t>to</w:t>
      </w:r>
      <w:r w:rsidR="008C4C83" w:rsidRPr="00A80D6D">
        <w:t xml:space="preserve"> </w:t>
      </w:r>
      <w:r w:rsidRPr="00A80D6D">
        <w:t>players</w:t>
      </w:r>
      <w:r w:rsidR="008C4C83" w:rsidRPr="00A80D6D">
        <w:t xml:space="preserve"> </w:t>
      </w:r>
      <w:r w:rsidRPr="00A80D6D">
        <w:t>in</w:t>
      </w:r>
      <w:r w:rsidR="008C4C83" w:rsidRPr="00A80D6D">
        <w:t xml:space="preserve"> </w:t>
      </w:r>
      <w:r w:rsidRPr="00A80D6D">
        <w:t>the</w:t>
      </w:r>
      <w:r w:rsidR="008C4C83" w:rsidRPr="00A80D6D">
        <w:t xml:space="preserve"> </w:t>
      </w:r>
      <w:r w:rsidRPr="00A80D6D">
        <w:t>form</w:t>
      </w:r>
      <w:r w:rsidR="008C4C83" w:rsidRPr="00A80D6D">
        <w:t xml:space="preserve"> </w:t>
      </w:r>
      <w:r w:rsidRPr="00A80D6D">
        <w:t>of</w:t>
      </w:r>
      <w:r w:rsidR="008C4C83" w:rsidRPr="00A80D6D">
        <w:t xml:space="preserve"> </w:t>
      </w:r>
      <w:r w:rsidRPr="00A80D6D">
        <w:t>special</w:t>
      </w:r>
      <w:r w:rsidR="008C4C83" w:rsidRPr="00A80D6D">
        <w:t xml:space="preserve"> </w:t>
      </w:r>
      <w:r w:rsidRPr="00A80D6D">
        <w:t>promotions</w:t>
      </w:r>
      <w:r w:rsidR="008C4C83" w:rsidRPr="00A80D6D">
        <w:t xml:space="preserve"> </w:t>
      </w:r>
      <w:r w:rsidRPr="00A80D6D">
        <w:t>or</w:t>
      </w:r>
      <w:r w:rsidR="008C4C83" w:rsidRPr="00A80D6D">
        <w:t xml:space="preserve"> </w:t>
      </w:r>
      <w:r w:rsidRPr="00A80D6D">
        <w:t>drawings.</w:t>
      </w:r>
    </w:p>
    <w:p w14:paraId="6B53482F" w14:textId="77777777" w:rsidR="00A60B36" w:rsidRPr="00A80D6D" w:rsidRDefault="00A60B36">
      <w:pPr>
        <w:rPr>
          <w:b/>
        </w:rPr>
      </w:pPr>
    </w:p>
    <w:p w14:paraId="6B534830" w14:textId="77777777" w:rsidR="00CF5FC7" w:rsidRPr="00A80D6D" w:rsidRDefault="00CF5FC7" w:rsidP="008C4C83">
      <w:pPr>
        <w:jc w:val="both"/>
        <w:rPr>
          <w:b/>
        </w:rPr>
      </w:pPr>
      <w:r w:rsidRPr="00A80D6D">
        <w:rPr>
          <w:b/>
        </w:rPr>
        <w:t>Section</w:t>
      </w:r>
      <w:r w:rsidR="008C4C83" w:rsidRPr="00A80D6D">
        <w:rPr>
          <w:b/>
        </w:rPr>
        <w:t xml:space="preserve"> </w:t>
      </w:r>
      <w:r w:rsidRPr="00A80D6D">
        <w:rPr>
          <w:b/>
        </w:rPr>
        <w:t>7.0</w:t>
      </w:r>
      <w:r w:rsidR="008C4C83" w:rsidRPr="00A80D6D">
        <w:rPr>
          <w:b/>
        </w:rPr>
        <w:t xml:space="preserve"> </w:t>
      </w:r>
      <w:r w:rsidR="00BB0942" w:rsidRPr="00A80D6D">
        <w:rPr>
          <w:b/>
        </w:rPr>
        <w:t>–</w:t>
      </w:r>
      <w:r w:rsidR="008C4C83" w:rsidRPr="00A80D6D">
        <w:rPr>
          <w:b/>
        </w:rPr>
        <w:t xml:space="preserve"> </w:t>
      </w:r>
      <w:r w:rsidR="0014729E" w:rsidRPr="00A80D6D">
        <w:rPr>
          <w:b/>
        </w:rPr>
        <w:t>Play</w:t>
      </w:r>
      <w:r w:rsidR="008C4C83" w:rsidRPr="00A80D6D">
        <w:rPr>
          <w:b/>
        </w:rPr>
        <w:t xml:space="preserve"> </w:t>
      </w:r>
      <w:r w:rsidR="00BB0942" w:rsidRPr="00A80D6D">
        <w:rPr>
          <w:b/>
        </w:rPr>
        <w:t>Validation</w:t>
      </w:r>
    </w:p>
    <w:p w14:paraId="6B534831" w14:textId="77777777" w:rsidR="00CF5FC7" w:rsidRPr="00A80D6D" w:rsidRDefault="00CF5FC7" w:rsidP="008C4C83">
      <w:pPr>
        <w:jc w:val="both"/>
      </w:pPr>
    </w:p>
    <w:p w14:paraId="6B534832" w14:textId="77777777" w:rsidR="00664BD5" w:rsidRPr="00A80D6D" w:rsidRDefault="00705AC1" w:rsidP="008E08BA">
      <w:pPr>
        <w:numPr>
          <w:ilvl w:val="1"/>
          <w:numId w:val="11"/>
        </w:numPr>
        <w:jc w:val="both"/>
      </w:pPr>
      <w:r w:rsidRPr="00A80D6D">
        <w:rPr>
          <w:b/>
        </w:rPr>
        <w:t>General</w:t>
      </w:r>
      <w:r w:rsidR="008C4C83" w:rsidRPr="00A80D6D">
        <w:rPr>
          <w:b/>
        </w:rPr>
        <w:t xml:space="preserve"> </w:t>
      </w:r>
      <w:r w:rsidRPr="00A80D6D">
        <w:rPr>
          <w:b/>
        </w:rPr>
        <w:t>Requirements</w:t>
      </w:r>
      <w:r w:rsidR="008C4C83" w:rsidRPr="00A80D6D">
        <w:rPr>
          <w:b/>
        </w:rPr>
        <w:t xml:space="preserve"> </w:t>
      </w:r>
      <w:r w:rsidRPr="00A80D6D">
        <w:rPr>
          <w:b/>
        </w:rPr>
        <w:t>for</w:t>
      </w:r>
      <w:r w:rsidR="008C4C83" w:rsidRPr="00A80D6D">
        <w:rPr>
          <w:b/>
        </w:rPr>
        <w:t xml:space="preserve"> </w:t>
      </w:r>
      <w:r w:rsidRPr="00A80D6D">
        <w:rPr>
          <w:b/>
        </w:rPr>
        <w:t>Validation</w:t>
      </w:r>
      <w:r w:rsidR="00C51997" w:rsidRPr="00A80D6D">
        <w:rPr>
          <w:b/>
        </w:rPr>
        <w:t xml:space="preserve">.  </w:t>
      </w:r>
      <w:r w:rsidR="008E08BA" w:rsidRPr="00A80D6D">
        <w:t>To be a valid Play and eligible to receive a prize, a Play’s ticket or ticketless transaction shall satisfy all the requirements established by a Party Lottery for validation of winning Plays sold through its computer gaming system and any other validation requirements adopted by the Product Group, the MUSL Board, and published as the Confidential MUSL Minimum Game Security Standards.  The MUSL and the Party Lotteries shall not be responsible for tickets or ticketless transactions that are altered in any manner.</w:t>
      </w:r>
    </w:p>
    <w:p w14:paraId="6B534833" w14:textId="77777777" w:rsidR="00664BD5" w:rsidRPr="00A80D6D" w:rsidRDefault="00664BD5" w:rsidP="008C4C83">
      <w:pPr>
        <w:jc w:val="both"/>
      </w:pPr>
    </w:p>
    <w:p w14:paraId="6B534834" w14:textId="77777777" w:rsidR="00664BD5" w:rsidRPr="00A80D6D" w:rsidRDefault="00664BD5" w:rsidP="008C4C83">
      <w:pPr>
        <w:numPr>
          <w:ilvl w:val="1"/>
          <w:numId w:val="11"/>
        </w:numPr>
        <w:jc w:val="both"/>
        <w:rPr>
          <w:b/>
        </w:rPr>
      </w:pPr>
      <w:r w:rsidRPr="00A80D6D">
        <w:rPr>
          <w:b/>
        </w:rPr>
        <w:t>Specific</w:t>
      </w:r>
      <w:r w:rsidR="008C4C83" w:rsidRPr="00A80D6D">
        <w:rPr>
          <w:b/>
        </w:rPr>
        <w:t xml:space="preserve"> </w:t>
      </w:r>
      <w:r w:rsidRPr="00A80D6D">
        <w:rPr>
          <w:b/>
        </w:rPr>
        <w:t>Requirements</w:t>
      </w:r>
      <w:r w:rsidR="008C4C83" w:rsidRPr="00A80D6D">
        <w:rPr>
          <w:b/>
        </w:rPr>
        <w:t xml:space="preserve"> </w:t>
      </w:r>
      <w:r w:rsidRPr="00A80D6D">
        <w:rPr>
          <w:b/>
        </w:rPr>
        <w:t>for</w:t>
      </w:r>
      <w:r w:rsidR="008C4C83" w:rsidRPr="00A80D6D">
        <w:rPr>
          <w:b/>
        </w:rPr>
        <w:t xml:space="preserve"> </w:t>
      </w:r>
      <w:r w:rsidRPr="00A80D6D">
        <w:rPr>
          <w:b/>
        </w:rPr>
        <w:t>Validation</w:t>
      </w:r>
      <w:r w:rsidR="008C4C83" w:rsidRPr="00A80D6D">
        <w:rPr>
          <w:b/>
        </w:rPr>
        <w:t xml:space="preserve"> </w:t>
      </w:r>
      <w:r w:rsidRPr="00A80D6D">
        <w:rPr>
          <w:b/>
        </w:rPr>
        <w:t>of</w:t>
      </w:r>
      <w:r w:rsidR="008C4C83" w:rsidRPr="00A80D6D">
        <w:rPr>
          <w:b/>
        </w:rPr>
        <w:t xml:space="preserve"> </w:t>
      </w:r>
      <w:r w:rsidRPr="00A80D6D">
        <w:rPr>
          <w:b/>
        </w:rPr>
        <w:t>Tickets</w:t>
      </w:r>
      <w:r w:rsidR="008C4C83" w:rsidRPr="00A80D6D">
        <w:rPr>
          <w:b/>
        </w:rPr>
        <w:t xml:space="preserve"> </w:t>
      </w:r>
      <w:r w:rsidRPr="00A80D6D">
        <w:rPr>
          <w:b/>
        </w:rPr>
        <w:t>Sold</w:t>
      </w:r>
      <w:r w:rsidR="008C4C83" w:rsidRPr="00A80D6D">
        <w:rPr>
          <w:b/>
        </w:rPr>
        <w:t xml:space="preserve"> </w:t>
      </w:r>
      <w:r w:rsidRPr="00A80D6D">
        <w:rPr>
          <w:b/>
        </w:rPr>
        <w:t>in</w:t>
      </w:r>
      <w:r w:rsidR="008C4C83" w:rsidRPr="00A80D6D">
        <w:rPr>
          <w:b/>
        </w:rPr>
        <w:t xml:space="preserve"> </w:t>
      </w:r>
      <w:r w:rsidRPr="00A80D6D">
        <w:rPr>
          <w:b/>
        </w:rPr>
        <w:t>Maine</w:t>
      </w:r>
    </w:p>
    <w:p w14:paraId="6B534835" w14:textId="77777777" w:rsidR="00664BD5" w:rsidRPr="00A80D6D" w:rsidRDefault="00664BD5" w:rsidP="008C4C83">
      <w:pPr>
        <w:jc w:val="both"/>
      </w:pPr>
    </w:p>
    <w:p w14:paraId="6B534836" w14:textId="77777777" w:rsidR="00664BD5" w:rsidRPr="00A80D6D" w:rsidRDefault="00664BD5" w:rsidP="008C4C83">
      <w:pPr>
        <w:numPr>
          <w:ilvl w:val="2"/>
          <w:numId w:val="2"/>
        </w:numPr>
        <w:jc w:val="both"/>
      </w:pPr>
      <w:r w:rsidRPr="00A80D6D">
        <w:t>To</w:t>
      </w:r>
      <w:r w:rsidR="008C4C83" w:rsidRPr="00A80D6D">
        <w:t xml:space="preserve"> </w:t>
      </w:r>
      <w:r w:rsidRPr="00A80D6D">
        <w:t>be</w:t>
      </w:r>
      <w:r w:rsidR="008C4C83" w:rsidRPr="00A80D6D">
        <w:t xml:space="preserve"> </w:t>
      </w:r>
      <w:r w:rsidRPr="00A80D6D">
        <w:t>a</w:t>
      </w:r>
      <w:r w:rsidR="008C4C83" w:rsidRPr="00A80D6D">
        <w:t xml:space="preserve"> </w:t>
      </w:r>
      <w:r w:rsidRPr="00A80D6D">
        <w:t>valid</w:t>
      </w:r>
      <w:r w:rsidR="008C4C83" w:rsidRPr="00A80D6D">
        <w:t xml:space="preserve"> </w:t>
      </w:r>
      <w:r w:rsidRPr="00A80D6D">
        <w:t>ticket</w:t>
      </w:r>
      <w:r w:rsidR="008C4C83" w:rsidRPr="00A80D6D">
        <w:t xml:space="preserve"> </w:t>
      </w:r>
      <w:r w:rsidRPr="00A80D6D">
        <w:t>and</w:t>
      </w:r>
      <w:r w:rsidR="008C4C83" w:rsidRPr="00A80D6D">
        <w:t xml:space="preserve"> </w:t>
      </w:r>
      <w:r w:rsidRPr="00A80D6D">
        <w:t>eligible</w:t>
      </w:r>
      <w:r w:rsidR="008C4C83" w:rsidRPr="00A80D6D">
        <w:t xml:space="preserve"> </w:t>
      </w:r>
      <w:r w:rsidRPr="00A80D6D">
        <w:t>to</w:t>
      </w:r>
      <w:r w:rsidR="008C4C83" w:rsidRPr="00A80D6D">
        <w:t xml:space="preserve"> </w:t>
      </w:r>
      <w:r w:rsidRPr="00A80D6D">
        <w:t>receive</w:t>
      </w:r>
      <w:r w:rsidR="008C4C83" w:rsidRPr="00A80D6D">
        <w:t xml:space="preserve"> </w:t>
      </w:r>
      <w:r w:rsidRPr="00A80D6D">
        <w:t>a</w:t>
      </w:r>
      <w:r w:rsidR="008C4C83" w:rsidRPr="00A80D6D">
        <w:t xml:space="preserve"> </w:t>
      </w:r>
      <w:r w:rsidRPr="00A80D6D">
        <w:t>prize,</w:t>
      </w:r>
      <w:r w:rsidR="008C4C83" w:rsidRPr="00A80D6D">
        <w:t xml:space="preserve"> </w:t>
      </w:r>
      <w:r w:rsidRPr="00A80D6D">
        <w:t>all</w:t>
      </w:r>
      <w:r w:rsidR="008C4C83" w:rsidRPr="00A80D6D">
        <w:t xml:space="preserve"> </w:t>
      </w:r>
      <w:r w:rsidRPr="00A80D6D">
        <w:t>the</w:t>
      </w:r>
      <w:r w:rsidR="008C4C83" w:rsidRPr="00A80D6D">
        <w:t xml:space="preserve"> </w:t>
      </w:r>
      <w:r w:rsidRPr="00A80D6D">
        <w:t>following</w:t>
      </w:r>
      <w:r w:rsidR="008C4C83" w:rsidRPr="00A80D6D">
        <w:t xml:space="preserve"> </w:t>
      </w:r>
      <w:r w:rsidRPr="00A80D6D">
        <w:t>requirements</w:t>
      </w:r>
      <w:r w:rsidR="008C4C83" w:rsidRPr="00A80D6D">
        <w:t xml:space="preserve"> </w:t>
      </w:r>
      <w:r w:rsidRPr="00A80D6D">
        <w:t>must</w:t>
      </w:r>
      <w:r w:rsidR="008C4C83" w:rsidRPr="00A80D6D">
        <w:t xml:space="preserve"> </w:t>
      </w:r>
      <w:r w:rsidRPr="00A80D6D">
        <w:t>be</w:t>
      </w:r>
      <w:r w:rsidR="008C4C83" w:rsidRPr="00A80D6D">
        <w:t xml:space="preserve"> </w:t>
      </w:r>
      <w:r w:rsidRPr="00A80D6D">
        <w:t>satisfied:</w:t>
      </w:r>
    </w:p>
    <w:p w14:paraId="6B534837" w14:textId="77777777" w:rsidR="00664BD5" w:rsidRPr="00A80D6D" w:rsidRDefault="00664BD5" w:rsidP="008C4C83">
      <w:pPr>
        <w:jc w:val="both"/>
      </w:pPr>
    </w:p>
    <w:p w14:paraId="6B534838" w14:textId="77777777" w:rsidR="006A5BA1" w:rsidRPr="00A80D6D" w:rsidRDefault="00664BD5" w:rsidP="008C4C83">
      <w:pPr>
        <w:numPr>
          <w:ilvl w:val="3"/>
          <w:numId w:val="2"/>
        </w:numPr>
        <w:jc w:val="both"/>
      </w:pP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have</w:t>
      </w:r>
      <w:r w:rsidR="008C4C83" w:rsidRPr="00A80D6D">
        <w:t xml:space="preserve"> </w:t>
      </w:r>
      <w:r w:rsidRPr="00A80D6D">
        <w:t>been</w:t>
      </w:r>
      <w:r w:rsidR="008C4C83" w:rsidRPr="00A80D6D">
        <w:t xml:space="preserve"> </w:t>
      </w:r>
      <w:r w:rsidRPr="00A80D6D">
        <w:t>issued</w:t>
      </w:r>
      <w:r w:rsidR="008C4C83" w:rsidRPr="00A80D6D">
        <w:t xml:space="preserve"> </w:t>
      </w:r>
      <w:r w:rsidRPr="00A80D6D">
        <w:t>by</w:t>
      </w:r>
      <w:r w:rsidR="008C4C83" w:rsidRPr="00A80D6D">
        <w:t xml:space="preserve"> </w:t>
      </w:r>
      <w:r w:rsidRPr="00A80D6D">
        <w:t>the</w:t>
      </w:r>
      <w:r w:rsidR="008C4C83" w:rsidRPr="00A80D6D">
        <w:t xml:space="preserve"> </w:t>
      </w:r>
      <w:r w:rsidRPr="00A80D6D">
        <w:rPr>
          <w:color w:val="000080"/>
        </w:rPr>
        <w:t>L</w:t>
      </w:r>
      <w:r w:rsidRPr="00A80D6D">
        <w:t>ottery</w:t>
      </w:r>
      <w:r w:rsidR="008C4C83" w:rsidRPr="00A80D6D">
        <w:t xml:space="preserve"> </w:t>
      </w:r>
      <w:r w:rsidRPr="00A80D6D">
        <w:t>through</w:t>
      </w:r>
      <w:r w:rsidR="008C4C83" w:rsidRPr="00A80D6D">
        <w:t xml:space="preserve"> </w:t>
      </w:r>
      <w:r w:rsidRPr="00A80D6D">
        <w:t>a</w:t>
      </w:r>
      <w:r w:rsidR="008C4C83" w:rsidRPr="00A80D6D">
        <w:t xml:space="preserve"> </w:t>
      </w:r>
      <w:r w:rsidRPr="00A80D6D">
        <w:t>licensed</w:t>
      </w:r>
      <w:r w:rsidR="008C4C83" w:rsidRPr="00A80D6D">
        <w:t xml:space="preserve"> </w:t>
      </w:r>
      <w:r w:rsidRPr="00A80D6D">
        <w:t>agent,</w:t>
      </w:r>
      <w:r w:rsidR="008C4C83" w:rsidRPr="00A80D6D">
        <w:t xml:space="preserve"> </w:t>
      </w:r>
      <w:r w:rsidRPr="00A80D6D">
        <w:t>via</w:t>
      </w:r>
      <w:r w:rsidR="008C4C83" w:rsidRPr="00A80D6D">
        <w:t xml:space="preserve"> </w:t>
      </w:r>
      <w:r w:rsidRPr="00A80D6D">
        <w:t>a</w:t>
      </w:r>
      <w:r w:rsidR="008C4C83" w:rsidRPr="00A80D6D">
        <w:t xml:space="preserve"> </w:t>
      </w:r>
      <w:r w:rsidRPr="00A80D6D">
        <w:t>terminal,</w:t>
      </w:r>
      <w:r w:rsidR="008C4C83" w:rsidRPr="00A80D6D">
        <w:t xml:space="preserve"> </w:t>
      </w:r>
      <w:r w:rsidRPr="00A80D6D">
        <w:t>in</w:t>
      </w:r>
      <w:r w:rsidR="008C4C83" w:rsidRPr="00A80D6D">
        <w:t xml:space="preserve"> </w:t>
      </w:r>
      <w:r w:rsidRPr="00A80D6D">
        <w:t>an</w:t>
      </w:r>
      <w:r w:rsidR="008C4C83" w:rsidRPr="00A80D6D">
        <w:t xml:space="preserve"> </w:t>
      </w:r>
      <w:r w:rsidRPr="00A80D6D">
        <w:t>authorized</w:t>
      </w:r>
      <w:r w:rsidR="008C4C83" w:rsidRPr="00A80D6D">
        <w:t xml:space="preserve"> </w:t>
      </w:r>
      <w:r w:rsidRPr="00A80D6D">
        <w:t>manner</w:t>
      </w:r>
      <w:r w:rsidR="00C51997" w:rsidRPr="00A80D6D">
        <w:t xml:space="preserve">.  </w:t>
      </w: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be</w:t>
      </w:r>
      <w:r w:rsidR="008C4C83" w:rsidRPr="00A80D6D">
        <w:t xml:space="preserve"> </w:t>
      </w:r>
      <w:r w:rsidRPr="00A80D6D">
        <w:t>intact</w:t>
      </w:r>
      <w:r w:rsidR="008C4C83" w:rsidRPr="00A80D6D">
        <w:t xml:space="preserve"> </w:t>
      </w:r>
      <w:r w:rsidRPr="00A80D6D">
        <w:t>and</w:t>
      </w:r>
      <w:r w:rsidR="008C4C83" w:rsidRPr="00A80D6D">
        <w:t xml:space="preserve"> </w:t>
      </w:r>
      <w:r w:rsidRPr="00A80D6D">
        <w:t>must</w:t>
      </w:r>
      <w:r w:rsidR="008C4C83" w:rsidRPr="00A80D6D">
        <w:t xml:space="preserve"> </w:t>
      </w:r>
      <w:r w:rsidRPr="00A80D6D">
        <w:t>not</w:t>
      </w:r>
      <w:r w:rsidR="008C4C83" w:rsidRPr="00A80D6D">
        <w:t xml:space="preserve"> </w:t>
      </w:r>
      <w:r w:rsidRPr="00A80D6D">
        <w:t>be</w:t>
      </w:r>
      <w:r w:rsidR="008C4C83" w:rsidRPr="00A80D6D">
        <w:t xml:space="preserve"> </w:t>
      </w:r>
      <w:r w:rsidRPr="00A80D6D">
        <w:t>mutilated,</w:t>
      </w:r>
      <w:r w:rsidR="008C4C83" w:rsidRPr="00A80D6D">
        <w:t xml:space="preserve"> </w:t>
      </w:r>
      <w:r w:rsidRPr="00A80D6D">
        <w:t>altered,</w:t>
      </w:r>
      <w:r w:rsidR="008C4C83" w:rsidRPr="00A80D6D">
        <w:t xml:space="preserve"> </w:t>
      </w:r>
      <w:r w:rsidRPr="00A80D6D">
        <w:t>reconstructed,</w:t>
      </w:r>
      <w:r w:rsidR="008C4C83" w:rsidRPr="00A80D6D">
        <w:t xml:space="preserve"> </w:t>
      </w:r>
      <w:r w:rsidRPr="00A80D6D">
        <w:t>or</w:t>
      </w:r>
      <w:r w:rsidR="008C4C83" w:rsidRPr="00A80D6D">
        <w:t xml:space="preserve"> </w:t>
      </w:r>
      <w:r w:rsidRPr="00A80D6D">
        <w:t>tampered</w:t>
      </w:r>
      <w:r w:rsidR="008C4C83" w:rsidRPr="00A80D6D">
        <w:t xml:space="preserve"> </w:t>
      </w:r>
      <w:r w:rsidRPr="00A80D6D">
        <w:t>with</w:t>
      </w:r>
      <w:r w:rsidR="008C4C83" w:rsidRPr="00A80D6D">
        <w:t xml:space="preserve"> </w:t>
      </w:r>
      <w:r w:rsidRPr="00A80D6D">
        <w:t>in</w:t>
      </w:r>
      <w:r w:rsidR="008C4C83" w:rsidRPr="00A80D6D">
        <w:t xml:space="preserve"> </w:t>
      </w:r>
      <w:r w:rsidRPr="00A80D6D">
        <w:t>any</w:t>
      </w:r>
      <w:r w:rsidR="008C4C83" w:rsidRPr="00A80D6D">
        <w:t xml:space="preserve"> </w:t>
      </w:r>
      <w:r w:rsidRPr="00A80D6D">
        <w:t>manner.</w:t>
      </w:r>
    </w:p>
    <w:p w14:paraId="6B534839" w14:textId="77777777" w:rsidR="00A833D7" w:rsidRPr="00A80D6D" w:rsidRDefault="00A833D7" w:rsidP="008C4C83">
      <w:pPr>
        <w:ind w:left="2880" w:hanging="720"/>
        <w:jc w:val="both"/>
      </w:pPr>
    </w:p>
    <w:p w14:paraId="6B53483A" w14:textId="77777777" w:rsidR="00A833D7" w:rsidRPr="00A80D6D" w:rsidRDefault="00664BD5" w:rsidP="008C4C83">
      <w:pPr>
        <w:numPr>
          <w:ilvl w:val="3"/>
          <w:numId w:val="2"/>
        </w:numPr>
        <w:jc w:val="both"/>
      </w:pPr>
      <w:r w:rsidRPr="00A80D6D">
        <w:t>The</w:t>
      </w:r>
      <w:r w:rsidR="008C4C83" w:rsidRPr="00A80D6D">
        <w:t xml:space="preserve"> </w:t>
      </w:r>
      <w:r w:rsidRPr="00A80D6D">
        <w:t>ticket</w:t>
      </w:r>
      <w:r w:rsidR="008C4C83" w:rsidRPr="00A80D6D">
        <w:t xml:space="preserve"> </w:t>
      </w:r>
      <w:r w:rsidRPr="00A80D6D">
        <w:t>date</w:t>
      </w:r>
      <w:r w:rsidR="008C4C83" w:rsidRPr="00A80D6D">
        <w:t xml:space="preserve"> </w:t>
      </w:r>
      <w:r w:rsidRPr="00A80D6D">
        <w:t>must</w:t>
      </w:r>
      <w:r w:rsidR="008C4C83" w:rsidRPr="00A80D6D">
        <w:t xml:space="preserve"> </w:t>
      </w:r>
      <w:r w:rsidRPr="00A80D6D">
        <w:t>have</w:t>
      </w:r>
      <w:r w:rsidR="008C4C83" w:rsidRPr="00A80D6D">
        <w:t xml:space="preserve"> </w:t>
      </w:r>
      <w:r w:rsidRPr="00A80D6D">
        <w:t>been</w:t>
      </w:r>
      <w:r w:rsidR="008C4C83" w:rsidRPr="00A80D6D">
        <w:t xml:space="preserve"> </w:t>
      </w:r>
      <w:r w:rsidRPr="00A80D6D">
        <w:t>recorded</w:t>
      </w:r>
      <w:r w:rsidR="008C4C83" w:rsidRPr="00A80D6D">
        <w:t xml:space="preserve"> </w:t>
      </w:r>
      <w:r w:rsidRPr="00A80D6D">
        <w:t>in</w:t>
      </w:r>
      <w:r w:rsidR="008C4C83" w:rsidRPr="00A80D6D">
        <w:t xml:space="preserve"> </w:t>
      </w:r>
      <w:r w:rsidRPr="00A80D6D">
        <w:t>the</w:t>
      </w:r>
      <w:r w:rsidR="008C4C83" w:rsidRPr="00A80D6D">
        <w:t xml:space="preserve"> </w:t>
      </w:r>
      <w:r w:rsidRPr="00A80D6D">
        <w:t>Lottery's</w:t>
      </w:r>
      <w:r w:rsidR="008C4C83" w:rsidRPr="00A80D6D">
        <w:t xml:space="preserve"> </w:t>
      </w:r>
      <w:r w:rsidRPr="00A80D6D">
        <w:t>computer</w:t>
      </w:r>
      <w:r w:rsidR="008C4C83" w:rsidRPr="00A80D6D">
        <w:t xml:space="preserve"> </w:t>
      </w:r>
      <w:r w:rsidR="008E08BA" w:rsidRPr="00A80D6D">
        <w:t xml:space="preserve">gaming </w:t>
      </w:r>
      <w:r w:rsidRPr="00A80D6D">
        <w:t>system</w:t>
      </w:r>
      <w:r w:rsidR="008C4C83" w:rsidRPr="00A80D6D">
        <w:t xml:space="preserve"> </w:t>
      </w:r>
      <w:r w:rsidRPr="00A80D6D">
        <w:t>at</w:t>
      </w:r>
      <w:r w:rsidR="008C4C83" w:rsidRPr="00A80D6D">
        <w:t xml:space="preserve"> </w:t>
      </w:r>
      <w:r w:rsidRPr="00A80D6D">
        <w:t>least</w:t>
      </w:r>
      <w:r w:rsidR="008C4C83" w:rsidRPr="00A80D6D">
        <w:t xml:space="preserve"> </w:t>
      </w:r>
      <w:r w:rsidRPr="00A80D6D">
        <w:t>sixty</w:t>
      </w:r>
      <w:r w:rsidR="008C4C83" w:rsidRPr="00A80D6D">
        <w:t xml:space="preserve"> </w:t>
      </w:r>
      <w:r w:rsidRPr="00A80D6D">
        <w:t>(60)</w:t>
      </w:r>
      <w:r w:rsidR="008C4C83" w:rsidRPr="00A80D6D">
        <w:t xml:space="preserve"> </w:t>
      </w:r>
      <w:r w:rsidRPr="00A80D6D">
        <w:t>minutes</w:t>
      </w:r>
      <w:r w:rsidR="008C4C83" w:rsidRPr="00A80D6D">
        <w:t xml:space="preserve"> </w:t>
      </w:r>
      <w:r w:rsidRPr="00A80D6D">
        <w:t>prior</w:t>
      </w:r>
      <w:r w:rsidR="008C4C83" w:rsidRPr="00A80D6D">
        <w:t xml:space="preserve"> </w:t>
      </w:r>
      <w:r w:rsidRPr="00A80D6D">
        <w:t>to</w:t>
      </w:r>
      <w:r w:rsidR="008C4C83" w:rsidRPr="00A80D6D">
        <w:t xml:space="preserve"> </w:t>
      </w:r>
      <w:r w:rsidRPr="00A80D6D">
        <w:t>the</w:t>
      </w:r>
      <w:r w:rsidR="008C4C83" w:rsidRPr="00A80D6D">
        <w:t xml:space="preserve"> </w:t>
      </w:r>
      <w:r w:rsidRPr="00A80D6D">
        <w:t>drawing;</w:t>
      </w:r>
      <w:r w:rsidR="008C4C83" w:rsidRPr="00A80D6D">
        <w:t xml:space="preserve"> </w:t>
      </w:r>
      <w:r w:rsidRPr="00A80D6D">
        <w:t>even</w:t>
      </w:r>
      <w:r w:rsidR="008C4C83" w:rsidRPr="00A80D6D">
        <w:t xml:space="preserve"> </w:t>
      </w:r>
      <w:r w:rsidRPr="00A80D6D">
        <w:t>if</w:t>
      </w:r>
      <w:r w:rsidR="008C4C83" w:rsidRPr="00A80D6D">
        <w:t xml:space="preserve"> </w:t>
      </w:r>
      <w:r w:rsidRPr="00A80D6D">
        <w:t>it</w:t>
      </w:r>
      <w:r w:rsidR="008C4C83" w:rsidRPr="00A80D6D">
        <w:t xml:space="preserve"> </w:t>
      </w:r>
      <w:r w:rsidRPr="00A80D6D">
        <w:t>appears</w:t>
      </w:r>
      <w:r w:rsidR="008C4C83" w:rsidRPr="00A80D6D">
        <w:t xml:space="preserve"> </w:t>
      </w:r>
      <w:r w:rsidRPr="00A80D6D">
        <w:t>that</w:t>
      </w:r>
      <w:r w:rsidR="008C4C83" w:rsidRPr="00A80D6D">
        <w:t xml:space="preserve"> </w:t>
      </w:r>
      <w:r w:rsidRPr="00A80D6D">
        <w:t>a</w:t>
      </w:r>
      <w:r w:rsidR="008C4C83" w:rsidRPr="00A80D6D">
        <w:t xml:space="preserve"> </w:t>
      </w:r>
      <w:r w:rsidRPr="00A80D6D">
        <w:t>bet</w:t>
      </w:r>
      <w:r w:rsidR="008C4C83" w:rsidRPr="00A80D6D">
        <w:t xml:space="preserve"> </w:t>
      </w:r>
      <w:r w:rsidRPr="00A80D6D">
        <w:t>is</w:t>
      </w:r>
      <w:r w:rsidR="008C4C83" w:rsidRPr="00A80D6D">
        <w:t xml:space="preserve"> </w:t>
      </w:r>
      <w:r w:rsidRPr="00A80D6D">
        <w:t>accepted</w:t>
      </w:r>
      <w:r w:rsidR="008C4C83" w:rsidRPr="00A80D6D">
        <w:t xml:space="preserve"> </w:t>
      </w:r>
      <w:r w:rsidRPr="00A80D6D">
        <w:t>(by</w:t>
      </w:r>
      <w:r w:rsidR="008C4C83" w:rsidRPr="00A80D6D">
        <w:t xml:space="preserve"> </w:t>
      </w:r>
      <w:r w:rsidRPr="00A80D6D">
        <w:t>virtue</w:t>
      </w:r>
      <w:r w:rsidR="008C4C83" w:rsidRPr="00A80D6D">
        <w:t xml:space="preserve"> </w:t>
      </w:r>
      <w:r w:rsidRPr="00A80D6D">
        <w:t>of</w:t>
      </w:r>
      <w:r w:rsidR="008C4C83" w:rsidRPr="00A80D6D">
        <w:t xml:space="preserve"> </w:t>
      </w:r>
      <w:r w:rsidRPr="00A80D6D">
        <w:t>a</w:t>
      </w:r>
      <w:r w:rsidR="008C4C83" w:rsidRPr="00A80D6D">
        <w:t xml:space="preserve"> </w:t>
      </w:r>
      <w:r w:rsidRPr="00A80D6D">
        <w:t>printed</w:t>
      </w:r>
      <w:r w:rsidR="008C4C83" w:rsidRPr="00A80D6D">
        <w:t xml:space="preserve"> </w:t>
      </w:r>
      <w:r w:rsidRPr="00A80D6D">
        <w:t>ticket),</w:t>
      </w:r>
      <w:r w:rsidR="008C4C83" w:rsidRPr="00A80D6D">
        <w:t xml:space="preserve"> </w:t>
      </w:r>
      <w:r w:rsidRPr="00A80D6D">
        <w:t>any</w:t>
      </w:r>
      <w:r w:rsidR="008C4C83" w:rsidRPr="00A80D6D">
        <w:t xml:space="preserve"> </w:t>
      </w:r>
      <w:r w:rsidRPr="00A80D6D">
        <w:t>bet</w:t>
      </w:r>
      <w:r w:rsidR="008C4C83" w:rsidRPr="00A80D6D">
        <w:t xml:space="preserve"> </w:t>
      </w:r>
      <w:r w:rsidRPr="00A80D6D">
        <w:t>placed</w:t>
      </w:r>
      <w:r w:rsidR="008C4C83" w:rsidRPr="00A80D6D">
        <w:t xml:space="preserve"> </w:t>
      </w:r>
      <w:r w:rsidRPr="00A80D6D">
        <w:t>other</w:t>
      </w:r>
      <w:r w:rsidR="008C4C83" w:rsidRPr="00A80D6D">
        <w:t xml:space="preserve"> </w:t>
      </w:r>
      <w:r w:rsidRPr="00A80D6D">
        <w:t>than</w:t>
      </w:r>
      <w:r w:rsidR="008C4C83" w:rsidRPr="00A80D6D">
        <w:t xml:space="preserve"> </w:t>
      </w:r>
      <w:r w:rsidRPr="00A80D6D">
        <w:t>at</w:t>
      </w:r>
      <w:r w:rsidR="008C4C83" w:rsidRPr="00A80D6D">
        <w:t xml:space="preserve"> </w:t>
      </w:r>
      <w:r w:rsidRPr="00A80D6D">
        <w:t>least</w:t>
      </w:r>
      <w:r w:rsidR="008C4C83" w:rsidRPr="00A80D6D">
        <w:t xml:space="preserve"> </w:t>
      </w:r>
      <w:r w:rsidRPr="00A80D6D">
        <w:t>sixty</w:t>
      </w:r>
      <w:r w:rsidR="008C4C83" w:rsidRPr="00A80D6D">
        <w:t xml:space="preserve"> </w:t>
      </w:r>
      <w:r w:rsidRPr="00A80D6D">
        <w:t>(60)</w:t>
      </w:r>
      <w:r w:rsidR="008C4C83" w:rsidRPr="00A80D6D">
        <w:t xml:space="preserve"> </w:t>
      </w:r>
      <w:r w:rsidRPr="00A80D6D">
        <w:t>minutes</w:t>
      </w:r>
      <w:r w:rsidR="008C4C83" w:rsidRPr="00A80D6D">
        <w:t xml:space="preserve"> </w:t>
      </w:r>
      <w:r w:rsidRPr="00A80D6D">
        <w:t>prior</w:t>
      </w:r>
      <w:r w:rsidR="008C4C83" w:rsidRPr="00A80D6D">
        <w:t xml:space="preserve"> </w:t>
      </w:r>
      <w:r w:rsidRPr="00A80D6D">
        <w:t>to</w:t>
      </w:r>
      <w:r w:rsidR="008C4C83" w:rsidRPr="00A80D6D">
        <w:t xml:space="preserve"> </w:t>
      </w:r>
      <w:r w:rsidRPr="00A80D6D">
        <w:t>the</w:t>
      </w:r>
      <w:r w:rsidR="008C4C83" w:rsidRPr="00A80D6D">
        <w:t xml:space="preserve"> </w:t>
      </w:r>
      <w:r w:rsidRPr="00A80D6D">
        <w:t>drawing</w:t>
      </w:r>
      <w:r w:rsidR="008C4C83" w:rsidRPr="00A80D6D">
        <w:t xml:space="preserve"> </w:t>
      </w:r>
      <w:r w:rsidRPr="00A80D6D">
        <w:t>(regardless</w:t>
      </w:r>
      <w:r w:rsidR="008C4C83" w:rsidRPr="00A80D6D">
        <w:t xml:space="preserve"> </w:t>
      </w:r>
      <w:r w:rsidRPr="00A80D6D">
        <w:t>of</w:t>
      </w:r>
      <w:r w:rsidR="008C4C83" w:rsidRPr="00A80D6D">
        <w:t xml:space="preserve"> </w:t>
      </w:r>
      <w:r w:rsidRPr="00A80D6D">
        <w:t>when</w:t>
      </w:r>
      <w:r w:rsidR="008C4C83" w:rsidRPr="00A80D6D">
        <w:t xml:space="preserve"> </w:t>
      </w:r>
      <w:r w:rsidRPr="00A80D6D">
        <w:t>the</w:t>
      </w:r>
      <w:r w:rsidR="008C4C83" w:rsidRPr="00A80D6D">
        <w:t xml:space="preserve"> </w:t>
      </w:r>
      <w:r w:rsidRPr="00A80D6D">
        <w:t>drawing</w:t>
      </w:r>
      <w:r w:rsidR="008C4C83" w:rsidRPr="00A80D6D">
        <w:t xml:space="preserve"> </w:t>
      </w:r>
      <w:r w:rsidRPr="00A80D6D">
        <w:t>is</w:t>
      </w:r>
      <w:r w:rsidR="008C4C83" w:rsidRPr="00A80D6D">
        <w:t xml:space="preserve"> </w:t>
      </w:r>
      <w:r w:rsidRPr="00A80D6D">
        <w:t>held)</w:t>
      </w:r>
      <w:r w:rsidR="008C4C83" w:rsidRPr="00A80D6D">
        <w:t xml:space="preserve"> </w:t>
      </w:r>
      <w:r w:rsidRPr="00A80D6D">
        <w:t>is</w:t>
      </w:r>
      <w:r w:rsidR="008C4C83" w:rsidRPr="00A80D6D">
        <w:t xml:space="preserve"> </w:t>
      </w:r>
      <w:r w:rsidRPr="00A80D6D">
        <w:t>void.</w:t>
      </w:r>
    </w:p>
    <w:p w14:paraId="6B53483B" w14:textId="77777777" w:rsidR="00A833D7" w:rsidRPr="00A80D6D" w:rsidRDefault="00A833D7" w:rsidP="008C4C83">
      <w:pPr>
        <w:ind w:left="2880" w:hanging="720"/>
        <w:jc w:val="both"/>
      </w:pPr>
    </w:p>
    <w:p w14:paraId="6B53483C" w14:textId="77777777" w:rsidR="005A574F" w:rsidRPr="00A80D6D" w:rsidRDefault="00664BD5" w:rsidP="008C4C83">
      <w:pPr>
        <w:numPr>
          <w:ilvl w:val="3"/>
          <w:numId w:val="2"/>
        </w:numPr>
        <w:jc w:val="both"/>
      </w:pPr>
      <w:r w:rsidRPr="00A80D6D">
        <w:t>The</w:t>
      </w:r>
      <w:r w:rsidR="008C4C83" w:rsidRPr="00A80D6D">
        <w:t xml:space="preserve"> </w:t>
      </w:r>
      <w:r w:rsidRPr="00A80D6D">
        <w:t>information</w:t>
      </w:r>
      <w:r w:rsidR="008C4C83" w:rsidRPr="00A80D6D">
        <w:t xml:space="preserve"> </w:t>
      </w:r>
      <w:r w:rsidRPr="00A80D6D">
        <w:t>appearing</w:t>
      </w:r>
      <w:r w:rsidR="008C4C83" w:rsidRPr="00A80D6D">
        <w:t xml:space="preserve"> </w:t>
      </w:r>
      <w:r w:rsidRPr="00A80D6D">
        <w:t>on</w:t>
      </w:r>
      <w:r w:rsidR="008C4C83" w:rsidRPr="00A80D6D">
        <w:t xml:space="preserve"> </w:t>
      </w: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correspond</w:t>
      </w:r>
      <w:r w:rsidR="008C4C83" w:rsidRPr="00A80D6D">
        <w:t xml:space="preserve"> </w:t>
      </w:r>
      <w:r w:rsidRPr="00A80D6D">
        <w:t>precisely</w:t>
      </w:r>
      <w:r w:rsidR="008C4C83" w:rsidRPr="00A80D6D">
        <w:t xml:space="preserve"> </w:t>
      </w:r>
      <w:r w:rsidRPr="00A80D6D">
        <w:t>with</w:t>
      </w:r>
      <w:r w:rsidR="008C4C83" w:rsidRPr="00A80D6D">
        <w:t xml:space="preserve"> </w:t>
      </w:r>
      <w:r w:rsidRPr="00A80D6D">
        <w:t>the</w:t>
      </w:r>
      <w:r w:rsidR="008C4C83" w:rsidRPr="00A80D6D">
        <w:t xml:space="preserve"> </w:t>
      </w:r>
      <w:r w:rsidRPr="00A80D6D">
        <w:t>party</w:t>
      </w:r>
      <w:r w:rsidR="008C4C83" w:rsidRPr="00A80D6D">
        <w:t xml:space="preserve"> </w:t>
      </w:r>
      <w:r w:rsidRPr="00A80D6D">
        <w:t>Lottery's</w:t>
      </w:r>
      <w:r w:rsidR="008C4C83" w:rsidRPr="00A80D6D">
        <w:t xml:space="preserve"> </w:t>
      </w:r>
      <w:r w:rsidRPr="00A80D6D">
        <w:t>computer</w:t>
      </w:r>
      <w:r w:rsidR="008C4C83" w:rsidRPr="00A80D6D">
        <w:t xml:space="preserve"> </w:t>
      </w:r>
      <w:r w:rsidR="008E08BA" w:rsidRPr="00A80D6D">
        <w:t xml:space="preserve">gaming system </w:t>
      </w:r>
      <w:r w:rsidRPr="00A80D6D">
        <w:t>record.</w:t>
      </w:r>
    </w:p>
    <w:p w14:paraId="6B53483D" w14:textId="77777777" w:rsidR="005A574F" w:rsidRPr="00A80D6D" w:rsidRDefault="005A574F" w:rsidP="008C4C83">
      <w:pPr>
        <w:ind w:left="2880" w:hanging="720"/>
        <w:jc w:val="both"/>
      </w:pPr>
    </w:p>
    <w:p w14:paraId="6B53483E" w14:textId="77777777" w:rsidR="005A574F" w:rsidRPr="00A80D6D" w:rsidRDefault="00664BD5" w:rsidP="008C4C83">
      <w:pPr>
        <w:numPr>
          <w:ilvl w:val="3"/>
          <w:numId w:val="2"/>
        </w:numPr>
        <w:jc w:val="both"/>
      </w:pPr>
      <w:r w:rsidRPr="00A80D6D">
        <w:t>The</w:t>
      </w:r>
      <w:r w:rsidR="008C4C83" w:rsidRPr="00A80D6D">
        <w:t xml:space="preserve"> </w:t>
      </w:r>
      <w:r w:rsidR="00736625" w:rsidRPr="00A80D6D">
        <w:t>ticket</w:t>
      </w:r>
      <w:r w:rsidR="008C4C83" w:rsidRPr="00A80D6D">
        <w:t xml:space="preserve"> </w:t>
      </w:r>
      <w:r w:rsidRPr="00A80D6D">
        <w:t>validation</w:t>
      </w:r>
      <w:r w:rsidR="008C4C83" w:rsidRPr="00A80D6D">
        <w:t xml:space="preserve"> </w:t>
      </w:r>
      <w:r w:rsidRPr="00A80D6D">
        <w:t>number</w:t>
      </w:r>
      <w:r w:rsidR="008C4C83" w:rsidRPr="00A80D6D">
        <w:t xml:space="preserve"> </w:t>
      </w:r>
      <w:r w:rsidRPr="00A80D6D">
        <w:t>must</w:t>
      </w:r>
      <w:r w:rsidR="008C4C83" w:rsidRPr="00A80D6D">
        <w:t xml:space="preserve"> </w:t>
      </w:r>
      <w:r w:rsidRPr="00A80D6D">
        <w:t>appear</w:t>
      </w:r>
      <w:r w:rsidR="008C4C83" w:rsidRPr="00A80D6D">
        <w:t xml:space="preserve"> </w:t>
      </w:r>
      <w:r w:rsidRPr="00A80D6D">
        <w:t>in</w:t>
      </w:r>
      <w:r w:rsidR="008C4C83" w:rsidRPr="00A80D6D">
        <w:t xml:space="preserve"> </w:t>
      </w:r>
      <w:r w:rsidRPr="00A80D6D">
        <w:t>its</w:t>
      </w:r>
      <w:r w:rsidR="008C4C83" w:rsidRPr="00A80D6D">
        <w:t xml:space="preserve"> </w:t>
      </w:r>
      <w:r w:rsidRPr="00A80D6D">
        <w:t>entirety,</w:t>
      </w:r>
      <w:r w:rsidR="008C4C83" w:rsidRPr="00A80D6D">
        <w:t xml:space="preserve"> </w:t>
      </w:r>
      <w:r w:rsidRPr="00A80D6D">
        <w:t>and</w:t>
      </w:r>
      <w:r w:rsidR="008C4C83" w:rsidRPr="00A80D6D">
        <w:t xml:space="preserve"> </w:t>
      </w:r>
      <w:r w:rsidRPr="00A80D6D">
        <w:t>correspond,</w:t>
      </w:r>
      <w:r w:rsidR="008C4C83" w:rsidRPr="00A80D6D">
        <w:t xml:space="preserve"> </w:t>
      </w:r>
      <w:r w:rsidRPr="00A80D6D">
        <w:t>using</w:t>
      </w:r>
      <w:r w:rsidR="008C4C83" w:rsidRPr="00A80D6D">
        <w:t xml:space="preserve"> </w:t>
      </w:r>
      <w:r w:rsidRPr="00A80D6D">
        <w:t>a</w:t>
      </w:r>
      <w:r w:rsidR="008C4C83" w:rsidRPr="00A80D6D">
        <w:t xml:space="preserve"> </w:t>
      </w:r>
      <w:r w:rsidRPr="00A80D6D">
        <w:t>computer</w:t>
      </w:r>
      <w:r w:rsidR="008C4C83" w:rsidRPr="00A80D6D">
        <w:t xml:space="preserve"> </w:t>
      </w:r>
      <w:r w:rsidRPr="00A80D6D">
        <w:t>validation</w:t>
      </w:r>
      <w:r w:rsidR="008C4C83" w:rsidRPr="00A80D6D">
        <w:t xml:space="preserve"> </w:t>
      </w:r>
      <w:r w:rsidRPr="00A80D6D">
        <w:t>file,</w:t>
      </w:r>
      <w:r w:rsidR="008C4C83" w:rsidRPr="00A80D6D">
        <w:t xml:space="preserve"> </w:t>
      </w:r>
      <w:r w:rsidRPr="00A80D6D">
        <w:t>to</w:t>
      </w:r>
      <w:r w:rsidR="008C4C83" w:rsidRPr="00A80D6D">
        <w:t xml:space="preserve"> </w:t>
      </w:r>
      <w:r w:rsidRPr="00A80D6D">
        <w:t>the</w:t>
      </w:r>
      <w:r w:rsidR="008C4C83" w:rsidRPr="00A80D6D">
        <w:t xml:space="preserve"> </w:t>
      </w:r>
      <w:r w:rsidRPr="00A80D6D">
        <w:t>winning</w:t>
      </w:r>
      <w:r w:rsidR="008C4C83" w:rsidRPr="00A80D6D">
        <w:t xml:space="preserve"> </w:t>
      </w:r>
      <w:r w:rsidRPr="00A80D6D">
        <w:t>game</w:t>
      </w:r>
      <w:r w:rsidR="008C4C83" w:rsidRPr="00A80D6D">
        <w:t xml:space="preserve"> </w:t>
      </w:r>
      <w:r w:rsidRPr="00A80D6D">
        <w:t>play</w:t>
      </w:r>
      <w:r w:rsidR="008C4C83" w:rsidRPr="00A80D6D">
        <w:t xml:space="preserve"> </w:t>
      </w:r>
      <w:r w:rsidRPr="00A80D6D">
        <w:t>or</w:t>
      </w:r>
      <w:r w:rsidR="008C4C83" w:rsidRPr="00A80D6D">
        <w:t xml:space="preserve"> </w:t>
      </w:r>
      <w:r w:rsidRPr="00A80D6D">
        <w:t>plays</w:t>
      </w:r>
      <w:r w:rsidR="008C4C83" w:rsidRPr="00A80D6D">
        <w:t xml:space="preserve"> </w:t>
      </w:r>
      <w:r w:rsidRPr="00A80D6D">
        <w:t>printed</w:t>
      </w:r>
      <w:r w:rsidR="008C4C83" w:rsidRPr="00A80D6D">
        <w:t xml:space="preserve"> </w:t>
      </w:r>
      <w:r w:rsidRPr="00A80D6D">
        <w:t>on</w:t>
      </w:r>
      <w:r w:rsidR="008C4C83" w:rsidRPr="00A80D6D">
        <w:t xml:space="preserve"> </w:t>
      </w:r>
      <w:r w:rsidRPr="00A80D6D">
        <w:t>the</w:t>
      </w:r>
      <w:r w:rsidR="008C4C83" w:rsidRPr="00A80D6D">
        <w:t xml:space="preserve"> </w:t>
      </w:r>
      <w:r w:rsidRPr="00A80D6D">
        <w:t>ticket</w:t>
      </w:r>
      <w:r w:rsidR="00C51997" w:rsidRPr="00A80D6D">
        <w:t xml:space="preserve">.  </w:t>
      </w:r>
      <w:r w:rsidRPr="00A80D6D">
        <w:t>The</w:t>
      </w:r>
      <w:r w:rsidR="008C4C83" w:rsidRPr="00A80D6D">
        <w:t xml:space="preserve"> </w:t>
      </w:r>
      <w:r w:rsidRPr="00A80D6D">
        <w:t>ticket</w:t>
      </w:r>
      <w:r w:rsidR="008C4C83" w:rsidRPr="00A80D6D">
        <w:t xml:space="preserve"> </w:t>
      </w:r>
      <w:r w:rsidRPr="00A80D6D">
        <w:t>stock</w:t>
      </w:r>
      <w:r w:rsidR="008C4C83" w:rsidRPr="00A80D6D">
        <w:t xml:space="preserve"> </w:t>
      </w:r>
      <w:r w:rsidRPr="00A80D6D">
        <w:lastRenderedPageBreak/>
        <w:t>sequential</w:t>
      </w:r>
      <w:r w:rsidR="008C4C83" w:rsidRPr="00A80D6D">
        <w:t xml:space="preserve"> </w:t>
      </w:r>
      <w:r w:rsidRPr="00A80D6D">
        <w:t>number</w:t>
      </w:r>
      <w:r w:rsidR="008C4C83" w:rsidRPr="00A80D6D">
        <w:t xml:space="preserve"> </w:t>
      </w:r>
      <w:r w:rsidRPr="00A80D6D">
        <w:t>on</w:t>
      </w:r>
      <w:r w:rsidR="008C4C83" w:rsidRPr="00A80D6D">
        <w:t xml:space="preserve"> </w:t>
      </w:r>
      <w:r w:rsidRPr="00A80D6D">
        <w:t>the</w:t>
      </w:r>
      <w:r w:rsidR="008C4C83" w:rsidRPr="00A80D6D">
        <w:t xml:space="preserve"> </w:t>
      </w:r>
      <w:r w:rsidRPr="00A80D6D">
        <w:t>back</w:t>
      </w:r>
      <w:r w:rsidR="008C4C83" w:rsidRPr="00A80D6D">
        <w:t xml:space="preserve"> </w:t>
      </w:r>
      <w:r w:rsidRPr="00A80D6D">
        <w:t>of</w:t>
      </w:r>
      <w:r w:rsidR="008C4C83" w:rsidRPr="00A80D6D">
        <w:t xml:space="preserve"> </w:t>
      </w: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correspond</w:t>
      </w:r>
      <w:r w:rsidR="008C4C83" w:rsidRPr="00A80D6D">
        <w:t xml:space="preserve"> </w:t>
      </w:r>
      <w:r w:rsidRPr="00A80D6D">
        <w:t>to</w:t>
      </w:r>
      <w:r w:rsidR="008C4C83" w:rsidRPr="00A80D6D">
        <w:t xml:space="preserve"> </w:t>
      </w:r>
      <w:r w:rsidRPr="00A80D6D">
        <w:t>the</w:t>
      </w:r>
      <w:r w:rsidR="008C4C83" w:rsidRPr="00A80D6D">
        <w:t xml:space="preserve"> </w:t>
      </w:r>
      <w:r w:rsidRPr="00A80D6D">
        <w:t>Lottery's</w:t>
      </w:r>
      <w:r w:rsidR="008C4C83" w:rsidRPr="00A80D6D">
        <w:t xml:space="preserve"> </w:t>
      </w:r>
      <w:r w:rsidRPr="00A80D6D">
        <w:t>inventory</w:t>
      </w:r>
      <w:r w:rsidR="008C4C83" w:rsidRPr="00A80D6D">
        <w:t xml:space="preserve"> </w:t>
      </w:r>
      <w:r w:rsidRPr="00A80D6D">
        <w:t>records.</w:t>
      </w:r>
    </w:p>
    <w:p w14:paraId="6B53483F" w14:textId="77777777" w:rsidR="005A574F" w:rsidRPr="00A80D6D" w:rsidRDefault="005A574F" w:rsidP="008C4C83">
      <w:pPr>
        <w:ind w:left="2880" w:hanging="720"/>
        <w:jc w:val="both"/>
      </w:pPr>
    </w:p>
    <w:p w14:paraId="6B534840" w14:textId="77777777" w:rsidR="0067339E" w:rsidRPr="00A80D6D" w:rsidRDefault="00664BD5" w:rsidP="008C4C83">
      <w:pPr>
        <w:numPr>
          <w:ilvl w:val="3"/>
          <w:numId w:val="2"/>
        </w:numPr>
        <w:jc w:val="both"/>
      </w:pP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not</w:t>
      </w:r>
      <w:r w:rsidR="008C4C83" w:rsidRPr="00A80D6D">
        <w:t xml:space="preserve"> </w:t>
      </w:r>
      <w:r w:rsidRPr="00A80D6D">
        <w:t>be</w:t>
      </w:r>
      <w:r w:rsidR="008C4C83" w:rsidRPr="00A80D6D">
        <w:t xml:space="preserve"> </w:t>
      </w:r>
      <w:r w:rsidRPr="00A80D6D">
        <w:t>defectively</w:t>
      </w:r>
      <w:r w:rsidR="008C4C83" w:rsidRPr="00A80D6D">
        <w:t xml:space="preserve"> </w:t>
      </w:r>
      <w:r w:rsidRPr="00A80D6D">
        <w:t>printed,</w:t>
      </w:r>
      <w:r w:rsidR="008C4C83" w:rsidRPr="00A80D6D">
        <w:t xml:space="preserve"> </w:t>
      </w:r>
      <w:r w:rsidRPr="00A80D6D">
        <w:t>fuzzy,</w:t>
      </w:r>
      <w:r w:rsidR="008C4C83" w:rsidRPr="00A80D6D">
        <w:t xml:space="preserve"> </w:t>
      </w:r>
      <w:r w:rsidRPr="00A80D6D">
        <w:t>produced</w:t>
      </w:r>
      <w:r w:rsidR="008C4C83" w:rsidRPr="00A80D6D">
        <w:t xml:space="preserve"> </w:t>
      </w:r>
      <w:r w:rsidRPr="00A80D6D">
        <w:t>in</w:t>
      </w:r>
      <w:r w:rsidR="008C4C83" w:rsidRPr="00A80D6D">
        <w:t xml:space="preserve"> </w:t>
      </w:r>
      <w:r w:rsidRPr="00A80D6D">
        <w:t>error,</w:t>
      </w:r>
      <w:r w:rsidR="008C4C83" w:rsidRPr="00A80D6D">
        <w:t xml:space="preserve"> </w:t>
      </w:r>
      <w:r w:rsidRPr="00A80D6D">
        <w:t>counterfeit</w:t>
      </w:r>
      <w:r w:rsidR="008C4C83" w:rsidRPr="00A80D6D">
        <w:t xml:space="preserve"> </w:t>
      </w:r>
      <w:r w:rsidRPr="00A80D6D">
        <w:t>in</w:t>
      </w:r>
      <w:r w:rsidR="008C4C83" w:rsidRPr="00A80D6D">
        <w:t xml:space="preserve"> </w:t>
      </w:r>
      <w:r w:rsidRPr="00A80D6D">
        <w:t>whole</w:t>
      </w:r>
      <w:r w:rsidR="008C4C83" w:rsidRPr="00A80D6D">
        <w:t xml:space="preserve"> </w:t>
      </w:r>
      <w:r w:rsidRPr="00A80D6D">
        <w:t>or</w:t>
      </w:r>
      <w:r w:rsidR="008C4C83" w:rsidRPr="00A80D6D">
        <w:t xml:space="preserve"> </w:t>
      </w:r>
      <w:r w:rsidRPr="00A80D6D">
        <w:t>in</w:t>
      </w:r>
      <w:r w:rsidR="008C4C83" w:rsidRPr="00A80D6D">
        <w:t xml:space="preserve"> </w:t>
      </w:r>
      <w:r w:rsidRPr="00A80D6D">
        <w:t>part,</w:t>
      </w:r>
      <w:r w:rsidR="008C4C83" w:rsidRPr="00A80D6D">
        <w:t xml:space="preserve"> </w:t>
      </w:r>
      <w:r w:rsidRPr="00A80D6D">
        <w:t>altered,</w:t>
      </w:r>
      <w:r w:rsidR="008C4C83" w:rsidRPr="00A80D6D">
        <w:t xml:space="preserve"> </w:t>
      </w:r>
      <w:r w:rsidRPr="00A80D6D">
        <w:t>unreadable,</w:t>
      </w:r>
      <w:r w:rsidR="008C4C83" w:rsidRPr="00A80D6D">
        <w:t xml:space="preserve"> </w:t>
      </w:r>
      <w:r w:rsidRPr="00A80D6D">
        <w:t>reconstructed,</w:t>
      </w:r>
      <w:r w:rsidR="008C4C83" w:rsidRPr="00A80D6D">
        <w:t xml:space="preserve"> </w:t>
      </w:r>
      <w:r w:rsidRPr="00A80D6D">
        <w:t>tampered</w:t>
      </w:r>
      <w:r w:rsidR="008C4C83" w:rsidRPr="00A80D6D">
        <w:t xml:space="preserve"> </w:t>
      </w:r>
      <w:r w:rsidRPr="00A80D6D">
        <w:t>with</w:t>
      </w:r>
      <w:r w:rsidR="008C4C83" w:rsidRPr="00A80D6D">
        <w:t xml:space="preserve"> </w:t>
      </w:r>
      <w:r w:rsidRPr="00A80D6D">
        <w:t>in</w:t>
      </w:r>
      <w:r w:rsidR="008C4C83" w:rsidRPr="00A80D6D">
        <w:t xml:space="preserve"> </w:t>
      </w:r>
      <w:r w:rsidRPr="00A80D6D">
        <w:t>any</w:t>
      </w:r>
      <w:r w:rsidR="008C4C83" w:rsidRPr="00A80D6D">
        <w:t xml:space="preserve"> </w:t>
      </w:r>
      <w:r w:rsidRPr="00A80D6D">
        <w:t>manner,</w:t>
      </w:r>
      <w:r w:rsidR="008C4C83" w:rsidRPr="00A80D6D">
        <w:t xml:space="preserve"> </w:t>
      </w:r>
      <w:r w:rsidRPr="00A80D6D">
        <w:t>stolen,</w:t>
      </w:r>
      <w:r w:rsidR="008C4C83" w:rsidRPr="00A80D6D">
        <w:t xml:space="preserve"> </w:t>
      </w:r>
      <w:r w:rsidRPr="00A80D6D">
        <w:t>blank</w:t>
      </w:r>
      <w:r w:rsidR="008C4C83" w:rsidRPr="00A80D6D">
        <w:t xml:space="preserve"> </w:t>
      </w:r>
      <w:r w:rsidRPr="00A80D6D">
        <w:t>or</w:t>
      </w:r>
      <w:r w:rsidR="008C4C83" w:rsidRPr="00A80D6D">
        <w:t xml:space="preserve"> </w:t>
      </w:r>
      <w:r w:rsidRPr="00A80D6D">
        <w:t>partially</w:t>
      </w:r>
      <w:r w:rsidR="008C4C83" w:rsidRPr="00A80D6D">
        <w:t xml:space="preserve"> </w:t>
      </w:r>
      <w:r w:rsidRPr="00A80D6D">
        <w:t>blank,</w:t>
      </w:r>
      <w:r w:rsidR="008C4C83" w:rsidRPr="00A80D6D">
        <w:t xml:space="preserve"> </w:t>
      </w:r>
      <w:r w:rsidRPr="00A80D6D">
        <w:t>misregistered,</w:t>
      </w:r>
      <w:r w:rsidR="008C4C83" w:rsidRPr="00A80D6D">
        <w:t xml:space="preserve"> </w:t>
      </w:r>
      <w:r w:rsidRPr="00A80D6D">
        <w:t>or</w:t>
      </w:r>
      <w:r w:rsidR="008C4C83" w:rsidRPr="00A80D6D">
        <w:t xml:space="preserve"> </w:t>
      </w:r>
      <w:r w:rsidRPr="00A80D6D">
        <w:t>defective.</w:t>
      </w:r>
    </w:p>
    <w:p w14:paraId="6B534841" w14:textId="77777777" w:rsidR="0067339E" w:rsidRPr="00A80D6D" w:rsidRDefault="0067339E" w:rsidP="008C4C83">
      <w:pPr>
        <w:jc w:val="both"/>
      </w:pPr>
    </w:p>
    <w:p w14:paraId="6B534842" w14:textId="77777777" w:rsidR="0067339E" w:rsidRPr="00A80D6D" w:rsidRDefault="00664BD5" w:rsidP="008C4C83">
      <w:pPr>
        <w:numPr>
          <w:ilvl w:val="3"/>
          <w:numId w:val="2"/>
        </w:numPr>
        <w:jc w:val="both"/>
      </w:pPr>
      <w:r w:rsidRPr="00A80D6D">
        <w:t>All</w:t>
      </w:r>
      <w:r w:rsidR="008C4C83" w:rsidRPr="00A80D6D">
        <w:t xml:space="preserve"> </w:t>
      </w:r>
      <w:r w:rsidRPr="00A80D6D">
        <w:t>information</w:t>
      </w:r>
      <w:r w:rsidR="008C4C83" w:rsidRPr="00A80D6D">
        <w:t xml:space="preserve"> </w:t>
      </w:r>
      <w:r w:rsidRPr="00A80D6D">
        <w:t>appearing</w:t>
      </w:r>
      <w:r w:rsidR="008C4C83" w:rsidRPr="00A80D6D">
        <w:t xml:space="preserve"> </w:t>
      </w:r>
      <w:r w:rsidRPr="00A80D6D">
        <w:t>on</w:t>
      </w:r>
      <w:r w:rsidR="008C4C83" w:rsidRPr="00A80D6D">
        <w:t xml:space="preserve"> </w:t>
      </w:r>
      <w:r w:rsidRPr="00A80D6D">
        <w:t>an</w:t>
      </w:r>
      <w:r w:rsidR="008C4C83" w:rsidRPr="00A80D6D">
        <w:t xml:space="preserve"> </w:t>
      </w:r>
      <w:r w:rsidRPr="00A80D6D">
        <w:t>apparent</w:t>
      </w:r>
      <w:r w:rsidR="008C4C83" w:rsidRPr="00A80D6D">
        <w:t xml:space="preserve"> </w:t>
      </w:r>
      <w:r w:rsidRPr="00A80D6D">
        <w:t>winning</w:t>
      </w:r>
      <w:r w:rsidR="008C4C83" w:rsidRPr="00A80D6D">
        <w:t xml:space="preserve"> </w:t>
      </w:r>
      <w:r w:rsidRPr="00A80D6D">
        <w:t>ticket</w:t>
      </w:r>
      <w:r w:rsidR="008C4C83" w:rsidRPr="00A80D6D">
        <w:t xml:space="preserve"> </w:t>
      </w:r>
      <w:r w:rsidRPr="00A80D6D">
        <w:t>must</w:t>
      </w:r>
      <w:r w:rsidR="008C4C83" w:rsidRPr="00A80D6D">
        <w:t xml:space="preserve"> </w:t>
      </w:r>
      <w:r w:rsidRPr="00A80D6D">
        <w:t>correspond</w:t>
      </w:r>
      <w:r w:rsidR="008C4C83" w:rsidRPr="00A80D6D">
        <w:t xml:space="preserve"> </w:t>
      </w:r>
      <w:r w:rsidRPr="00A80D6D">
        <w:t>to</w:t>
      </w:r>
      <w:r w:rsidR="008C4C83" w:rsidRPr="00A80D6D">
        <w:t xml:space="preserve"> </w:t>
      </w:r>
      <w:r w:rsidRPr="00A80D6D">
        <w:t>the</w:t>
      </w:r>
      <w:r w:rsidR="008C4C83" w:rsidRPr="00A80D6D">
        <w:t xml:space="preserve"> </w:t>
      </w:r>
      <w:r w:rsidRPr="00A80D6D">
        <w:t>Lottery's</w:t>
      </w:r>
      <w:r w:rsidR="008C4C83" w:rsidRPr="00A80D6D">
        <w:t xml:space="preserve"> </w:t>
      </w:r>
      <w:r w:rsidRPr="00A80D6D">
        <w:t>records</w:t>
      </w:r>
      <w:r w:rsidR="008C4C83" w:rsidRPr="00A80D6D">
        <w:t xml:space="preserve"> </w:t>
      </w:r>
      <w:r w:rsidRPr="00A80D6D">
        <w:t>of</w:t>
      </w:r>
      <w:r w:rsidR="008C4C83" w:rsidRPr="00A80D6D">
        <w:t xml:space="preserve"> </w:t>
      </w:r>
      <w:r w:rsidRPr="00A80D6D">
        <w:t>winning</w:t>
      </w:r>
      <w:r w:rsidR="008C4C83" w:rsidRPr="00A80D6D">
        <w:t xml:space="preserve"> </w:t>
      </w:r>
      <w:r w:rsidRPr="00A80D6D">
        <w:t>tickets,</w:t>
      </w:r>
      <w:r w:rsidR="008C4C83" w:rsidRPr="00A80D6D">
        <w:t xml:space="preserve"> </w:t>
      </w:r>
      <w:r w:rsidRPr="00A80D6D">
        <w:t>and</w:t>
      </w:r>
      <w:r w:rsidR="008C4C83" w:rsidRPr="00A80D6D">
        <w:t xml:space="preserve"> </w:t>
      </w:r>
      <w:r w:rsidRPr="00A80D6D">
        <w:t>another</w:t>
      </w:r>
      <w:r w:rsidR="008C4C83" w:rsidRPr="00A80D6D">
        <w:t xml:space="preserve"> </w:t>
      </w:r>
      <w:r w:rsidRPr="00A80D6D">
        <w:t>ticket</w:t>
      </w:r>
      <w:r w:rsidR="008C4C83" w:rsidRPr="00A80D6D">
        <w:t xml:space="preserve"> </w:t>
      </w:r>
      <w:r w:rsidRPr="00A80D6D">
        <w:t>with</w:t>
      </w:r>
      <w:r w:rsidR="008C4C83" w:rsidRPr="00A80D6D">
        <w:t xml:space="preserve"> </w:t>
      </w:r>
      <w:r w:rsidRPr="00A80D6D">
        <w:t>identical</w:t>
      </w:r>
      <w:r w:rsidR="008C4C83" w:rsidRPr="00A80D6D">
        <w:t xml:space="preserve"> </w:t>
      </w:r>
      <w:r w:rsidRPr="00A80D6D">
        <w:t>data</w:t>
      </w:r>
      <w:r w:rsidR="008C4C83" w:rsidRPr="00A80D6D">
        <w:t xml:space="preserve"> </w:t>
      </w:r>
      <w:r w:rsidRPr="00A80D6D">
        <w:t>shall</w:t>
      </w:r>
      <w:r w:rsidR="008C4C83" w:rsidRPr="00A80D6D">
        <w:t xml:space="preserve"> </w:t>
      </w:r>
      <w:r w:rsidRPr="00A80D6D">
        <w:t>not</w:t>
      </w:r>
      <w:r w:rsidR="008C4C83" w:rsidRPr="00A80D6D">
        <w:t xml:space="preserve"> </w:t>
      </w:r>
      <w:r w:rsidRPr="00A80D6D">
        <w:t>have</w:t>
      </w:r>
      <w:r w:rsidR="008C4C83" w:rsidRPr="00A80D6D">
        <w:t xml:space="preserve"> </w:t>
      </w:r>
      <w:r w:rsidRPr="00A80D6D">
        <w:t>been</w:t>
      </w:r>
      <w:r w:rsidR="008C4C83" w:rsidRPr="00A80D6D">
        <w:t xml:space="preserve"> </w:t>
      </w:r>
      <w:r w:rsidRPr="00A80D6D">
        <w:t>paid.</w:t>
      </w:r>
    </w:p>
    <w:p w14:paraId="6B534843" w14:textId="77777777" w:rsidR="0067339E" w:rsidRPr="00A80D6D" w:rsidRDefault="0067339E" w:rsidP="008C4C83">
      <w:pPr>
        <w:jc w:val="both"/>
      </w:pPr>
    </w:p>
    <w:p w14:paraId="6B534844" w14:textId="77777777" w:rsidR="0067339E" w:rsidRPr="00A80D6D" w:rsidRDefault="00664BD5" w:rsidP="008C4C83">
      <w:pPr>
        <w:numPr>
          <w:ilvl w:val="3"/>
          <w:numId w:val="2"/>
        </w:numPr>
        <w:jc w:val="both"/>
      </w:pP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be</w:t>
      </w:r>
      <w:r w:rsidR="008C4C83" w:rsidRPr="00A80D6D">
        <w:t xml:space="preserve"> </w:t>
      </w:r>
      <w:r w:rsidRPr="00A80D6D">
        <w:t>intact,</w:t>
      </w:r>
      <w:r w:rsidR="008C4C83" w:rsidRPr="00A80D6D">
        <w:t xml:space="preserve"> </w:t>
      </w:r>
      <w:r w:rsidRPr="00A80D6D">
        <w:t>fully</w:t>
      </w:r>
      <w:r w:rsidR="008C4C83" w:rsidRPr="00A80D6D">
        <w:t xml:space="preserve"> </w:t>
      </w:r>
      <w:r w:rsidRPr="00A80D6D">
        <w:t>legible,</w:t>
      </w:r>
      <w:r w:rsidR="008C4C83" w:rsidRPr="00A80D6D">
        <w:t xml:space="preserve"> </w:t>
      </w:r>
      <w:r w:rsidRPr="00A80D6D">
        <w:t>complete</w:t>
      </w:r>
      <w:r w:rsidR="008C4C83" w:rsidRPr="00A80D6D">
        <w:t xml:space="preserve"> </w:t>
      </w:r>
      <w:r w:rsidRPr="00A80D6D">
        <w:t>and</w:t>
      </w:r>
      <w:r w:rsidR="008C4C83" w:rsidRPr="00A80D6D">
        <w:t xml:space="preserve"> </w:t>
      </w:r>
      <w:r w:rsidRPr="00A80D6D">
        <w:t>not</w:t>
      </w:r>
      <w:r w:rsidR="008C4C83" w:rsidRPr="00A80D6D">
        <w:t xml:space="preserve"> </w:t>
      </w:r>
      <w:r w:rsidRPr="00A80D6D">
        <w:t>miscut,</w:t>
      </w:r>
      <w:r w:rsidR="008C4C83" w:rsidRPr="00A80D6D">
        <w:t xml:space="preserve"> </w:t>
      </w:r>
      <w:r w:rsidRPr="00A80D6D">
        <w:t>correspond</w:t>
      </w:r>
      <w:r w:rsidR="008C4C83" w:rsidRPr="00A80D6D">
        <w:t xml:space="preserve"> </w:t>
      </w:r>
      <w:r w:rsidRPr="00A80D6D">
        <w:t>to</w:t>
      </w:r>
      <w:r w:rsidR="008C4C83" w:rsidRPr="00A80D6D">
        <w:t xml:space="preserve"> </w:t>
      </w:r>
      <w:r w:rsidRPr="00A80D6D">
        <w:t>the</w:t>
      </w:r>
      <w:r w:rsidR="008C4C83" w:rsidRPr="00A80D6D">
        <w:t xml:space="preserve"> </w:t>
      </w:r>
      <w:r w:rsidRPr="00A80D6D">
        <w:t>data</w:t>
      </w:r>
      <w:r w:rsidR="008C4C83" w:rsidRPr="00A80D6D">
        <w:t xml:space="preserve"> </w:t>
      </w:r>
      <w:r w:rsidRPr="00A80D6D">
        <w:t>on</w:t>
      </w:r>
      <w:r w:rsidR="008C4C83" w:rsidRPr="00A80D6D">
        <w:t xml:space="preserve"> </w:t>
      </w:r>
      <w:r w:rsidRPr="00A80D6D">
        <w:t>file</w:t>
      </w:r>
      <w:r w:rsidR="008C4C83" w:rsidRPr="00A80D6D">
        <w:t xml:space="preserve"> </w:t>
      </w:r>
      <w:r w:rsidRPr="00A80D6D">
        <w:t>at</w:t>
      </w:r>
      <w:r w:rsidR="008C4C83" w:rsidRPr="00A80D6D">
        <w:t xml:space="preserve"> </w:t>
      </w:r>
      <w:r w:rsidRPr="00A80D6D">
        <w:t>the</w:t>
      </w:r>
      <w:r w:rsidR="008C4C83" w:rsidRPr="00A80D6D">
        <w:t xml:space="preserve"> </w:t>
      </w:r>
      <w:r w:rsidRPr="00A80D6D">
        <w:t>Lottery</w:t>
      </w:r>
      <w:r w:rsidR="008C4C83" w:rsidRPr="00A80D6D">
        <w:t xml:space="preserve"> </w:t>
      </w:r>
      <w:r w:rsidRPr="00A80D6D">
        <w:t>in</w:t>
      </w:r>
      <w:r w:rsidR="008C4C83" w:rsidRPr="00A80D6D">
        <w:t xml:space="preserve"> </w:t>
      </w:r>
      <w:r w:rsidRPr="00A80D6D">
        <w:t>every</w:t>
      </w:r>
      <w:r w:rsidR="008C4C83" w:rsidRPr="00A80D6D">
        <w:t xml:space="preserve"> </w:t>
      </w:r>
      <w:r w:rsidRPr="00A80D6D">
        <w:t>respect.</w:t>
      </w:r>
    </w:p>
    <w:p w14:paraId="6B534845" w14:textId="77777777" w:rsidR="0067339E" w:rsidRPr="00A80D6D" w:rsidRDefault="0067339E" w:rsidP="008C4C83">
      <w:pPr>
        <w:jc w:val="both"/>
      </w:pPr>
    </w:p>
    <w:p w14:paraId="6B534846" w14:textId="41127C30" w:rsidR="0067339E" w:rsidRPr="00A80D6D" w:rsidRDefault="00664BD5" w:rsidP="008C4C83">
      <w:pPr>
        <w:numPr>
          <w:ilvl w:val="3"/>
          <w:numId w:val="2"/>
        </w:numPr>
        <w:jc w:val="both"/>
      </w:pP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pass</w:t>
      </w:r>
      <w:r w:rsidR="008C4C83" w:rsidRPr="00A80D6D">
        <w:t xml:space="preserve"> </w:t>
      </w:r>
      <w:r w:rsidRPr="00A80D6D">
        <w:t>all</w:t>
      </w:r>
      <w:r w:rsidR="008C4C83" w:rsidRPr="00A80D6D">
        <w:t xml:space="preserve"> </w:t>
      </w:r>
      <w:r w:rsidRPr="00A80D6D">
        <w:t>other</w:t>
      </w:r>
      <w:r w:rsidR="008C4C83" w:rsidRPr="00A80D6D">
        <w:t xml:space="preserve"> </w:t>
      </w:r>
      <w:r w:rsidRPr="00A80D6D">
        <w:t>security</w:t>
      </w:r>
      <w:r w:rsidR="008C4C83" w:rsidRPr="00A80D6D">
        <w:t xml:space="preserve"> </w:t>
      </w:r>
      <w:r w:rsidRPr="00A80D6D">
        <w:t>criteria</w:t>
      </w:r>
      <w:r w:rsidR="008C4C83" w:rsidRPr="00A80D6D">
        <w:t xml:space="preserve"> </w:t>
      </w:r>
      <w:r w:rsidRPr="00A80D6D">
        <w:t>determined</w:t>
      </w:r>
      <w:r w:rsidR="008C4C83" w:rsidRPr="00A80D6D">
        <w:t xml:space="preserve"> </w:t>
      </w:r>
      <w:r w:rsidRPr="00A80D6D">
        <w:t>by</w:t>
      </w:r>
      <w:r w:rsidR="008C4C83" w:rsidRPr="00A80D6D">
        <w:t xml:space="preserve"> </w:t>
      </w:r>
      <w:ins w:id="269" w:author="Rodrigue, Lisa" w:date="2022-01-31T15:38:00Z">
        <w:r w:rsidR="004B103A">
          <w:rPr>
            <w:color w:val="000000"/>
          </w:rPr>
          <w:t>the Maine Lottery</w:t>
        </w:r>
      </w:ins>
      <w:del w:id="270" w:author="Rodrigue, Lisa" w:date="2022-01-31T15:38:00Z">
        <w:r w:rsidRPr="00A80D6D" w:rsidDel="004B103A">
          <w:rPr>
            <w:color w:val="000000"/>
          </w:rPr>
          <w:delText>BABLO</w:delText>
        </w:r>
      </w:del>
      <w:r w:rsidR="008C4C83" w:rsidRPr="00A80D6D">
        <w:rPr>
          <w:color w:val="000000"/>
        </w:rPr>
        <w:t xml:space="preserve"> </w:t>
      </w:r>
      <w:r w:rsidRPr="00A80D6D">
        <w:t>and</w:t>
      </w:r>
      <w:r w:rsidR="008C4C83" w:rsidRPr="00A80D6D">
        <w:t xml:space="preserve"> </w:t>
      </w:r>
      <w:r w:rsidRPr="00A80D6D">
        <w:t>MUSL.</w:t>
      </w:r>
    </w:p>
    <w:p w14:paraId="6B534847" w14:textId="77777777" w:rsidR="0067339E" w:rsidRPr="00A80D6D" w:rsidRDefault="0067339E" w:rsidP="008C4C83">
      <w:pPr>
        <w:jc w:val="both"/>
      </w:pPr>
    </w:p>
    <w:p w14:paraId="6B534848" w14:textId="77777777" w:rsidR="0067339E" w:rsidRPr="00A80D6D" w:rsidRDefault="00664BD5" w:rsidP="008C4C83">
      <w:pPr>
        <w:numPr>
          <w:ilvl w:val="3"/>
          <w:numId w:val="2"/>
        </w:numPr>
        <w:jc w:val="both"/>
      </w:pPr>
      <w:r w:rsidRPr="00A80D6D">
        <w:t>The</w:t>
      </w:r>
      <w:r w:rsidR="008C4C83" w:rsidRPr="00A80D6D">
        <w:t xml:space="preserve"> </w:t>
      </w:r>
      <w:r w:rsidRPr="00A80D6D">
        <w:t>ticket</w:t>
      </w:r>
      <w:r w:rsidR="008C4C83" w:rsidRPr="00A80D6D">
        <w:t xml:space="preserve"> </w:t>
      </w:r>
      <w:r w:rsidRPr="00A80D6D">
        <w:t>must</w:t>
      </w:r>
      <w:r w:rsidR="008C4C83" w:rsidRPr="00A80D6D">
        <w:t xml:space="preserve"> </w:t>
      </w:r>
      <w:r w:rsidRPr="00A80D6D">
        <w:t>be</w:t>
      </w:r>
      <w:r w:rsidR="008C4C83" w:rsidRPr="00A80D6D">
        <w:t xml:space="preserve"> </w:t>
      </w:r>
      <w:r w:rsidRPr="00A80D6D">
        <w:t>validated</w:t>
      </w:r>
      <w:r w:rsidR="008C4C83" w:rsidRPr="00A80D6D">
        <w:t xml:space="preserve"> </w:t>
      </w:r>
      <w:r w:rsidRPr="00A80D6D">
        <w:t>in</w:t>
      </w:r>
      <w:r w:rsidR="008C4C83" w:rsidRPr="00A80D6D">
        <w:t xml:space="preserve"> </w:t>
      </w:r>
      <w:r w:rsidRPr="00A80D6D">
        <w:t>accordance</w:t>
      </w:r>
      <w:r w:rsidR="008C4C83" w:rsidRPr="00A80D6D">
        <w:t xml:space="preserve"> </w:t>
      </w:r>
      <w:r w:rsidRPr="00A80D6D">
        <w:t>with</w:t>
      </w:r>
      <w:r w:rsidR="008C4C83" w:rsidRPr="00A80D6D">
        <w:t xml:space="preserve"> </w:t>
      </w:r>
      <w:r w:rsidRPr="00A80D6D">
        <w:t>the</w:t>
      </w:r>
      <w:r w:rsidR="008C4C83" w:rsidRPr="00A80D6D">
        <w:t xml:space="preserve"> </w:t>
      </w:r>
      <w:r w:rsidRPr="00A80D6D">
        <w:t>provisions</w:t>
      </w:r>
      <w:r w:rsidR="008C4C83" w:rsidRPr="00A80D6D">
        <w:t xml:space="preserve"> </w:t>
      </w:r>
      <w:r w:rsidRPr="00A80D6D">
        <w:t>of</w:t>
      </w:r>
      <w:r w:rsidR="008C4C83" w:rsidRPr="00A80D6D">
        <w:t xml:space="preserve"> </w:t>
      </w:r>
      <w:r w:rsidRPr="00A80D6D">
        <w:t>these</w:t>
      </w:r>
      <w:r w:rsidR="008C4C83" w:rsidRPr="00A80D6D">
        <w:t xml:space="preserve"> </w:t>
      </w:r>
      <w:r w:rsidRPr="00A80D6D">
        <w:t>rules</w:t>
      </w:r>
      <w:r w:rsidR="008C4C83" w:rsidRPr="00A80D6D">
        <w:t xml:space="preserve"> </w:t>
      </w:r>
      <w:r w:rsidRPr="00A80D6D">
        <w:t>relating</w:t>
      </w:r>
      <w:r w:rsidR="008C4C83" w:rsidRPr="00A80D6D">
        <w:t xml:space="preserve"> </w:t>
      </w:r>
      <w:r w:rsidRPr="00A80D6D">
        <w:t>to</w:t>
      </w:r>
      <w:r w:rsidR="008C4C83" w:rsidRPr="00A80D6D">
        <w:t xml:space="preserve"> </w:t>
      </w:r>
      <w:r w:rsidRPr="00A80D6D">
        <w:t>the</w:t>
      </w:r>
      <w:r w:rsidR="008C4C83" w:rsidRPr="00A80D6D">
        <w:t xml:space="preserve"> </w:t>
      </w:r>
      <w:r w:rsidRPr="00A80D6D">
        <w:t>procedures</w:t>
      </w:r>
      <w:r w:rsidR="008C4C83" w:rsidRPr="00A80D6D">
        <w:t xml:space="preserve"> </w:t>
      </w:r>
      <w:r w:rsidRPr="00A80D6D">
        <w:t>for</w:t>
      </w:r>
      <w:r w:rsidR="008C4C83" w:rsidRPr="00A80D6D">
        <w:t xml:space="preserve"> </w:t>
      </w:r>
      <w:r w:rsidRPr="00A80D6D">
        <w:t>claiming</w:t>
      </w:r>
      <w:r w:rsidR="008C4C83" w:rsidRPr="00A80D6D">
        <w:t xml:space="preserve"> </w:t>
      </w:r>
      <w:r w:rsidRPr="00A80D6D">
        <w:t>prizes</w:t>
      </w:r>
      <w:r w:rsidR="008C4C83" w:rsidRPr="00A80D6D">
        <w:t xml:space="preserve"> </w:t>
      </w:r>
      <w:r w:rsidRPr="00A80D6D">
        <w:t>and</w:t>
      </w:r>
      <w:r w:rsidR="008C4C83" w:rsidRPr="00A80D6D">
        <w:t xml:space="preserve"> </w:t>
      </w:r>
      <w:r w:rsidRPr="00A80D6D">
        <w:t>for</w:t>
      </w:r>
      <w:r w:rsidR="008C4C83" w:rsidRPr="00A80D6D">
        <w:t xml:space="preserve"> </w:t>
      </w:r>
      <w:r w:rsidRPr="00A80D6D">
        <w:t>the</w:t>
      </w:r>
      <w:r w:rsidR="008C4C83" w:rsidRPr="00A80D6D">
        <w:t xml:space="preserve"> </w:t>
      </w:r>
      <w:r w:rsidRPr="00A80D6D">
        <w:t>payment</w:t>
      </w:r>
      <w:r w:rsidR="008C4C83" w:rsidRPr="00A80D6D">
        <w:t xml:space="preserve"> </w:t>
      </w:r>
      <w:r w:rsidRPr="00A80D6D">
        <w:t>thereof.</w:t>
      </w:r>
    </w:p>
    <w:p w14:paraId="6B534849" w14:textId="77777777" w:rsidR="0067339E" w:rsidRPr="00A80D6D" w:rsidRDefault="0067339E" w:rsidP="008C4C83">
      <w:pPr>
        <w:jc w:val="both"/>
      </w:pPr>
    </w:p>
    <w:p w14:paraId="6B53484A" w14:textId="77777777" w:rsidR="00F61126" w:rsidRPr="00A80D6D" w:rsidRDefault="00664BD5" w:rsidP="008C4C83">
      <w:pPr>
        <w:numPr>
          <w:ilvl w:val="3"/>
          <w:numId w:val="2"/>
        </w:numPr>
        <w:jc w:val="both"/>
      </w:pPr>
      <w:r w:rsidRPr="00A80D6D">
        <w:t>An</w:t>
      </w:r>
      <w:r w:rsidR="008C4C83" w:rsidRPr="00A80D6D">
        <w:t xml:space="preserve"> </w:t>
      </w:r>
      <w:r w:rsidRPr="00A80D6D">
        <w:t>apparent</w:t>
      </w:r>
      <w:r w:rsidR="008C4C83" w:rsidRPr="00A80D6D">
        <w:t xml:space="preserve"> </w:t>
      </w:r>
      <w:r w:rsidRPr="00A80D6D">
        <w:t>winning</w:t>
      </w:r>
      <w:r w:rsidR="008C4C83" w:rsidRPr="00A80D6D">
        <w:t xml:space="preserve"> </w:t>
      </w:r>
      <w:r w:rsidRPr="00A80D6D">
        <w:t>ticket</w:t>
      </w:r>
      <w:r w:rsidR="008C4C83" w:rsidRPr="00A80D6D">
        <w:t xml:space="preserve"> </w:t>
      </w:r>
      <w:r w:rsidRPr="00A80D6D">
        <w:t>shall</w:t>
      </w:r>
      <w:r w:rsidR="008C4C83" w:rsidRPr="00A80D6D">
        <w:t xml:space="preserve"> </w:t>
      </w:r>
      <w:r w:rsidRPr="00A80D6D">
        <w:t>be</w:t>
      </w:r>
      <w:r w:rsidR="008C4C83" w:rsidRPr="00A80D6D">
        <w:t xml:space="preserve"> </w:t>
      </w:r>
      <w:r w:rsidRPr="00A80D6D">
        <w:t>void</w:t>
      </w:r>
      <w:r w:rsidR="008C4C83" w:rsidRPr="00A80D6D">
        <w:t xml:space="preserve"> </w:t>
      </w:r>
      <w:r w:rsidRPr="00A80D6D">
        <w:t>unless</w:t>
      </w:r>
      <w:r w:rsidR="008C4C83" w:rsidRPr="00A80D6D">
        <w:t xml:space="preserve"> </w:t>
      </w:r>
      <w:r w:rsidRPr="00A80D6D">
        <w:t>the</w:t>
      </w:r>
      <w:r w:rsidR="008C4C83" w:rsidRPr="00A80D6D">
        <w:t xml:space="preserve"> </w:t>
      </w:r>
      <w:r w:rsidRPr="00A80D6D">
        <w:t>ticket</w:t>
      </w:r>
      <w:r w:rsidR="008C4C83" w:rsidRPr="00A80D6D">
        <w:t xml:space="preserve"> </w:t>
      </w:r>
      <w:r w:rsidRPr="00A80D6D">
        <w:t>paper</w:t>
      </w:r>
      <w:r w:rsidR="008C4C83" w:rsidRPr="00A80D6D">
        <w:t xml:space="preserve"> </w:t>
      </w:r>
      <w:r w:rsidRPr="00A80D6D">
        <w:t>stock</w:t>
      </w:r>
      <w:r w:rsidR="00BB409C" w:rsidRPr="00A80D6D">
        <w:t xml:space="preserve"> </w:t>
      </w:r>
      <w:r w:rsidRPr="00A80D6D">
        <w:t>roll</w:t>
      </w:r>
      <w:r w:rsidR="008C4C83" w:rsidRPr="00A80D6D">
        <w:t xml:space="preserve"> </w:t>
      </w:r>
      <w:r w:rsidRPr="00A80D6D">
        <w:t>which</w:t>
      </w:r>
      <w:r w:rsidR="008C4C83" w:rsidRPr="00A80D6D">
        <w:t xml:space="preserve"> </w:t>
      </w:r>
      <w:r w:rsidRPr="00A80D6D">
        <w:t>was</w:t>
      </w:r>
      <w:r w:rsidR="008C4C83" w:rsidRPr="00A80D6D">
        <w:t xml:space="preserve"> </w:t>
      </w:r>
      <w:r w:rsidRPr="00A80D6D">
        <w:t>in</w:t>
      </w:r>
      <w:r w:rsidR="008C4C83" w:rsidRPr="00A80D6D">
        <w:t xml:space="preserve"> </w:t>
      </w:r>
      <w:r w:rsidRPr="00A80D6D">
        <w:t>use</w:t>
      </w:r>
      <w:r w:rsidR="008C4C83" w:rsidRPr="00A80D6D">
        <w:t xml:space="preserve"> </w:t>
      </w:r>
      <w:r w:rsidRPr="00A80D6D">
        <w:t>at</w:t>
      </w:r>
      <w:r w:rsidR="008C4C83" w:rsidRPr="00A80D6D">
        <w:t xml:space="preserve"> </w:t>
      </w:r>
      <w:r w:rsidRPr="00A80D6D">
        <w:t>the</w:t>
      </w:r>
      <w:r w:rsidR="008C4C83" w:rsidRPr="00A80D6D">
        <w:t xml:space="preserve"> </w:t>
      </w:r>
      <w:r w:rsidRPr="00A80D6D">
        <w:t>time</w:t>
      </w:r>
      <w:r w:rsidR="008C4C83" w:rsidRPr="00A80D6D">
        <w:t xml:space="preserve"> </w:t>
      </w:r>
      <w:r w:rsidRPr="00A80D6D">
        <w:t>of</w:t>
      </w:r>
      <w:r w:rsidR="008C4C83" w:rsidRPr="00A80D6D">
        <w:t xml:space="preserve"> </w:t>
      </w:r>
      <w:r w:rsidRPr="00A80D6D">
        <w:t>the</w:t>
      </w:r>
      <w:r w:rsidR="008C4C83" w:rsidRPr="00A80D6D">
        <w:t xml:space="preserve"> </w:t>
      </w:r>
      <w:r w:rsidRPr="00A80D6D">
        <w:t>bet</w:t>
      </w:r>
      <w:r w:rsidR="008C4C83" w:rsidRPr="00A80D6D">
        <w:t xml:space="preserve"> </w:t>
      </w:r>
      <w:r w:rsidRPr="00A80D6D">
        <w:t>by,</w:t>
      </w:r>
      <w:r w:rsidR="008C4C83" w:rsidRPr="00A80D6D">
        <w:t xml:space="preserve"> </w:t>
      </w:r>
      <w:r w:rsidRPr="00A80D6D">
        <w:t>and</w:t>
      </w:r>
      <w:r w:rsidR="008C4C83" w:rsidRPr="00A80D6D">
        <w:t xml:space="preserve"> </w:t>
      </w:r>
      <w:r w:rsidRPr="00A80D6D">
        <w:t>validly</w:t>
      </w:r>
      <w:r w:rsidR="008C4C83" w:rsidRPr="00A80D6D">
        <w:t xml:space="preserve"> </w:t>
      </w:r>
      <w:r w:rsidRPr="00A80D6D">
        <w:t>issued</w:t>
      </w:r>
      <w:r w:rsidR="008C4C83" w:rsidRPr="00A80D6D">
        <w:t xml:space="preserve"> </w:t>
      </w:r>
      <w:r w:rsidRPr="00A80D6D">
        <w:t>to,</w:t>
      </w:r>
      <w:r w:rsidR="008C4C83" w:rsidRPr="00A80D6D">
        <w:t xml:space="preserve"> </w:t>
      </w:r>
      <w:r w:rsidRPr="00A80D6D">
        <w:t>the</w:t>
      </w:r>
      <w:r w:rsidR="008C4C83" w:rsidRPr="00A80D6D">
        <w:t xml:space="preserve"> </w:t>
      </w:r>
      <w:r w:rsidRPr="00A80D6D">
        <w:t>agent</w:t>
      </w:r>
      <w:r w:rsidR="008C4C83" w:rsidRPr="00A80D6D">
        <w:t xml:space="preserve"> </w:t>
      </w:r>
      <w:r w:rsidRPr="00A80D6D">
        <w:t>from</w:t>
      </w:r>
      <w:r w:rsidR="008C4C83" w:rsidRPr="00A80D6D">
        <w:t xml:space="preserve"> </w:t>
      </w:r>
      <w:r w:rsidRPr="00A80D6D">
        <w:t>whom</w:t>
      </w:r>
      <w:r w:rsidR="008C4C83" w:rsidRPr="00A80D6D">
        <w:t xml:space="preserve"> </w:t>
      </w:r>
      <w:r w:rsidRPr="00A80D6D">
        <w:t>the</w:t>
      </w:r>
      <w:r w:rsidR="008C4C83" w:rsidRPr="00A80D6D">
        <w:t xml:space="preserve"> </w:t>
      </w:r>
      <w:r w:rsidRPr="00A80D6D">
        <w:t>ticket</w:t>
      </w:r>
      <w:r w:rsidR="008C4C83" w:rsidRPr="00A80D6D">
        <w:t xml:space="preserve"> </w:t>
      </w:r>
      <w:r w:rsidRPr="00A80D6D">
        <w:t>was</w:t>
      </w:r>
      <w:r w:rsidR="008C4C83" w:rsidRPr="00A80D6D">
        <w:t xml:space="preserve"> </w:t>
      </w:r>
      <w:r w:rsidRPr="00A80D6D">
        <w:t>purchased.</w:t>
      </w:r>
    </w:p>
    <w:p w14:paraId="6B53484B" w14:textId="77777777" w:rsidR="00C0758C" w:rsidRPr="00A80D6D" w:rsidRDefault="00C0758C" w:rsidP="00C0758C">
      <w:pPr>
        <w:ind w:left="3240"/>
        <w:jc w:val="both"/>
      </w:pPr>
    </w:p>
    <w:p w14:paraId="6B53484C" w14:textId="77777777" w:rsidR="00C0758C" w:rsidRPr="00A80D6D" w:rsidRDefault="00C0758C" w:rsidP="008C4C83">
      <w:pPr>
        <w:numPr>
          <w:ilvl w:val="3"/>
          <w:numId w:val="2"/>
        </w:numPr>
        <w:jc w:val="both"/>
      </w:pPr>
      <w:r w:rsidRPr="00A80D6D">
        <w:t>Ticketless transaction Plays must meet the validation requirements set forth in this Section.</w:t>
      </w:r>
    </w:p>
    <w:p w14:paraId="6B53484D" w14:textId="77777777" w:rsidR="00F61126" w:rsidRPr="00A80D6D" w:rsidRDefault="00F61126" w:rsidP="008C4C83">
      <w:pPr>
        <w:jc w:val="both"/>
      </w:pPr>
    </w:p>
    <w:p w14:paraId="6B53484E" w14:textId="77777777" w:rsidR="00664BD5" w:rsidRPr="00A80D6D" w:rsidRDefault="00664BD5" w:rsidP="008C4C83">
      <w:pPr>
        <w:numPr>
          <w:ilvl w:val="2"/>
          <w:numId w:val="2"/>
        </w:numPr>
        <w:jc w:val="both"/>
      </w:pPr>
      <w:r w:rsidRPr="00A80D6D">
        <w:t>In</w:t>
      </w:r>
      <w:r w:rsidR="008C4C83" w:rsidRPr="00A80D6D">
        <w:t xml:space="preserve"> </w:t>
      </w:r>
      <w:r w:rsidRPr="00A80D6D">
        <w:t>the</w:t>
      </w:r>
      <w:r w:rsidR="008C4C83" w:rsidRPr="00A80D6D">
        <w:t xml:space="preserve"> </w:t>
      </w:r>
      <w:r w:rsidRPr="00A80D6D">
        <w:t>event</w:t>
      </w:r>
      <w:r w:rsidR="008C4C83" w:rsidRPr="00A80D6D">
        <w:t xml:space="preserve"> </w:t>
      </w:r>
      <w:r w:rsidRPr="00A80D6D">
        <w:t>that</w:t>
      </w:r>
      <w:r w:rsidR="008C4C83" w:rsidRPr="00A80D6D">
        <w:t xml:space="preserve"> </w:t>
      </w:r>
      <w:r w:rsidRPr="00A80D6D">
        <w:t>a</w:t>
      </w:r>
      <w:r w:rsidR="008C4C83" w:rsidRPr="00A80D6D">
        <w:t xml:space="preserve"> </w:t>
      </w:r>
      <w:r w:rsidRPr="00A80D6D">
        <w:t>ticket</w:t>
      </w:r>
      <w:r w:rsidR="008C4C83" w:rsidRPr="00A80D6D">
        <w:t xml:space="preserve"> </w:t>
      </w:r>
      <w:r w:rsidRPr="00A80D6D">
        <w:t>fails</w:t>
      </w:r>
      <w:r w:rsidR="008C4C83" w:rsidRPr="00A80D6D">
        <w:t xml:space="preserve"> </w:t>
      </w:r>
      <w:r w:rsidRPr="00A80D6D">
        <w:t>to</w:t>
      </w:r>
      <w:r w:rsidR="008C4C83" w:rsidRPr="00A80D6D">
        <w:t xml:space="preserve"> </w:t>
      </w:r>
      <w:r w:rsidRPr="00A80D6D">
        <w:t>pass</w:t>
      </w:r>
      <w:r w:rsidR="008C4C83" w:rsidRPr="00A80D6D">
        <w:t xml:space="preserve"> </w:t>
      </w:r>
      <w:r w:rsidRPr="00A80D6D">
        <w:t>all</w:t>
      </w:r>
      <w:r w:rsidR="008C4C83" w:rsidRPr="00A80D6D">
        <w:t xml:space="preserve"> </w:t>
      </w:r>
      <w:r w:rsidRPr="00A80D6D">
        <w:t>the</w:t>
      </w:r>
      <w:r w:rsidR="008C4C83" w:rsidRPr="00A80D6D">
        <w:t xml:space="preserve"> </w:t>
      </w:r>
      <w:r w:rsidRPr="00A80D6D">
        <w:t>criteria</w:t>
      </w:r>
      <w:r w:rsidR="008C4C83" w:rsidRPr="00A80D6D">
        <w:t xml:space="preserve"> </w:t>
      </w:r>
      <w:r w:rsidRPr="00A80D6D">
        <w:t>set</w:t>
      </w:r>
      <w:r w:rsidR="008C4C83" w:rsidRPr="00A80D6D">
        <w:t xml:space="preserve"> </w:t>
      </w:r>
      <w:r w:rsidRPr="00A80D6D">
        <w:t>forth</w:t>
      </w:r>
      <w:r w:rsidR="008C4C83" w:rsidRPr="00A80D6D">
        <w:t xml:space="preserve"> </w:t>
      </w:r>
      <w:r w:rsidRPr="00A80D6D">
        <w:t>in</w:t>
      </w:r>
      <w:r w:rsidR="008C4C83" w:rsidRPr="00A80D6D">
        <w:t xml:space="preserve"> </w:t>
      </w:r>
      <w:r w:rsidR="00236AC8" w:rsidRPr="00A80D6D">
        <w:t>Section</w:t>
      </w:r>
      <w:r w:rsidR="008C4C83" w:rsidRPr="00A80D6D">
        <w:t xml:space="preserve"> </w:t>
      </w:r>
      <w:r w:rsidR="00236AC8" w:rsidRPr="00A80D6D">
        <w:t>7.2.1</w:t>
      </w:r>
      <w:r w:rsidR="008C4C83" w:rsidRPr="00A80D6D">
        <w:t xml:space="preserve"> </w:t>
      </w:r>
      <w:r w:rsidRPr="00A80D6D">
        <w:t>of</w:t>
      </w:r>
      <w:r w:rsidR="008C4C83" w:rsidRPr="00A80D6D">
        <w:t xml:space="preserve"> </w:t>
      </w:r>
      <w:r w:rsidR="00236AC8" w:rsidRPr="00A80D6D">
        <w:t>these</w:t>
      </w:r>
      <w:r w:rsidR="008C4C83" w:rsidRPr="00A80D6D">
        <w:t xml:space="preserve"> </w:t>
      </w:r>
      <w:r w:rsidRPr="00A80D6D">
        <w:t>rule</w:t>
      </w:r>
      <w:r w:rsidR="00EE75F5" w:rsidRPr="00A80D6D">
        <w:t>s</w:t>
      </w:r>
      <w:r w:rsidRPr="00A80D6D">
        <w:t>,</w:t>
      </w:r>
      <w:r w:rsidR="008C4C83" w:rsidRPr="00A80D6D">
        <w:t xml:space="preserve"> </w:t>
      </w:r>
      <w:r w:rsidRPr="00A80D6D">
        <w:t>the</w:t>
      </w:r>
      <w:r w:rsidR="008C4C83" w:rsidRPr="00A80D6D">
        <w:t xml:space="preserve"> </w:t>
      </w:r>
      <w:r w:rsidRPr="00A80D6D">
        <w:t>ticket</w:t>
      </w:r>
      <w:r w:rsidR="008C4C83" w:rsidRPr="00A80D6D">
        <w:t xml:space="preserve"> </w:t>
      </w:r>
      <w:r w:rsidRPr="00A80D6D">
        <w:t>shall</w:t>
      </w:r>
      <w:r w:rsidR="008C4C83" w:rsidRPr="00A80D6D">
        <w:t xml:space="preserve"> </w:t>
      </w:r>
      <w:r w:rsidRPr="00A80D6D">
        <w:t>be</w:t>
      </w:r>
      <w:r w:rsidR="008C4C83" w:rsidRPr="00A80D6D">
        <w:t xml:space="preserve"> </w:t>
      </w:r>
      <w:r w:rsidRPr="00A80D6D">
        <w:t>deemed</w:t>
      </w:r>
      <w:r w:rsidR="008C4C83" w:rsidRPr="00A80D6D">
        <w:t xml:space="preserve"> </w:t>
      </w:r>
      <w:r w:rsidRPr="00A80D6D">
        <w:t>void</w:t>
      </w:r>
      <w:r w:rsidR="008C4C83" w:rsidRPr="00A80D6D">
        <w:t xml:space="preserve"> </w:t>
      </w:r>
      <w:r w:rsidRPr="00A80D6D">
        <w:t>and</w:t>
      </w:r>
      <w:r w:rsidR="008C4C83" w:rsidRPr="00A80D6D">
        <w:t xml:space="preserve"> </w:t>
      </w:r>
      <w:r w:rsidRPr="00A80D6D">
        <w:t>ineligible</w:t>
      </w:r>
      <w:r w:rsidR="008C4C83" w:rsidRPr="00A80D6D">
        <w:t xml:space="preserve"> </w:t>
      </w:r>
      <w:r w:rsidRPr="00A80D6D">
        <w:t>for</w:t>
      </w:r>
      <w:r w:rsidR="008C4C83" w:rsidRPr="00A80D6D">
        <w:t xml:space="preserve"> </w:t>
      </w:r>
      <w:r w:rsidRPr="00A80D6D">
        <w:t>any</w:t>
      </w:r>
      <w:r w:rsidR="008C4C83" w:rsidRPr="00A80D6D">
        <w:t xml:space="preserve"> </w:t>
      </w:r>
      <w:r w:rsidRPr="00A80D6D">
        <w:t>prize</w:t>
      </w:r>
      <w:r w:rsidR="008C4C83" w:rsidRPr="00A80D6D">
        <w:t xml:space="preserve"> </w:t>
      </w:r>
      <w:r w:rsidRPr="00A80D6D">
        <w:t>and</w:t>
      </w:r>
      <w:r w:rsidR="008C4C83" w:rsidRPr="00A80D6D">
        <w:t xml:space="preserve"> </w:t>
      </w:r>
      <w:r w:rsidRPr="00A80D6D">
        <w:t>shall</w:t>
      </w:r>
      <w:r w:rsidR="008C4C83" w:rsidRPr="00A80D6D">
        <w:t xml:space="preserve"> </w:t>
      </w:r>
      <w:r w:rsidRPr="00A80D6D">
        <w:t>not</w:t>
      </w:r>
      <w:r w:rsidR="008C4C83" w:rsidRPr="00A80D6D">
        <w:t xml:space="preserve"> </w:t>
      </w:r>
      <w:r w:rsidRPr="00A80D6D">
        <w:t>be</w:t>
      </w:r>
      <w:r w:rsidR="008C4C83" w:rsidRPr="00A80D6D">
        <w:t xml:space="preserve"> </w:t>
      </w:r>
      <w:r w:rsidRPr="00A80D6D">
        <w:t>paid</w:t>
      </w:r>
      <w:r w:rsidR="00C51997" w:rsidRPr="00A80D6D">
        <w:t xml:space="preserve">.  </w:t>
      </w:r>
      <w:r w:rsidRPr="00A80D6D">
        <w:t>In</w:t>
      </w:r>
      <w:r w:rsidR="008C4C83" w:rsidRPr="00A80D6D">
        <w:t xml:space="preserve"> </w:t>
      </w:r>
      <w:r w:rsidRPr="00A80D6D">
        <w:t>the</w:t>
      </w:r>
      <w:r w:rsidR="008C4C83" w:rsidRPr="00A80D6D">
        <w:t xml:space="preserve"> </w:t>
      </w:r>
      <w:r w:rsidRPr="00A80D6D">
        <w:t>event</w:t>
      </w:r>
      <w:r w:rsidR="008C4C83" w:rsidRPr="00A80D6D">
        <w:t xml:space="preserve"> </w:t>
      </w:r>
      <w:r w:rsidRPr="00A80D6D">
        <w:t>of</w:t>
      </w:r>
      <w:r w:rsidR="008C4C83" w:rsidRPr="00A80D6D">
        <w:t xml:space="preserve"> </w:t>
      </w:r>
      <w:r w:rsidRPr="00A80D6D">
        <w:t>a</w:t>
      </w:r>
      <w:r w:rsidR="008C4C83" w:rsidRPr="00A80D6D">
        <w:t xml:space="preserve"> </w:t>
      </w:r>
      <w:r w:rsidRPr="00A80D6D">
        <w:t>dispute</w:t>
      </w:r>
      <w:r w:rsidR="008C4C83" w:rsidRPr="00A80D6D">
        <w:t xml:space="preserve"> </w:t>
      </w:r>
      <w:r w:rsidRPr="00A80D6D">
        <w:t>or</w:t>
      </w:r>
      <w:r w:rsidR="008C4C83" w:rsidRPr="00A80D6D">
        <w:t xml:space="preserve"> </w:t>
      </w:r>
      <w:r w:rsidRPr="00A80D6D">
        <w:t>other</w:t>
      </w:r>
      <w:r w:rsidR="008C4C83" w:rsidRPr="00A80D6D">
        <w:t xml:space="preserve"> </w:t>
      </w:r>
      <w:r w:rsidRPr="00A80D6D">
        <w:t>instance</w:t>
      </w:r>
      <w:r w:rsidR="008C4C83" w:rsidRPr="00A80D6D">
        <w:t xml:space="preserve"> </w:t>
      </w:r>
      <w:r w:rsidRPr="00A80D6D">
        <w:t>of</w:t>
      </w:r>
      <w:r w:rsidR="008C4C83" w:rsidRPr="00A80D6D">
        <w:t xml:space="preserve"> </w:t>
      </w:r>
      <w:r w:rsidRPr="00A80D6D">
        <w:t>doubt,</w:t>
      </w:r>
      <w:r w:rsidR="008C4C83" w:rsidRPr="00A80D6D">
        <w:t xml:space="preserve"> </w:t>
      </w:r>
      <w:r w:rsidRPr="00A80D6D">
        <w:t>the</w:t>
      </w:r>
      <w:r w:rsidR="008C4C83" w:rsidRPr="00A80D6D">
        <w:t xml:space="preserve"> </w:t>
      </w:r>
      <w:r w:rsidRPr="00A80D6D">
        <w:t>decision</w:t>
      </w:r>
      <w:r w:rsidR="008C4C83" w:rsidRPr="00A80D6D">
        <w:t xml:space="preserve"> </w:t>
      </w:r>
      <w:r w:rsidRPr="00A80D6D">
        <w:t>of</w:t>
      </w:r>
      <w:r w:rsidR="008C4C83" w:rsidRPr="00A80D6D">
        <w:t xml:space="preserve"> </w:t>
      </w:r>
      <w:r w:rsidRPr="00A80D6D">
        <w:t>the</w:t>
      </w:r>
      <w:r w:rsidR="008C4C83" w:rsidRPr="00A80D6D">
        <w:t xml:space="preserve"> </w:t>
      </w:r>
      <w:r w:rsidRPr="00A80D6D">
        <w:t>executive</w:t>
      </w:r>
      <w:r w:rsidR="008C4C83" w:rsidRPr="00A80D6D">
        <w:t xml:space="preserve"> </w:t>
      </w:r>
      <w:r w:rsidRPr="00A80D6D">
        <w:t>director</w:t>
      </w:r>
      <w:r w:rsidR="008C4C83" w:rsidRPr="00A80D6D">
        <w:t xml:space="preserve"> </w:t>
      </w:r>
      <w:r w:rsidRPr="00A80D6D">
        <w:t>shall</w:t>
      </w:r>
      <w:r w:rsidR="008C4C83" w:rsidRPr="00A80D6D">
        <w:t xml:space="preserve"> </w:t>
      </w:r>
      <w:r w:rsidRPr="00A80D6D">
        <w:t>be</w:t>
      </w:r>
      <w:r w:rsidR="008C4C83" w:rsidRPr="00A80D6D">
        <w:t xml:space="preserve"> </w:t>
      </w:r>
      <w:r w:rsidRPr="00A80D6D">
        <w:t>final</w:t>
      </w:r>
      <w:r w:rsidR="008C4C83" w:rsidRPr="00A80D6D">
        <w:t xml:space="preserve"> </w:t>
      </w:r>
      <w:r w:rsidRPr="00A80D6D">
        <w:t>and</w:t>
      </w:r>
      <w:r w:rsidR="008C4C83" w:rsidRPr="00A80D6D">
        <w:t xml:space="preserve"> </w:t>
      </w:r>
      <w:r w:rsidRPr="00A80D6D">
        <w:t>binding</w:t>
      </w:r>
      <w:r w:rsidR="00C51997" w:rsidRPr="00A80D6D">
        <w:t xml:space="preserve">.  </w:t>
      </w:r>
      <w:r w:rsidRPr="00A80D6D">
        <w:t>If</w:t>
      </w:r>
      <w:r w:rsidR="008C4C83" w:rsidRPr="00A80D6D">
        <w:t xml:space="preserve"> </w:t>
      </w:r>
      <w:r w:rsidRPr="00A80D6D">
        <w:t>the</w:t>
      </w:r>
      <w:r w:rsidR="008C4C83" w:rsidRPr="00A80D6D">
        <w:t xml:space="preserve"> </w:t>
      </w:r>
      <w:r w:rsidRPr="00A80D6D">
        <w:t>executive</w:t>
      </w:r>
      <w:r w:rsidR="008C4C83" w:rsidRPr="00A80D6D">
        <w:t xml:space="preserve"> </w:t>
      </w:r>
      <w:r w:rsidRPr="00A80D6D">
        <w:t>director</w:t>
      </w:r>
      <w:r w:rsidR="008C4C83" w:rsidRPr="00A80D6D">
        <w:t xml:space="preserve"> </w:t>
      </w:r>
      <w:r w:rsidRPr="00A80D6D">
        <w:t>determines</w:t>
      </w:r>
      <w:r w:rsidR="008C4C83" w:rsidRPr="00A80D6D">
        <w:t xml:space="preserve"> </w:t>
      </w:r>
      <w:r w:rsidRPr="00A80D6D">
        <w:t>that</w:t>
      </w:r>
      <w:r w:rsidR="008C4C83" w:rsidRPr="00A80D6D">
        <w:t xml:space="preserve"> </w:t>
      </w:r>
      <w:r w:rsidRPr="00A80D6D">
        <w:t>the</w:t>
      </w:r>
      <w:r w:rsidR="008C4C83" w:rsidRPr="00A80D6D">
        <w:t xml:space="preserve"> </w:t>
      </w:r>
      <w:r w:rsidRPr="00A80D6D">
        <w:t>ticket</w:t>
      </w:r>
      <w:r w:rsidR="008C4C83" w:rsidRPr="00A80D6D">
        <w:t xml:space="preserve"> </w:t>
      </w:r>
      <w:r w:rsidRPr="00A80D6D">
        <w:t>is</w:t>
      </w:r>
      <w:r w:rsidR="008C4C83" w:rsidRPr="00A80D6D">
        <w:t xml:space="preserve"> </w:t>
      </w:r>
      <w:r w:rsidRPr="00A80D6D">
        <w:t>not</w:t>
      </w:r>
      <w:r w:rsidR="008C4C83" w:rsidRPr="00A80D6D">
        <w:t xml:space="preserve"> </w:t>
      </w:r>
      <w:r w:rsidRPr="00A80D6D">
        <w:t>eligible</w:t>
      </w:r>
      <w:r w:rsidR="008C4C83" w:rsidRPr="00A80D6D">
        <w:t xml:space="preserve"> </w:t>
      </w:r>
      <w:r w:rsidRPr="00A80D6D">
        <w:t>to</w:t>
      </w:r>
      <w:r w:rsidR="008C4C83" w:rsidRPr="00A80D6D">
        <w:t xml:space="preserve"> </w:t>
      </w:r>
      <w:r w:rsidRPr="00A80D6D">
        <w:t>receive</w:t>
      </w:r>
      <w:r w:rsidR="008C4C83" w:rsidRPr="00A80D6D">
        <w:t xml:space="preserve"> </w:t>
      </w:r>
      <w:r w:rsidRPr="00A80D6D">
        <w:t>a</w:t>
      </w:r>
      <w:r w:rsidR="008C4C83" w:rsidRPr="00A80D6D">
        <w:t xml:space="preserve"> </w:t>
      </w:r>
      <w:r w:rsidRPr="00A80D6D">
        <w:t>prize,</w:t>
      </w:r>
      <w:r w:rsidR="008C4C83" w:rsidRPr="00A80D6D">
        <w:t xml:space="preserve"> </w:t>
      </w:r>
      <w:r w:rsidRPr="00A80D6D">
        <w:t>then</w:t>
      </w:r>
      <w:r w:rsidR="008C4C83" w:rsidRPr="00A80D6D">
        <w:t xml:space="preserve"> </w:t>
      </w:r>
      <w:r w:rsidRPr="00A80D6D">
        <w:t>the</w:t>
      </w:r>
      <w:r w:rsidR="008C4C83" w:rsidRPr="00A80D6D">
        <w:t xml:space="preserve"> </w:t>
      </w:r>
      <w:r w:rsidRPr="00A80D6D">
        <w:t>executive</w:t>
      </w:r>
      <w:r w:rsidR="008C4C83" w:rsidRPr="00A80D6D">
        <w:t xml:space="preserve"> </w:t>
      </w:r>
      <w:r w:rsidRPr="00A80D6D">
        <w:t>director</w:t>
      </w:r>
      <w:r w:rsidR="008C4C83" w:rsidRPr="00A80D6D">
        <w:t xml:space="preserve"> </w:t>
      </w:r>
      <w:r w:rsidRPr="00A80D6D">
        <w:t>may,</w:t>
      </w:r>
      <w:r w:rsidR="008C4C83" w:rsidRPr="00A80D6D">
        <w:t xml:space="preserve"> </w:t>
      </w:r>
      <w:r w:rsidRPr="00A80D6D">
        <w:t>at</w:t>
      </w:r>
      <w:r w:rsidR="008C4C83" w:rsidRPr="00A80D6D">
        <w:t xml:space="preserve"> </w:t>
      </w:r>
      <w:r w:rsidRPr="00A80D6D">
        <w:t>the</w:t>
      </w:r>
      <w:r w:rsidR="008C4C83" w:rsidRPr="00A80D6D">
        <w:t xml:space="preserve"> </w:t>
      </w:r>
      <w:r w:rsidRPr="00A80D6D">
        <w:t>executive</w:t>
      </w:r>
      <w:r w:rsidR="008C4C83" w:rsidRPr="00A80D6D">
        <w:t xml:space="preserve"> </w:t>
      </w:r>
      <w:r w:rsidRPr="00A80D6D">
        <w:t>director's</w:t>
      </w:r>
      <w:r w:rsidR="008C4C83" w:rsidRPr="00A80D6D">
        <w:t xml:space="preserve"> </w:t>
      </w:r>
      <w:r w:rsidRPr="00A80D6D">
        <w:t>option,</w:t>
      </w:r>
      <w:r w:rsidR="008C4C83" w:rsidRPr="00A80D6D">
        <w:t xml:space="preserve"> </w:t>
      </w:r>
      <w:r w:rsidRPr="00A80D6D">
        <w:t>replace</w:t>
      </w:r>
      <w:r w:rsidR="008C4C83" w:rsidRPr="00A80D6D">
        <w:t xml:space="preserve"> </w:t>
      </w:r>
      <w:r w:rsidRPr="00A80D6D">
        <w:t>an</w:t>
      </w:r>
      <w:r w:rsidR="008C4C83" w:rsidRPr="00A80D6D">
        <w:t xml:space="preserve"> </w:t>
      </w:r>
      <w:r w:rsidRPr="00A80D6D">
        <w:t>invalid,</w:t>
      </w:r>
      <w:r w:rsidR="008C4C83" w:rsidRPr="00A80D6D">
        <w:t xml:space="preserve"> </w:t>
      </w:r>
      <w:r w:rsidRPr="00A80D6D">
        <w:t>defective</w:t>
      </w:r>
      <w:r w:rsidR="008C4C83" w:rsidRPr="00A80D6D">
        <w:t xml:space="preserve"> </w:t>
      </w:r>
      <w:r w:rsidRPr="00A80D6D">
        <w:t>or</w:t>
      </w:r>
      <w:r w:rsidR="008C4C83" w:rsidRPr="00A80D6D">
        <w:t xml:space="preserve"> </w:t>
      </w:r>
      <w:r w:rsidRPr="00A80D6D">
        <w:t>otherwise</w:t>
      </w:r>
      <w:r w:rsidR="008C4C83" w:rsidRPr="00A80D6D">
        <w:t xml:space="preserve"> </w:t>
      </w:r>
      <w:r w:rsidRPr="00A80D6D">
        <w:t>erroneous</w:t>
      </w:r>
      <w:r w:rsidR="008C4C83" w:rsidRPr="00A80D6D">
        <w:t xml:space="preserve"> </w:t>
      </w:r>
      <w:r w:rsidRPr="00A80D6D">
        <w:t>ticket</w:t>
      </w:r>
      <w:r w:rsidR="008C4C83" w:rsidRPr="00A80D6D">
        <w:t xml:space="preserve"> </w:t>
      </w:r>
      <w:r w:rsidRPr="00A80D6D">
        <w:t>with</w:t>
      </w:r>
      <w:r w:rsidR="008C4C83" w:rsidRPr="00A80D6D">
        <w:t xml:space="preserve"> </w:t>
      </w:r>
      <w:r w:rsidRPr="00A80D6D">
        <w:t>a</w:t>
      </w:r>
      <w:r w:rsidR="008C4C83" w:rsidRPr="00A80D6D">
        <w:t xml:space="preserve"> </w:t>
      </w:r>
      <w:r w:rsidRPr="00A80D6D">
        <w:t>ticket</w:t>
      </w:r>
      <w:r w:rsidR="008C4C83" w:rsidRPr="00A80D6D">
        <w:t xml:space="preserve"> </w:t>
      </w:r>
      <w:r w:rsidRPr="00A80D6D">
        <w:t>of</w:t>
      </w:r>
      <w:r w:rsidR="008C4C83" w:rsidRPr="00A80D6D">
        <w:t xml:space="preserve"> </w:t>
      </w:r>
      <w:r w:rsidRPr="00A80D6D">
        <w:t>equivalent</w:t>
      </w:r>
      <w:r w:rsidR="008C4C83" w:rsidRPr="00A80D6D">
        <w:t xml:space="preserve"> </w:t>
      </w:r>
      <w:r w:rsidRPr="00A80D6D">
        <w:t>sales</w:t>
      </w:r>
      <w:r w:rsidR="008C4C83" w:rsidRPr="00A80D6D">
        <w:t xml:space="preserve"> </w:t>
      </w:r>
      <w:r w:rsidRPr="00A80D6D">
        <w:t>price</w:t>
      </w:r>
      <w:r w:rsidR="008C4C83" w:rsidRPr="00A80D6D">
        <w:t xml:space="preserve"> </w:t>
      </w:r>
      <w:r w:rsidRPr="00A80D6D">
        <w:t>from</w:t>
      </w:r>
      <w:r w:rsidR="008C4C83" w:rsidRPr="00A80D6D">
        <w:t xml:space="preserve"> </w:t>
      </w:r>
      <w:r w:rsidRPr="00A80D6D">
        <w:t>any</w:t>
      </w:r>
      <w:r w:rsidR="008C4C83" w:rsidRPr="00A80D6D">
        <w:t xml:space="preserve"> </w:t>
      </w:r>
      <w:r w:rsidRPr="00A80D6D">
        <w:t>current</w:t>
      </w:r>
      <w:r w:rsidR="008C4C83" w:rsidRPr="00A80D6D">
        <w:t xml:space="preserve"> </w:t>
      </w:r>
      <w:r w:rsidRPr="00A80D6D">
        <w:t>lottery</w:t>
      </w:r>
      <w:r w:rsidR="008C4C83" w:rsidRPr="00A80D6D">
        <w:t xml:space="preserve"> </w:t>
      </w:r>
      <w:r w:rsidRPr="00A80D6D">
        <w:t>game</w:t>
      </w:r>
      <w:r w:rsidR="00C51997" w:rsidRPr="00A80D6D">
        <w:t xml:space="preserve">.  </w:t>
      </w:r>
      <w:r w:rsidRPr="00A80D6D">
        <w:t>Replacement</w:t>
      </w:r>
      <w:r w:rsidR="008C4C83" w:rsidRPr="00A80D6D">
        <w:t xml:space="preserve"> </w:t>
      </w:r>
      <w:r w:rsidRPr="00A80D6D">
        <w:t>of</w:t>
      </w:r>
      <w:r w:rsidR="008C4C83" w:rsidRPr="00A80D6D">
        <w:t xml:space="preserve"> </w:t>
      </w:r>
      <w:r w:rsidRPr="00A80D6D">
        <w:t>the</w:t>
      </w:r>
      <w:r w:rsidR="008C4C83" w:rsidRPr="00A80D6D">
        <w:t xml:space="preserve"> </w:t>
      </w:r>
      <w:r w:rsidRPr="00A80D6D">
        <w:t>ticket</w:t>
      </w:r>
      <w:r w:rsidR="008C4C83" w:rsidRPr="00A80D6D">
        <w:t xml:space="preserve"> </w:t>
      </w:r>
      <w:r w:rsidRPr="00A80D6D">
        <w:t>shall</w:t>
      </w:r>
      <w:r w:rsidR="008C4C83" w:rsidRPr="00A80D6D">
        <w:t xml:space="preserve"> </w:t>
      </w:r>
      <w:r w:rsidRPr="00A80D6D">
        <w:t>be</w:t>
      </w:r>
      <w:r w:rsidR="008C4C83" w:rsidRPr="00A80D6D">
        <w:t xml:space="preserve"> </w:t>
      </w:r>
      <w:r w:rsidRPr="00A80D6D">
        <w:t>the</w:t>
      </w:r>
      <w:r w:rsidR="008C4C83" w:rsidRPr="00A80D6D">
        <w:t xml:space="preserve"> </w:t>
      </w:r>
      <w:r w:rsidRPr="00A80D6D">
        <w:t>bearer</w:t>
      </w:r>
      <w:r w:rsidR="008C4C83" w:rsidRPr="00A80D6D">
        <w:t xml:space="preserve"> </w:t>
      </w:r>
      <w:r w:rsidRPr="00A80D6D">
        <w:t>or</w:t>
      </w:r>
      <w:r w:rsidR="008C4C83" w:rsidRPr="00A80D6D">
        <w:t xml:space="preserve"> </w:t>
      </w:r>
      <w:r w:rsidRPr="00A80D6D">
        <w:t>claimant's</w:t>
      </w:r>
      <w:r w:rsidR="008C4C83" w:rsidRPr="00A80D6D">
        <w:t xml:space="preserve"> </w:t>
      </w:r>
      <w:r w:rsidRPr="00A80D6D">
        <w:t>sole</w:t>
      </w:r>
      <w:r w:rsidR="008C4C83" w:rsidRPr="00A80D6D">
        <w:t xml:space="preserve"> </w:t>
      </w:r>
      <w:r w:rsidRPr="00A80D6D">
        <w:t>and</w:t>
      </w:r>
      <w:r w:rsidR="008C4C83" w:rsidRPr="00A80D6D">
        <w:t xml:space="preserve"> </w:t>
      </w:r>
      <w:r w:rsidRPr="00A80D6D">
        <w:t>exclusive</w:t>
      </w:r>
      <w:r w:rsidR="008C4C83" w:rsidRPr="00A80D6D">
        <w:t xml:space="preserve"> </w:t>
      </w:r>
      <w:r w:rsidRPr="00A80D6D">
        <w:t>remedy.</w:t>
      </w:r>
    </w:p>
    <w:p w14:paraId="6B53484F" w14:textId="77777777" w:rsidR="004766A9" w:rsidRPr="00A80D6D" w:rsidRDefault="004766A9" w:rsidP="008C4C83">
      <w:pPr>
        <w:jc w:val="both"/>
      </w:pPr>
    </w:p>
    <w:p w14:paraId="6B534850" w14:textId="77777777" w:rsidR="002E7877" w:rsidRPr="00A80D6D" w:rsidRDefault="002E7877">
      <w:r w:rsidRPr="00A80D6D">
        <w:br w:type="page"/>
      </w:r>
    </w:p>
    <w:p w14:paraId="6B534851" w14:textId="77777777" w:rsidR="00F52489" w:rsidRPr="00A80D6D" w:rsidRDefault="00F52489"/>
    <w:p w14:paraId="6B534852" w14:textId="77777777" w:rsidR="004766A9" w:rsidRPr="00A80D6D" w:rsidRDefault="00536185" w:rsidP="008C4C83">
      <w:pPr>
        <w:jc w:val="both"/>
        <w:rPr>
          <w:b/>
        </w:rPr>
      </w:pPr>
      <w:r w:rsidRPr="00A80D6D">
        <w:rPr>
          <w:b/>
        </w:rPr>
        <w:t>Section</w:t>
      </w:r>
      <w:r w:rsidR="008C4C83" w:rsidRPr="00A80D6D">
        <w:rPr>
          <w:b/>
        </w:rPr>
        <w:t xml:space="preserve"> </w:t>
      </w:r>
      <w:r w:rsidRPr="00A80D6D">
        <w:rPr>
          <w:b/>
        </w:rPr>
        <w:t>8.</w:t>
      </w:r>
      <w:r w:rsidR="00FA2BD8" w:rsidRPr="00A80D6D">
        <w:rPr>
          <w:b/>
        </w:rPr>
        <w:t>0</w:t>
      </w:r>
      <w:r w:rsidR="008C4C83" w:rsidRPr="00A80D6D">
        <w:rPr>
          <w:b/>
        </w:rPr>
        <w:t xml:space="preserve"> </w:t>
      </w:r>
      <w:r w:rsidR="006E4E9A" w:rsidRPr="00A80D6D">
        <w:rPr>
          <w:b/>
        </w:rPr>
        <w:t>–</w:t>
      </w:r>
      <w:r w:rsidR="008C4C83" w:rsidRPr="00A80D6D">
        <w:rPr>
          <w:b/>
        </w:rPr>
        <w:t xml:space="preserve"> </w:t>
      </w:r>
      <w:r w:rsidR="006E4E9A" w:rsidRPr="00A80D6D">
        <w:rPr>
          <w:b/>
        </w:rPr>
        <w:t>Ticket</w:t>
      </w:r>
      <w:r w:rsidR="008C4C83" w:rsidRPr="00A80D6D">
        <w:rPr>
          <w:b/>
        </w:rPr>
        <w:t xml:space="preserve"> </w:t>
      </w:r>
      <w:r w:rsidR="00BB0942" w:rsidRPr="00A80D6D">
        <w:rPr>
          <w:b/>
        </w:rPr>
        <w:t>Responsibility</w:t>
      </w:r>
    </w:p>
    <w:p w14:paraId="6B534853" w14:textId="77777777" w:rsidR="00FA2BD8" w:rsidRPr="00A80D6D" w:rsidRDefault="00FA2BD8" w:rsidP="008C4C83">
      <w:pPr>
        <w:jc w:val="both"/>
      </w:pPr>
    </w:p>
    <w:p w14:paraId="6B534854" w14:textId="2DDF9BA5" w:rsidR="00CC71E9" w:rsidRPr="00A80D6D" w:rsidRDefault="00B327D6" w:rsidP="008C4C83">
      <w:pPr>
        <w:numPr>
          <w:ilvl w:val="1"/>
          <w:numId w:val="3"/>
        </w:numPr>
        <w:jc w:val="both"/>
        <w:rPr>
          <w:i/>
        </w:rPr>
      </w:pPr>
      <w:r w:rsidRPr="00A80D6D">
        <w:rPr>
          <w:b/>
        </w:rPr>
        <w:t>Prize Claims</w:t>
      </w:r>
      <w:r w:rsidR="00C51997" w:rsidRPr="00A80D6D">
        <w:rPr>
          <w:b/>
        </w:rPr>
        <w:t xml:space="preserve">.  </w:t>
      </w:r>
      <w:r w:rsidRPr="00A80D6D">
        <w:t xml:space="preserve">Prize claim procedures shall be governed by the rules of the </w:t>
      </w:r>
      <w:r w:rsidR="00C0758C" w:rsidRPr="00A80D6D">
        <w:t>S</w:t>
      </w:r>
      <w:r w:rsidRPr="00A80D6D">
        <w:t xml:space="preserve">elling </w:t>
      </w:r>
      <w:r w:rsidR="00C0758C" w:rsidRPr="00A80D6D">
        <w:t>L</w:t>
      </w:r>
      <w:r w:rsidRPr="00A80D6D">
        <w:t>ottery</w:t>
      </w:r>
      <w:r w:rsidR="00C51997" w:rsidRPr="00A80D6D">
        <w:t xml:space="preserve">.  </w:t>
      </w:r>
      <w:r w:rsidRPr="00A80D6D">
        <w:t xml:space="preserve">The MUSL and the Selling Lotteries shall not be responsible for prizes that are not claimed following the proper procedures as determined by the </w:t>
      </w:r>
      <w:ins w:id="271" w:author="Rodrigue, Lisa" w:date="2022-01-31T15:39:00Z">
        <w:r w:rsidR="004B103A">
          <w:t>S</w:t>
        </w:r>
      </w:ins>
      <w:del w:id="272" w:author="Rodrigue, Lisa" w:date="2022-01-31T15:39:00Z">
        <w:r w:rsidRPr="00A80D6D" w:rsidDel="004B103A">
          <w:delText>s</w:delText>
        </w:r>
      </w:del>
      <w:r w:rsidRPr="00A80D6D">
        <w:t xml:space="preserve">elling </w:t>
      </w:r>
      <w:ins w:id="273" w:author="Rodrigue, Lisa" w:date="2022-01-31T15:39:00Z">
        <w:r w:rsidR="004B103A">
          <w:t>L</w:t>
        </w:r>
      </w:ins>
      <w:del w:id="274" w:author="Rodrigue, Lisa" w:date="2022-01-31T15:39:00Z">
        <w:r w:rsidRPr="00A80D6D" w:rsidDel="004B103A">
          <w:delText>l</w:delText>
        </w:r>
      </w:del>
      <w:r w:rsidRPr="00A80D6D">
        <w:t>ottery.</w:t>
      </w:r>
    </w:p>
    <w:p w14:paraId="6B534855" w14:textId="77777777" w:rsidR="001E3A75" w:rsidRPr="00A80D6D" w:rsidRDefault="001E3A75" w:rsidP="008C4C83">
      <w:pPr>
        <w:ind w:left="720"/>
        <w:jc w:val="both"/>
        <w:rPr>
          <w:i/>
        </w:rPr>
      </w:pPr>
    </w:p>
    <w:p w14:paraId="6B534856" w14:textId="77777777" w:rsidR="00C51997" w:rsidRPr="00A80D6D" w:rsidRDefault="00B327D6" w:rsidP="008C4C83">
      <w:pPr>
        <w:numPr>
          <w:ilvl w:val="1"/>
          <w:numId w:val="3"/>
        </w:numPr>
        <w:jc w:val="both"/>
      </w:pPr>
      <w:r w:rsidRPr="00A80D6D">
        <w:rPr>
          <w:b/>
        </w:rPr>
        <w:t>Reserved</w:t>
      </w:r>
      <w:r w:rsidR="00C51997" w:rsidRPr="00A80D6D">
        <w:t>.</w:t>
      </w:r>
    </w:p>
    <w:p w14:paraId="6B534857" w14:textId="77777777" w:rsidR="001E3A75" w:rsidRPr="00A80D6D" w:rsidRDefault="001E3A75" w:rsidP="008C4C83">
      <w:pPr>
        <w:jc w:val="both"/>
        <w:rPr>
          <w:b/>
        </w:rPr>
      </w:pPr>
    </w:p>
    <w:p w14:paraId="6B534858" w14:textId="77777777" w:rsidR="00557D2B" w:rsidRPr="00A80D6D" w:rsidRDefault="004766A9" w:rsidP="008C4C83">
      <w:pPr>
        <w:numPr>
          <w:ilvl w:val="1"/>
          <w:numId w:val="3"/>
        </w:numPr>
        <w:jc w:val="both"/>
        <w:rPr>
          <w:i/>
        </w:rPr>
      </w:pPr>
      <w:r w:rsidRPr="00A80D6D">
        <w:rPr>
          <w:b/>
        </w:rPr>
        <w:t>Stolen</w:t>
      </w:r>
      <w:r w:rsidR="008C4C83" w:rsidRPr="00A80D6D">
        <w:rPr>
          <w:b/>
        </w:rPr>
        <w:t xml:space="preserve"> </w:t>
      </w:r>
      <w:r w:rsidRPr="00A80D6D">
        <w:rPr>
          <w:b/>
        </w:rPr>
        <w:t>Tickets</w:t>
      </w:r>
      <w:r w:rsidR="00C51997" w:rsidRPr="00A80D6D">
        <w:rPr>
          <w:b/>
        </w:rPr>
        <w:t xml:space="preserve">.  </w:t>
      </w:r>
      <w:r w:rsidRPr="00A80D6D">
        <w:t>The</w:t>
      </w:r>
      <w:r w:rsidR="008C4C83" w:rsidRPr="00A80D6D">
        <w:t xml:space="preserve"> </w:t>
      </w:r>
      <w:r w:rsidRPr="00A80D6D">
        <w:t>Product</w:t>
      </w:r>
      <w:r w:rsidR="008C4C83" w:rsidRPr="00A80D6D">
        <w:t xml:space="preserve"> </w:t>
      </w:r>
      <w:r w:rsidRPr="00A80D6D">
        <w:t>Group,</w:t>
      </w:r>
      <w:r w:rsidR="008C4C83" w:rsidRPr="00A80D6D">
        <w:t xml:space="preserve"> </w:t>
      </w:r>
      <w:r w:rsidRPr="00A80D6D">
        <w:t>the</w:t>
      </w:r>
      <w:r w:rsidR="008C4C83" w:rsidRPr="00A80D6D">
        <w:t xml:space="preserve"> </w:t>
      </w:r>
      <w:r w:rsidRPr="00A80D6D">
        <w:t>MUSL</w:t>
      </w:r>
      <w:r w:rsidR="008C4C83" w:rsidRPr="00A80D6D">
        <w:t xml:space="preserve"> </w:t>
      </w:r>
      <w:r w:rsidRPr="00A80D6D">
        <w:t>and</w:t>
      </w:r>
      <w:r w:rsidR="008C4C83" w:rsidRPr="00A80D6D">
        <w:t xml:space="preserve"> </w:t>
      </w:r>
      <w:r w:rsidRPr="00A80D6D">
        <w:t>the</w:t>
      </w:r>
      <w:r w:rsidR="008C4C83" w:rsidRPr="00A80D6D">
        <w:t xml:space="preserve"> </w:t>
      </w:r>
      <w:r w:rsidRPr="00A80D6D">
        <w:t>Party</w:t>
      </w:r>
      <w:r w:rsidR="008C4C83" w:rsidRPr="00A80D6D">
        <w:t xml:space="preserve"> </w:t>
      </w:r>
      <w:r w:rsidRPr="00A80D6D">
        <w:t>Lotteries</w:t>
      </w:r>
      <w:r w:rsidR="008C4C83" w:rsidRPr="00A80D6D">
        <w:t xml:space="preserve"> </w:t>
      </w:r>
      <w:r w:rsidRPr="00A80D6D">
        <w:t>shall</w:t>
      </w:r>
      <w:r w:rsidR="008C4C83" w:rsidRPr="00A80D6D">
        <w:t xml:space="preserve"> </w:t>
      </w:r>
      <w:r w:rsidRPr="00A80D6D">
        <w:t>not</w:t>
      </w:r>
      <w:r w:rsidR="008C4C83" w:rsidRPr="00A80D6D">
        <w:t xml:space="preserve"> </w:t>
      </w:r>
      <w:r w:rsidRPr="00A80D6D">
        <w:t>be</w:t>
      </w:r>
      <w:r w:rsidR="008C4C83" w:rsidRPr="00A80D6D">
        <w:t xml:space="preserve"> </w:t>
      </w:r>
      <w:r w:rsidRPr="00A80D6D">
        <w:t>responsible</w:t>
      </w:r>
      <w:r w:rsidR="008C4C83" w:rsidRPr="00A80D6D">
        <w:t xml:space="preserve"> </w:t>
      </w:r>
      <w:r w:rsidRPr="00A80D6D">
        <w:t>for</w:t>
      </w:r>
      <w:r w:rsidR="008C4C83" w:rsidRPr="00A80D6D">
        <w:t xml:space="preserve"> </w:t>
      </w:r>
      <w:r w:rsidRPr="00A80D6D">
        <w:t>lost</w:t>
      </w:r>
      <w:r w:rsidR="008C4C83" w:rsidRPr="00A80D6D">
        <w:t xml:space="preserve"> </w:t>
      </w:r>
      <w:r w:rsidRPr="00A80D6D">
        <w:t>or</w:t>
      </w:r>
      <w:r w:rsidR="008C4C83" w:rsidRPr="00A80D6D">
        <w:t xml:space="preserve"> </w:t>
      </w:r>
      <w:r w:rsidRPr="00A80D6D">
        <w:t>stolen</w:t>
      </w:r>
      <w:r w:rsidR="008C4C83" w:rsidRPr="00A80D6D">
        <w:t xml:space="preserve"> </w:t>
      </w:r>
      <w:r w:rsidR="00C0758C" w:rsidRPr="00A80D6D">
        <w:t>Plays</w:t>
      </w:r>
      <w:r w:rsidRPr="00A80D6D">
        <w:t>.</w:t>
      </w:r>
    </w:p>
    <w:p w14:paraId="6B534859" w14:textId="77777777" w:rsidR="00557D2B" w:rsidRPr="00A80D6D" w:rsidRDefault="00557D2B" w:rsidP="008C4C83">
      <w:pPr>
        <w:jc w:val="both"/>
        <w:rPr>
          <w:b/>
        </w:rPr>
      </w:pPr>
    </w:p>
    <w:p w14:paraId="6B53485A" w14:textId="77777777" w:rsidR="004766A9" w:rsidRPr="00A80D6D" w:rsidRDefault="00B327D6" w:rsidP="008C4C83">
      <w:pPr>
        <w:numPr>
          <w:ilvl w:val="1"/>
          <w:numId w:val="3"/>
        </w:numPr>
        <w:jc w:val="both"/>
        <w:rPr>
          <w:i/>
        </w:rPr>
      </w:pPr>
      <w:r w:rsidRPr="00A80D6D">
        <w:rPr>
          <w:b/>
        </w:rPr>
        <w:t>Ticketless Transactions</w:t>
      </w:r>
      <w:r w:rsidR="00C51997" w:rsidRPr="00A80D6D">
        <w:rPr>
          <w:b/>
        </w:rPr>
        <w:t xml:space="preserve">.  </w:t>
      </w:r>
      <w:r w:rsidR="004766A9" w:rsidRPr="00A80D6D">
        <w:t>A</w:t>
      </w:r>
      <w:r w:rsidR="008C4C83" w:rsidRPr="00A80D6D">
        <w:t xml:space="preserve"> </w:t>
      </w:r>
      <w:r w:rsidR="004766A9" w:rsidRPr="00A80D6D">
        <w:t>receipt</w:t>
      </w:r>
      <w:r w:rsidR="008C4C83" w:rsidRPr="00A80D6D">
        <w:t xml:space="preserve"> </w:t>
      </w:r>
      <w:r w:rsidR="004766A9" w:rsidRPr="00A80D6D">
        <w:t>for</w:t>
      </w:r>
      <w:r w:rsidR="008C4C83" w:rsidRPr="00A80D6D">
        <w:t xml:space="preserve"> </w:t>
      </w:r>
      <w:r w:rsidR="004766A9" w:rsidRPr="00A80D6D">
        <w:t>a</w:t>
      </w:r>
      <w:r w:rsidR="008C4C83" w:rsidRPr="00A80D6D">
        <w:t xml:space="preserve"> </w:t>
      </w:r>
      <w:r w:rsidRPr="00A80D6D">
        <w:t xml:space="preserve">ticketless transaction </w:t>
      </w:r>
      <w:r w:rsidR="004766A9" w:rsidRPr="00A80D6D">
        <w:t>play</w:t>
      </w:r>
      <w:r w:rsidR="008C4C83" w:rsidRPr="00A80D6D">
        <w:t xml:space="preserve"> </w:t>
      </w:r>
      <w:r w:rsidR="004766A9" w:rsidRPr="00A80D6D">
        <w:t>has</w:t>
      </w:r>
      <w:r w:rsidR="008C4C83" w:rsidRPr="00A80D6D">
        <w:t xml:space="preserve"> </w:t>
      </w:r>
      <w:r w:rsidR="004766A9" w:rsidRPr="00A80D6D">
        <w:t>no</w:t>
      </w:r>
      <w:r w:rsidR="008C4C83" w:rsidRPr="00A80D6D">
        <w:t xml:space="preserve"> </w:t>
      </w:r>
      <w:r w:rsidR="004766A9" w:rsidRPr="00A80D6D">
        <w:t>value</w:t>
      </w:r>
      <w:r w:rsidR="008C4C83" w:rsidRPr="00A80D6D">
        <w:t xml:space="preserve"> </w:t>
      </w:r>
      <w:r w:rsidR="004766A9" w:rsidRPr="00A80D6D">
        <w:t>and</w:t>
      </w:r>
      <w:r w:rsidR="008C4C83" w:rsidRPr="00A80D6D">
        <w:t xml:space="preserve"> </w:t>
      </w:r>
      <w:r w:rsidR="004766A9" w:rsidRPr="00A80D6D">
        <w:t>is</w:t>
      </w:r>
      <w:r w:rsidR="008C4C83" w:rsidRPr="00A80D6D">
        <w:t xml:space="preserve"> </w:t>
      </w:r>
      <w:r w:rsidR="004766A9" w:rsidRPr="00A80D6D">
        <w:t>not</w:t>
      </w:r>
      <w:r w:rsidR="008C4C83" w:rsidRPr="00A80D6D">
        <w:t xml:space="preserve"> </w:t>
      </w:r>
      <w:r w:rsidR="004766A9" w:rsidRPr="00A80D6D">
        <w:t>evidence</w:t>
      </w:r>
      <w:r w:rsidR="008C4C83" w:rsidRPr="00A80D6D">
        <w:t xml:space="preserve"> </w:t>
      </w:r>
      <w:r w:rsidR="004766A9" w:rsidRPr="00A80D6D">
        <w:t>of</w:t>
      </w:r>
      <w:r w:rsidR="008C4C83" w:rsidRPr="00A80D6D">
        <w:t xml:space="preserve"> </w:t>
      </w:r>
      <w:r w:rsidR="004766A9" w:rsidRPr="00A80D6D">
        <w:t>a</w:t>
      </w:r>
      <w:r w:rsidR="008C4C83" w:rsidRPr="00A80D6D">
        <w:t xml:space="preserve"> </w:t>
      </w:r>
      <w:r w:rsidR="00C0758C" w:rsidRPr="00A80D6D">
        <w:t>P</w:t>
      </w:r>
      <w:r w:rsidR="004766A9" w:rsidRPr="00A80D6D">
        <w:t>lay</w:t>
      </w:r>
      <w:r w:rsidR="00C51997" w:rsidRPr="00A80D6D">
        <w:t xml:space="preserve">.  </w:t>
      </w:r>
      <w:r w:rsidR="004766A9" w:rsidRPr="00A80D6D">
        <w:t>A</w:t>
      </w:r>
      <w:r w:rsidR="008C4C83" w:rsidRPr="00A80D6D">
        <w:t xml:space="preserve"> </w:t>
      </w:r>
      <w:r w:rsidRPr="00A80D6D">
        <w:t xml:space="preserve">ticketless transaction </w:t>
      </w:r>
      <w:r w:rsidR="00C0758C" w:rsidRPr="00A80D6D">
        <w:t>P</w:t>
      </w:r>
      <w:r w:rsidR="004766A9" w:rsidRPr="00A80D6D">
        <w:t>lay</w:t>
      </w:r>
      <w:r w:rsidR="008C4C83" w:rsidRPr="00A80D6D">
        <w:t xml:space="preserve"> </w:t>
      </w:r>
      <w:r w:rsidR="004766A9" w:rsidRPr="00A80D6D">
        <w:t>is</w:t>
      </w:r>
      <w:r w:rsidR="008C4C83" w:rsidRPr="00A80D6D">
        <w:t xml:space="preserve"> </w:t>
      </w:r>
      <w:r w:rsidR="004766A9" w:rsidRPr="00A80D6D">
        <w:t>valid</w:t>
      </w:r>
      <w:r w:rsidR="008C4C83" w:rsidRPr="00A80D6D">
        <w:t xml:space="preserve"> </w:t>
      </w:r>
      <w:r w:rsidR="004766A9" w:rsidRPr="00A80D6D">
        <w:t>when</w:t>
      </w:r>
      <w:r w:rsidR="008C4C83" w:rsidRPr="00A80D6D">
        <w:t xml:space="preserve"> </w:t>
      </w:r>
      <w:r w:rsidR="004766A9" w:rsidRPr="00A80D6D">
        <w:t>registered</w:t>
      </w:r>
      <w:r w:rsidR="008C4C83" w:rsidRPr="00A80D6D">
        <w:t xml:space="preserve"> </w:t>
      </w:r>
      <w:r w:rsidR="004766A9" w:rsidRPr="00A80D6D">
        <w:t>with</w:t>
      </w:r>
      <w:r w:rsidR="008C4C83" w:rsidRPr="00A80D6D">
        <w:t xml:space="preserve"> </w:t>
      </w:r>
      <w:r w:rsidR="004766A9" w:rsidRPr="00A80D6D">
        <w:t>the</w:t>
      </w:r>
      <w:r w:rsidR="008C4C83" w:rsidRPr="00A80D6D">
        <w:t xml:space="preserve"> </w:t>
      </w:r>
      <w:r w:rsidR="004766A9" w:rsidRPr="00A80D6D">
        <w:t>lottery</w:t>
      </w:r>
      <w:r w:rsidR="008C4C83" w:rsidRPr="00A80D6D">
        <w:t xml:space="preserve"> </w:t>
      </w:r>
      <w:r w:rsidR="004766A9" w:rsidRPr="00A80D6D">
        <w:t>in</w:t>
      </w:r>
      <w:r w:rsidR="008C4C83" w:rsidRPr="00A80D6D">
        <w:t xml:space="preserve"> </w:t>
      </w:r>
      <w:r w:rsidR="004766A9" w:rsidRPr="00A80D6D">
        <w:t>accordance</w:t>
      </w:r>
      <w:r w:rsidR="008C4C83" w:rsidRPr="00A80D6D">
        <w:t xml:space="preserve"> </w:t>
      </w:r>
      <w:r w:rsidR="004766A9" w:rsidRPr="00A80D6D">
        <w:t>with</w:t>
      </w:r>
      <w:r w:rsidR="008C4C83" w:rsidRPr="00A80D6D">
        <w:t xml:space="preserve"> </w:t>
      </w:r>
      <w:r w:rsidR="004766A9" w:rsidRPr="00A80D6D">
        <w:t>lottery</w:t>
      </w:r>
      <w:r w:rsidR="008C4C83" w:rsidRPr="00A80D6D">
        <w:t xml:space="preserve"> </w:t>
      </w:r>
      <w:r w:rsidR="004766A9" w:rsidRPr="00A80D6D">
        <w:t>rules</w:t>
      </w:r>
      <w:r w:rsidR="008C4C83" w:rsidRPr="00A80D6D">
        <w:t xml:space="preserve"> </w:t>
      </w:r>
      <w:r w:rsidR="004766A9" w:rsidRPr="00A80D6D">
        <w:t>and</w:t>
      </w:r>
      <w:r w:rsidR="008C4C83" w:rsidRPr="00A80D6D">
        <w:t xml:space="preserve"> </w:t>
      </w:r>
      <w:r w:rsidR="004766A9" w:rsidRPr="00A80D6D">
        <w:t>the</w:t>
      </w:r>
      <w:r w:rsidR="008C4C83" w:rsidRPr="00A80D6D">
        <w:t xml:space="preserve"> </w:t>
      </w:r>
      <w:r w:rsidR="004766A9" w:rsidRPr="00A80D6D">
        <w:t>person</w:t>
      </w:r>
      <w:r w:rsidR="008C4C83" w:rsidRPr="00A80D6D">
        <w:t xml:space="preserve"> </w:t>
      </w:r>
      <w:r w:rsidR="004766A9" w:rsidRPr="00A80D6D">
        <w:t>or,</w:t>
      </w:r>
      <w:r w:rsidR="008C4C83" w:rsidRPr="00A80D6D">
        <w:t xml:space="preserve"> </w:t>
      </w:r>
      <w:r w:rsidR="004766A9" w:rsidRPr="00A80D6D">
        <w:t>if</w:t>
      </w:r>
      <w:r w:rsidR="008C4C83" w:rsidRPr="00A80D6D">
        <w:t xml:space="preserve"> </w:t>
      </w:r>
      <w:r w:rsidR="004766A9" w:rsidRPr="00A80D6D">
        <w:t>permitted</w:t>
      </w:r>
      <w:r w:rsidR="008C4C83" w:rsidRPr="00A80D6D">
        <w:t xml:space="preserve"> </w:t>
      </w:r>
      <w:r w:rsidR="004766A9" w:rsidRPr="00A80D6D">
        <w:t>by</w:t>
      </w:r>
      <w:r w:rsidR="008C4C83" w:rsidRPr="00A80D6D">
        <w:t xml:space="preserve"> </w:t>
      </w:r>
      <w:r w:rsidR="004766A9" w:rsidRPr="00A80D6D">
        <w:t>the</w:t>
      </w:r>
      <w:r w:rsidR="008C4C83" w:rsidRPr="00A80D6D">
        <w:t xml:space="preserve"> </w:t>
      </w:r>
      <w:r w:rsidR="004766A9" w:rsidRPr="00A80D6D">
        <w:t>lottery</w:t>
      </w:r>
      <w:r w:rsidR="008C4C83" w:rsidRPr="00A80D6D">
        <w:t xml:space="preserve"> </w:t>
      </w:r>
      <w:r w:rsidR="004766A9" w:rsidRPr="00A80D6D">
        <w:t>rules,</w:t>
      </w:r>
      <w:r w:rsidR="008C4C83" w:rsidRPr="00A80D6D">
        <w:t xml:space="preserve"> </w:t>
      </w:r>
      <w:r w:rsidR="004766A9" w:rsidRPr="00A80D6D">
        <w:t>the</w:t>
      </w:r>
      <w:r w:rsidR="008C4C83" w:rsidRPr="00A80D6D">
        <w:t xml:space="preserve"> </w:t>
      </w:r>
      <w:r w:rsidR="004766A9" w:rsidRPr="00A80D6D">
        <w:t>persons</w:t>
      </w:r>
      <w:r w:rsidR="008C4C83" w:rsidRPr="00A80D6D">
        <w:t xml:space="preserve"> </w:t>
      </w:r>
      <w:r w:rsidR="004766A9" w:rsidRPr="00A80D6D">
        <w:t>registering</w:t>
      </w:r>
      <w:r w:rsidR="008C4C83" w:rsidRPr="00A80D6D">
        <w:t xml:space="preserve"> </w:t>
      </w:r>
      <w:r w:rsidR="004766A9" w:rsidRPr="00A80D6D">
        <w:t>the</w:t>
      </w:r>
      <w:r w:rsidR="008C4C83" w:rsidRPr="00A80D6D">
        <w:t xml:space="preserve"> </w:t>
      </w:r>
      <w:r w:rsidR="00C0758C" w:rsidRPr="00A80D6D">
        <w:t>P</w:t>
      </w:r>
      <w:r w:rsidR="004766A9" w:rsidRPr="00A80D6D">
        <w:t>lay</w:t>
      </w:r>
      <w:r w:rsidR="008C4C83" w:rsidRPr="00A80D6D">
        <w:t xml:space="preserve"> </w:t>
      </w:r>
      <w:r w:rsidR="004766A9" w:rsidRPr="00A80D6D">
        <w:t>shall</w:t>
      </w:r>
      <w:r w:rsidR="008C4C83" w:rsidRPr="00A80D6D">
        <w:t xml:space="preserve"> </w:t>
      </w:r>
      <w:r w:rsidR="004766A9" w:rsidRPr="00A80D6D">
        <w:t>be</w:t>
      </w:r>
      <w:r w:rsidR="008C4C83" w:rsidRPr="00A80D6D">
        <w:t xml:space="preserve"> </w:t>
      </w:r>
      <w:r w:rsidR="004766A9" w:rsidRPr="00A80D6D">
        <w:t>the</w:t>
      </w:r>
      <w:r w:rsidR="008C4C83" w:rsidRPr="00A80D6D">
        <w:t xml:space="preserve"> </w:t>
      </w:r>
      <w:r w:rsidR="004766A9" w:rsidRPr="00A80D6D">
        <w:t>owner</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Pr="00A80D6D">
        <w:t xml:space="preserve">ticketless transaction </w:t>
      </w:r>
      <w:r w:rsidR="00C0758C" w:rsidRPr="00A80D6D">
        <w:t>P</w:t>
      </w:r>
      <w:r w:rsidR="004766A9" w:rsidRPr="00A80D6D">
        <w:t>lay.</w:t>
      </w:r>
    </w:p>
    <w:p w14:paraId="6B53485B" w14:textId="77777777" w:rsidR="00C0758C" w:rsidRPr="00A80D6D" w:rsidRDefault="00C0758C" w:rsidP="00C0758C">
      <w:pPr>
        <w:ind w:left="1440"/>
        <w:jc w:val="both"/>
        <w:rPr>
          <w:i/>
        </w:rPr>
      </w:pPr>
    </w:p>
    <w:p w14:paraId="6B53485C" w14:textId="77777777" w:rsidR="00C0758C" w:rsidRPr="00A80D6D" w:rsidRDefault="00C0758C" w:rsidP="008C4C83">
      <w:pPr>
        <w:numPr>
          <w:ilvl w:val="1"/>
          <w:numId w:val="3"/>
        </w:numPr>
        <w:jc w:val="both"/>
        <w:rPr>
          <w:i/>
        </w:rPr>
      </w:pPr>
      <w:r w:rsidRPr="00A80D6D">
        <w:rPr>
          <w:b/>
        </w:rPr>
        <w:t>Errors.</w:t>
      </w:r>
    </w:p>
    <w:p w14:paraId="6B53485D" w14:textId="77777777" w:rsidR="00C0758C" w:rsidRPr="00A80D6D" w:rsidRDefault="00C0758C" w:rsidP="00C0758C">
      <w:pPr>
        <w:ind w:left="1440"/>
        <w:jc w:val="both"/>
        <w:rPr>
          <w:i/>
        </w:rPr>
      </w:pPr>
    </w:p>
    <w:p w14:paraId="6B53485E" w14:textId="12393C98" w:rsidR="00C0758C" w:rsidRPr="00A80D6D" w:rsidRDefault="00C0758C" w:rsidP="00C0758C">
      <w:pPr>
        <w:numPr>
          <w:ilvl w:val="2"/>
          <w:numId w:val="3"/>
        </w:numPr>
        <w:jc w:val="both"/>
        <w:rPr>
          <w:i/>
        </w:rPr>
      </w:pPr>
      <w:r w:rsidRPr="00A80D6D">
        <w:t>The</w:t>
      </w:r>
      <w:ins w:id="275" w:author="Rodrigue, Lisa" w:date="2022-01-31T15:39:00Z">
        <w:r w:rsidR="004B103A">
          <w:t xml:space="preserve"> MUSL and</w:t>
        </w:r>
      </w:ins>
      <w:r w:rsidRPr="00A80D6D">
        <w:t xml:space="preserve"> Party Lotteries shall not be responsible to a prize claimant for Plays redeemed in error by a</w:t>
      </w:r>
      <w:ins w:id="276" w:author="Rodrigue, Lisa" w:date="2022-02-01T16:19:00Z">
        <w:r w:rsidR="00AB6490">
          <w:t>n</w:t>
        </w:r>
      </w:ins>
      <w:r w:rsidRPr="00A80D6D">
        <w:t xml:space="preserve"> </w:t>
      </w:r>
      <w:del w:id="277" w:author="Rodrigue, Lisa" w:date="2022-02-01T16:19:00Z">
        <w:r w:rsidRPr="00A80D6D" w:rsidDel="00AB6490">
          <w:delText>selling</w:delText>
        </w:r>
      </w:del>
      <w:del w:id="278" w:author="Rodrigue, Lisa" w:date="2022-02-14T14:20:00Z">
        <w:r w:rsidRPr="00A80D6D" w:rsidDel="00A93D58">
          <w:delText xml:space="preserve"> </w:delText>
        </w:r>
      </w:del>
      <w:r w:rsidRPr="00A80D6D">
        <w:t>agent</w:t>
      </w:r>
      <w:ins w:id="279" w:author="Rodrigue, Lisa" w:date="2022-01-31T15:40:00Z">
        <w:r w:rsidR="004B103A">
          <w:t>,</w:t>
        </w:r>
      </w:ins>
      <w:r w:rsidRPr="00A80D6D">
        <w:t xml:space="preserve"> </w:t>
      </w:r>
      <w:del w:id="280" w:author="Rodrigue, Lisa" w:date="2022-02-01T16:20:00Z">
        <w:r w:rsidRPr="00A80D6D" w:rsidDel="00AB6490">
          <w:delText xml:space="preserve">or </w:delText>
        </w:r>
      </w:del>
      <w:r w:rsidRPr="00A80D6D">
        <w:t>retailer</w:t>
      </w:r>
      <w:ins w:id="281" w:author="Rodrigue, Lisa" w:date="2022-02-01T16:19:00Z">
        <w:r w:rsidR="00AB6490">
          <w:t xml:space="preserve"> </w:t>
        </w:r>
      </w:ins>
      <w:ins w:id="282" w:author="Rodrigue, Lisa" w:date="2022-02-01T16:20:00Z">
        <w:r w:rsidR="00AB6490">
          <w:t>or</w:t>
        </w:r>
      </w:ins>
      <w:ins w:id="283" w:author="Rodrigue, Lisa" w:date="2022-02-01T16:19:00Z">
        <w:r w:rsidR="00AB6490">
          <w:t xml:space="preserve"> lottery retail agent</w:t>
        </w:r>
      </w:ins>
      <w:r w:rsidRPr="00A80D6D">
        <w:t>.</w:t>
      </w:r>
    </w:p>
    <w:p w14:paraId="6B53485F" w14:textId="77777777" w:rsidR="00C0758C" w:rsidRPr="00A80D6D" w:rsidRDefault="00C0758C" w:rsidP="00C0758C">
      <w:pPr>
        <w:ind w:left="2160"/>
        <w:jc w:val="both"/>
        <w:rPr>
          <w:i/>
        </w:rPr>
      </w:pPr>
    </w:p>
    <w:p w14:paraId="6B534860" w14:textId="2D2EC19D" w:rsidR="00C0758C" w:rsidRPr="00A80D6D" w:rsidRDefault="00C0758C" w:rsidP="00C0758C">
      <w:pPr>
        <w:numPr>
          <w:ilvl w:val="2"/>
          <w:numId w:val="3"/>
        </w:numPr>
        <w:jc w:val="both"/>
      </w:pPr>
      <w:r w:rsidRPr="00A80D6D">
        <w:t xml:space="preserve">Winners are determined by the numbers drawn and certified by the independent auditor responsible for auditing the </w:t>
      </w:r>
      <w:ins w:id="284" w:author="Rodrigue, Lisa" w:date="2022-01-31T15:40:00Z">
        <w:r w:rsidR="004B103A">
          <w:t>Lotto America D</w:t>
        </w:r>
      </w:ins>
      <w:del w:id="285" w:author="Rodrigue, Lisa" w:date="2022-01-31T15:40:00Z">
        <w:r w:rsidRPr="00A80D6D" w:rsidDel="004B103A">
          <w:delText>d</w:delText>
        </w:r>
      </w:del>
      <w:r w:rsidRPr="00A80D6D">
        <w:t>raw</w:t>
      </w:r>
      <w:ins w:id="286" w:author="Rodrigue, Lisa" w:date="2022-01-31T15:40:00Z">
        <w:r w:rsidR="004B103A">
          <w:t>ings</w:t>
        </w:r>
      </w:ins>
      <w:r w:rsidRPr="00A80D6D">
        <w:t>. MUSL and the Party Lotteries are not responsible for winning numbers reported in error.</w:t>
      </w:r>
    </w:p>
    <w:p w14:paraId="6B534861" w14:textId="77777777" w:rsidR="00A60B36" w:rsidRPr="00A80D6D" w:rsidRDefault="00A60B36">
      <w:pPr>
        <w:rPr>
          <w:b/>
        </w:rPr>
      </w:pPr>
    </w:p>
    <w:p w14:paraId="6B534862" w14:textId="77777777" w:rsidR="00C0758C" w:rsidRPr="00A80D6D" w:rsidRDefault="00C0758C">
      <w:pPr>
        <w:rPr>
          <w:b/>
        </w:rPr>
      </w:pPr>
    </w:p>
    <w:p w14:paraId="6B534863" w14:textId="77777777" w:rsidR="004766A9" w:rsidRPr="00A80D6D" w:rsidRDefault="00427973" w:rsidP="008C4C83">
      <w:pPr>
        <w:rPr>
          <w:b/>
        </w:rPr>
      </w:pPr>
      <w:r w:rsidRPr="00A80D6D">
        <w:rPr>
          <w:b/>
        </w:rPr>
        <w:t>Section</w:t>
      </w:r>
      <w:r w:rsidR="008C4C83" w:rsidRPr="00A80D6D">
        <w:rPr>
          <w:b/>
        </w:rPr>
        <w:t xml:space="preserve"> </w:t>
      </w:r>
      <w:r w:rsidRPr="00A80D6D">
        <w:rPr>
          <w:b/>
        </w:rPr>
        <w:t>9.0</w:t>
      </w:r>
      <w:r w:rsidR="008C4C83" w:rsidRPr="00A80D6D">
        <w:rPr>
          <w:b/>
        </w:rPr>
        <w:t xml:space="preserve"> </w:t>
      </w:r>
      <w:r w:rsidR="00BD3306" w:rsidRPr="00A80D6D">
        <w:rPr>
          <w:b/>
        </w:rPr>
        <w:t>–</w:t>
      </w:r>
      <w:r w:rsidR="008C4C83" w:rsidRPr="00A80D6D">
        <w:rPr>
          <w:b/>
        </w:rPr>
        <w:t xml:space="preserve"> </w:t>
      </w:r>
      <w:r w:rsidRPr="00A80D6D">
        <w:rPr>
          <w:b/>
        </w:rPr>
        <w:t>Ineligible</w:t>
      </w:r>
      <w:r w:rsidR="008C4C83" w:rsidRPr="00A80D6D">
        <w:rPr>
          <w:b/>
        </w:rPr>
        <w:t xml:space="preserve"> </w:t>
      </w:r>
      <w:r w:rsidRPr="00A80D6D">
        <w:rPr>
          <w:b/>
        </w:rPr>
        <w:t>Players</w:t>
      </w:r>
    </w:p>
    <w:p w14:paraId="6B534864" w14:textId="77777777" w:rsidR="00725E72" w:rsidRPr="00A80D6D" w:rsidRDefault="00725E72" w:rsidP="008C4C83">
      <w:pPr>
        <w:rPr>
          <w:b/>
        </w:rPr>
      </w:pPr>
    </w:p>
    <w:p w14:paraId="6B534865" w14:textId="77777777" w:rsidR="00B6433E" w:rsidRPr="00A80D6D" w:rsidRDefault="008C4C83" w:rsidP="008C4C83">
      <w:pPr>
        <w:ind w:left="1440" w:hanging="720"/>
      </w:pPr>
      <w:r w:rsidRPr="00A80D6D">
        <w:rPr>
          <w:b/>
        </w:rPr>
        <w:t>9.1</w:t>
      </w:r>
      <w:r w:rsidRPr="00A80D6D">
        <w:tab/>
      </w:r>
      <w:r w:rsidR="004766A9" w:rsidRPr="00A80D6D">
        <w:t>A</w:t>
      </w:r>
      <w:r w:rsidRPr="00A80D6D">
        <w:t xml:space="preserve"> </w:t>
      </w:r>
      <w:r w:rsidR="00E86313" w:rsidRPr="00A80D6D">
        <w:t xml:space="preserve">play </w:t>
      </w:r>
      <w:r w:rsidR="004766A9" w:rsidRPr="00A80D6D">
        <w:t>or</w:t>
      </w:r>
      <w:r w:rsidRPr="00A80D6D">
        <w:t xml:space="preserve"> </w:t>
      </w:r>
      <w:r w:rsidR="004766A9" w:rsidRPr="00A80D6D">
        <w:t>share</w:t>
      </w:r>
      <w:r w:rsidRPr="00A80D6D">
        <w:t xml:space="preserve"> </w:t>
      </w:r>
      <w:r w:rsidR="004766A9" w:rsidRPr="00A80D6D">
        <w:t>for</w:t>
      </w:r>
      <w:r w:rsidRPr="00A80D6D">
        <w:t xml:space="preserve"> </w:t>
      </w:r>
      <w:r w:rsidR="004766A9" w:rsidRPr="00A80D6D">
        <w:t>a</w:t>
      </w:r>
      <w:r w:rsidRPr="00A80D6D">
        <w:t xml:space="preserve"> </w:t>
      </w:r>
      <w:r w:rsidR="004766A9" w:rsidRPr="00A80D6D">
        <w:t>MUSL</w:t>
      </w:r>
      <w:r w:rsidRPr="00A80D6D">
        <w:t xml:space="preserve"> </w:t>
      </w:r>
      <w:r w:rsidR="004766A9" w:rsidRPr="00A80D6D">
        <w:t>game</w:t>
      </w:r>
      <w:r w:rsidRPr="00A80D6D">
        <w:t xml:space="preserve"> </w:t>
      </w:r>
      <w:r w:rsidR="004766A9" w:rsidRPr="00A80D6D">
        <w:t>issued</w:t>
      </w:r>
      <w:r w:rsidRPr="00A80D6D">
        <w:t xml:space="preserve"> </w:t>
      </w:r>
      <w:r w:rsidR="004766A9" w:rsidRPr="00A80D6D">
        <w:t>by</w:t>
      </w:r>
      <w:r w:rsidRPr="00A80D6D">
        <w:t xml:space="preserve"> </w:t>
      </w:r>
      <w:r w:rsidR="004766A9" w:rsidRPr="00A80D6D">
        <w:t>the</w:t>
      </w:r>
      <w:r w:rsidRPr="00A80D6D">
        <w:t xml:space="preserve"> </w:t>
      </w:r>
      <w:r w:rsidR="004766A9" w:rsidRPr="00A80D6D">
        <w:t>MUSL</w:t>
      </w:r>
      <w:r w:rsidRPr="00A80D6D">
        <w:t xml:space="preserve"> </w:t>
      </w:r>
      <w:r w:rsidR="004766A9" w:rsidRPr="00A80D6D">
        <w:t>or</w:t>
      </w:r>
      <w:r w:rsidRPr="00A80D6D">
        <w:t xml:space="preserve"> </w:t>
      </w:r>
      <w:r w:rsidR="004766A9" w:rsidRPr="00A80D6D">
        <w:t>any</w:t>
      </w:r>
      <w:r w:rsidRPr="00A80D6D">
        <w:t xml:space="preserve"> </w:t>
      </w:r>
      <w:r w:rsidR="004766A9" w:rsidRPr="00A80D6D">
        <w:t>of</w:t>
      </w:r>
      <w:r w:rsidRPr="00A80D6D">
        <w:t xml:space="preserve"> </w:t>
      </w:r>
      <w:r w:rsidR="004766A9" w:rsidRPr="00A80D6D">
        <w:t>its</w:t>
      </w:r>
      <w:r w:rsidRPr="00A80D6D">
        <w:t xml:space="preserve"> </w:t>
      </w:r>
      <w:r w:rsidR="004766A9" w:rsidRPr="00A80D6D">
        <w:t>Party</w:t>
      </w:r>
      <w:r w:rsidRPr="00A80D6D">
        <w:t xml:space="preserve"> </w:t>
      </w:r>
      <w:r w:rsidR="004766A9" w:rsidRPr="00A80D6D">
        <w:t>Lotteries</w:t>
      </w:r>
      <w:r w:rsidRPr="00A80D6D">
        <w:t xml:space="preserve"> </w:t>
      </w:r>
      <w:r w:rsidR="004766A9" w:rsidRPr="00A80D6D">
        <w:t>shall</w:t>
      </w:r>
      <w:r w:rsidRPr="00A80D6D">
        <w:t xml:space="preserve"> </w:t>
      </w:r>
      <w:r w:rsidR="004766A9" w:rsidRPr="00A80D6D">
        <w:t>not</w:t>
      </w:r>
      <w:r w:rsidRPr="00A80D6D">
        <w:t xml:space="preserve"> </w:t>
      </w:r>
      <w:r w:rsidR="004766A9" w:rsidRPr="00A80D6D">
        <w:t>be</w:t>
      </w:r>
      <w:r w:rsidRPr="00A80D6D">
        <w:t xml:space="preserve"> </w:t>
      </w:r>
      <w:r w:rsidR="004766A9" w:rsidRPr="00A80D6D">
        <w:t>purchased</w:t>
      </w:r>
      <w:r w:rsidRPr="00A80D6D">
        <w:t xml:space="preserve"> </w:t>
      </w:r>
      <w:r w:rsidR="004766A9" w:rsidRPr="00A80D6D">
        <w:t>by,</w:t>
      </w:r>
      <w:r w:rsidRPr="00A80D6D">
        <w:t xml:space="preserve"> </w:t>
      </w:r>
      <w:r w:rsidR="004766A9" w:rsidRPr="00A80D6D">
        <w:t>and</w:t>
      </w:r>
      <w:r w:rsidRPr="00A80D6D">
        <w:t xml:space="preserve"> </w:t>
      </w:r>
      <w:r w:rsidR="004766A9" w:rsidRPr="00A80D6D">
        <w:t>a</w:t>
      </w:r>
      <w:r w:rsidRPr="00A80D6D">
        <w:t xml:space="preserve"> </w:t>
      </w:r>
      <w:r w:rsidR="004766A9" w:rsidRPr="00A80D6D">
        <w:t>prize</w:t>
      </w:r>
      <w:r w:rsidRPr="00A80D6D">
        <w:t xml:space="preserve"> </w:t>
      </w:r>
      <w:r w:rsidR="004766A9" w:rsidRPr="00A80D6D">
        <w:t>won</w:t>
      </w:r>
      <w:r w:rsidRPr="00A80D6D">
        <w:t xml:space="preserve"> </w:t>
      </w:r>
      <w:r w:rsidR="004766A9" w:rsidRPr="00A80D6D">
        <w:t>by</w:t>
      </w:r>
      <w:r w:rsidRPr="00A80D6D">
        <w:t xml:space="preserve"> </w:t>
      </w:r>
      <w:r w:rsidR="004766A9" w:rsidRPr="00A80D6D">
        <w:t>any</w:t>
      </w:r>
      <w:r w:rsidRPr="00A80D6D">
        <w:t xml:space="preserve"> </w:t>
      </w:r>
      <w:r w:rsidR="00C0758C" w:rsidRPr="00A80D6D">
        <w:t>P</w:t>
      </w:r>
      <w:r w:rsidR="00E86313" w:rsidRPr="00A80D6D">
        <w:t xml:space="preserve">lay </w:t>
      </w:r>
      <w:r w:rsidR="004766A9" w:rsidRPr="00A80D6D">
        <w:t>or</w:t>
      </w:r>
      <w:r w:rsidRPr="00A80D6D">
        <w:t xml:space="preserve"> </w:t>
      </w:r>
      <w:r w:rsidR="004766A9" w:rsidRPr="00A80D6D">
        <w:t>share</w:t>
      </w:r>
      <w:r w:rsidRPr="00A80D6D">
        <w:t xml:space="preserve"> </w:t>
      </w:r>
      <w:r w:rsidR="004766A9" w:rsidRPr="00A80D6D">
        <w:t>shall</w:t>
      </w:r>
      <w:r w:rsidRPr="00A80D6D">
        <w:t xml:space="preserve"> </w:t>
      </w:r>
      <w:r w:rsidR="004766A9" w:rsidRPr="00A80D6D">
        <w:t>not</w:t>
      </w:r>
      <w:r w:rsidRPr="00A80D6D">
        <w:t xml:space="preserve"> </w:t>
      </w:r>
      <w:r w:rsidR="004766A9" w:rsidRPr="00A80D6D">
        <w:t>be</w:t>
      </w:r>
      <w:r w:rsidRPr="00A80D6D">
        <w:t xml:space="preserve"> </w:t>
      </w:r>
      <w:r w:rsidR="004766A9" w:rsidRPr="00A80D6D">
        <w:t>paid</w:t>
      </w:r>
      <w:r w:rsidRPr="00A80D6D">
        <w:t xml:space="preserve"> </w:t>
      </w:r>
      <w:r w:rsidR="004766A9" w:rsidRPr="00A80D6D">
        <w:t>to:</w:t>
      </w:r>
      <w:r w:rsidRPr="00A80D6D">
        <w:t xml:space="preserve"> </w:t>
      </w:r>
    </w:p>
    <w:p w14:paraId="6B534866" w14:textId="77777777" w:rsidR="00B6433E" w:rsidRPr="00A80D6D" w:rsidRDefault="00B6433E" w:rsidP="008C4C83">
      <w:pPr>
        <w:ind w:left="720"/>
        <w:jc w:val="both"/>
      </w:pPr>
    </w:p>
    <w:p w14:paraId="6B534867" w14:textId="77777777" w:rsidR="00C95C5A" w:rsidRPr="00A80D6D" w:rsidRDefault="00536185" w:rsidP="008C4C83">
      <w:pPr>
        <w:numPr>
          <w:ilvl w:val="2"/>
          <w:numId w:val="4"/>
        </w:numPr>
        <w:jc w:val="both"/>
      </w:pPr>
      <w:r w:rsidRPr="00A80D6D">
        <w:t>A</w:t>
      </w:r>
      <w:r w:rsidR="008C4C83" w:rsidRPr="00A80D6D">
        <w:t xml:space="preserve"> </w:t>
      </w:r>
      <w:r w:rsidR="004766A9" w:rsidRPr="00A80D6D">
        <w:t>MUSL</w:t>
      </w:r>
      <w:r w:rsidR="008C4C83" w:rsidRPr="00A80D6D">
        <w:t xml:space="preserve"> </w:t>
      </w:r>
      <w:r w:rsidR="004766A9" w:rsidRPr="00A80D6D">
        <w:t>employee,</w:t>
      </w:r>
      <w:r w:rsidR="008C4C83" w:rsidRPr="00A80D6D">
        <w:t xml:space="preserve"> </w:t>
      </w:r>
      <w:r w:rsidR="004766A9" w:rsidRPr="00A80D6D">
        <w:t>officer,</w:t>
      </w:r>
      <w:r w:rsidR="008C4C83" w:rsidRPr="00A80D6D">
        <w:t xml:space="preserve"> </w:t>
      </w:r>
      <w:r w:rsidR="004766A9" w:rsidRPr="00A80D6D">
        <w:t>or</w:t>
      </w:r>
      <w:r w:rsidR="008C4C83" w:rsidRPr="00A80D6D">
        <w:t xml:space="preserve"> </w:t>
      </w:r>
      <w:r w:rsidR="004766A9" w:rsidRPr="00A80D6D">
        <w:t>director</w:t>
      </w:r>
      <w:r w:rsidR="00C95C5A" w:rsidRPr="00A80D6D">
        <w:t>;</w:t>
      </w:r>
    </w:p>
    <w:p w14:paraId="6B534868" w14:textId="77777777" w:rsidR="00C95C5A" w:rsidRPr="00A80D6D" w:rsidRDefault="00C95C5A" w:rsidP="008C4C83">
      <w:pPr>
        <w:ind w:left="1440"/>
        <w:jc w:val="both"/>
      </w:pPr>
    </w:p>
    <w:p w14:paraId="6B534869" w14:textId="77777777" w:rsidR="00C95C5A" w:rsidRPr="00A80D6D" w:rsidRDefault="00536185" w:rsidP="008C4C83">
      <w:pPr>
        <w:numPr>
          <w:ilvl w:val="2"/>
          <w:numId w:val="4"/>
        </w:numPr>
        <w:jc w:val="both"/>
      </w:pPr>
      <w:r w:rsidRPr="00A80D6D">
        <w:t>A</w:t>
      </w:r>
      <w:r w:rsidR="008C4C83" w:rsidRPr="00A80D6D">
        <w:t xml:space="preserve"> </w:t>
      </w:r>
      <w:r w:rsidR="004766A9" w:rsidRPr="00A80D6D">
        <w:t>contractor</w:t>
      </w:r>
      <w:r w:rsidR="008C4C83" w:rsidRPr="00A80D6D">
        <w:t xml:space="preserve"> </w:t>
      </w:r>
      <w:r w:rsidR="004766A9" w:rsidRPr="00A80D6D">
        <w:t>or</w:t>
      </w:r>
      <w:r w:rsidR="008C4C83" w:rsidRPr="00A80D6D">
        <w:t xml:space="preserve"> </w:t>
      </w:r>
      <w:r w:rsidR="004766A9" w:rsidRPr="00A80D6D">
        <w:t>consultant</w:t>
      </w:r>
      <w:r w:rsidR="008C4C83" w:rsidRPr="00A80D6D">
        <w:t xml:space="preserve"> </w:t>
      </w:r>
      <w:r w:rsidR="004766A9" w:rsidRPr="00A80D6D">
        <w:t>under</w:t>
      </w:r>
      <w:r w:rsidR="008C4C83" w:rsidRPr="00A80D6D">
        <w:t xml:space="preserve"> </w:t>
      </w:r>
      <w:r w:rsidR="004766A9" w:rsidRPr="00A80D6D">
        <w:t>agreement</w:t>
      </w:r>
      <w:r w:rsidR="008C4C83" w:rsidRPr="00A80D6D">
        <w:t xml:space="preserve"> </w:t>
      </w:r>
      <w:r w:rsidR="004766A9" w:rsidRPr="00A80D6D">
        <w:t>with</w:t>
      </w:r>
      <w:r w:rsidR="008C4C83" w:rsidRPr="00A80D6D">
        <w:t xml:space="preserve"> </w:t>
      </w:r>
      <w:r w:rsidR="004766A9" w:rsidRPr="00A80D6D">
        <w:t>the</w:t>
      </w:r>
      <w:r w:rsidR="008C4C83" w:rsidRPr="00A80D6D">
        <w:t xml:space="preserve"> </w:t>
      </w:r>
      <w:r w:rsidR="004766A9" w:rsidRPr="00A80D6D">
        <w:t>MUSL</w:t>
      </w:r>
      <w:r w:rsidR="008C4C83" w:rsidRPr="00A80D6D">
        <w:t xml:space="preserve"> </w:t>
      </w:r>
      <w:r w:rsidR="004766A9" w:rsidRPr="00A80D6D">
        <w:t>to</w:t>
      </w:r>
      <w:r w:rsidR="008C4C83" w:rsidRPr="00A80D6D">
        <w:t xml:space="preserve"> </w:t>
      </w:r>
      <w:r w:rsidR="004766A9" w:rsidRPr="00A80D6D">
        <w:t>review</w:t>
      </w:r>
      <w:r w:rsidR="008C4C83" w:rsidRPr="00A80D6D">
        <w:t xml:space="preserve"> </w:t>
      </w:r>
      <w:r w:rsidR="004766A9" w:rsidRPr="00A80D6D">
        <w:t>the</w:t>
      </w:r>
      <w:r w:rsidR="008C4C83" w:rsidRPr="00A80D6D">
        <w:t xml:space="preserve"> </w:t>
      </w:r>
      <w:r w:rsidR="004766A9" w:rsidRPr="00A80D6D">
        <w:t>MUSL</w:t>
      </w:r>
      <w:r w:rsidR="008C4C83" w:rsidRPr="00A80D6D">
        <w:t xml:space="preserve"> </w:t>
      </w:r>
      <w:r w:rsidR="004766A9" w:rsidRPr="00A80D6D">
        <w:t>audit</w:t>
      </w:r>
      <w:r w:rsidR="008C4C83" w:rsidRPr="00A80D6D">
        <w:t xml:space="preserve"> </w:t>
      </w:r>
      <w:r w:rsidR="004766A9" w:rsidRPr="00A80D6D">
        <w:t>and</w:t>
      </w:r>
      <w:r w:rsidR="008C4C83" w:rsidRPr="00A80D6D">
        <w:t xml:space="preserve"> </w:t>
      </w:r>
      <w:r w:rsidR="004766A9" w:rsidRPr="00A80D6D">
        <w:t>security</w:t>
      </w:r>
      <w:r w:rsidR="008C4C83" w:rsidRPr="00A80D6D">
        <w:t xml:space="preserve"> </w:t>
      </w:r>
      <w:r w:rsidR="00C95C5A" w:rsidRPr="00A80D6D">
        <w:t>procedures;</w:t>
      </w:r>
    </w:p>
    <w:p w14:paraId="6B53486A" w14:textId="77777777" w:rsidR="00C95C5A" w:rsidRPr="00A80D6D" w:rsidRDefault="00C95C5A" w:rsidP="008C4C83">
      <w:pPr>
        <w:jc w:val="both"/>
      </w:pPr>
    </w:p>
    <w:p w14:paraId="6B53486B" w14:textId="77777777" w:rsidR="00C95C5A" w:rsidRPr="00A80D6D" w:rsidRDefault="00536185" w:rsidP="008C4C83">
      <w:pPr>
        <w:numPr>
          <w:ilvl w:val="2"/>
          <w:numId w:val="4"/>
        </w:numPr>
        <w:jc w:val="both"/>
      </w:pPr>
      <w:r w:rsidRPr="00A80D6D">
        <w:t>A</w:t>
      </w:r>
      <w:r w:rsidR="004766A9" w:rsidRPr="00A80D6D">
        <w:t>n</w:t>
      </w:r>
      <w:r w:rsidR="008C4C83" w:rsidRPr="00A80D6D">
        <w:t xml:space="preserve"> </w:t>
      </w:r>
      <w:r w:rsidR="004766A9" w:rsidRPr="00A80D6D">
        <w:t>employee</w:t>
      </w:r>
      <w:r w:rsidR="008C4C83" w:rsidRPr="00A80D6D">
        <w:t xml:space="preserve"> </w:t>
      </w:r>
      <w:r w:rsidR="004766A9" w:rsidRPr="00A80D6D">
        <w:t>of</w:t>
      </w:r>
      <w:r w:rsidR="008C4C83" w:rsidRPr="00A80D6D">
        <w:t xml:space="preserve"> </w:t>
      </w:r>
      <w:r w:rsidR="004766A9" w:rsidRPr="00A80D6D">
        <w:t>an</w:t>
      </w:r>
      <w:r w:rsidR="008C4C83" w:rsidRPr="00A80D6D">
        <w:t xml:space="preserve"> </w:t>
      </w:r>
      <w:r w:rsidR="004766A9" w:rsidRPr="00A80D6D">
        <w:t>independent</w:t>
      </w:r>
      <w:r w:rsidR="008C4C83" w:rsidRPr="00A80D6D">
        <w:t xml:space="preserve"> </w:t>
      </w:r>
      <w:r w:rsidR="004766A9" w:rsidRPr="00A80D6D">
        <w:t>accounting</w:t>
      </w:r>
      <w:r w:rsidR="008C4C83" w:rsidRPr="00A80D6D">
        <w:t xml:space="preserve"> </w:t>
      </w:r>
      <w:r w:rsidR="004766A9" w:rsidRPr="00A80D6D">
        <w:t>firm</w:t>
      </w:r>
      <w:r w:rsidR="008C4C83" w:rsidRPr="00A80D6D">
        <w:t xml:space="preserve"> </w:t>
      </w:r>
      <w:r w:rsidR="004766A9" w:rsidRPr="00A80D6D">
        <w:t>under</w:t>
      </w:r>
      <w:r w:rsidR="008C4C83" w:rsidRPr="00A80D6D">
        <w:t xml:space="preserve"> </w:t>
      </w:r>
      <w:r w:rsidR="004766A9" w:rsidRPr="00A80D6D">
        <w:t>contract</w:t>
      </w:r>
      <w:r w:rsidR="008C4C83" w:rsidRPr="00A80D6D">
        <w:t xml:space="preserve"> </w:t>
      </w:r>
      <w:r w:rsidR="004766A9" w:rsidRPr="00A80D6D">
        <w:t>with</w:t>
      </w:r>
      <w:r w:rsidR="008C4C83" w:rsidRPr="00A80D6D">
        <w:t xml:space="preserve"> </w:t>
      </w:r>
      <w:r w:rsidR="004766A9" w:rsidRPr="00A80D6D">
        <w:t>MUSL</w:t>
      </w:r>
      <w:r w:rsidR="008C4C83" w:rsidRPr="00A80D6D">
        <w:t xml:space="preserve"> </w:t>
      </w:r>
      <w:r w:rsidR="004766A9" w:rsidRPr="00A80D6D">
        <w:t>to</w:t>
      </w:r>
      <w:r w:rsidR="008C4C83" w:rsidRPr="00A80D6D">
        <w:t xml:space="preserve"> </w:t>
      </w:r>
      <w:r w:rsidR="004766A9" w:rsidRPr="00A80D6D">
        <w:t>observe</w:t>
      </w:r>
      <w:r w:rsidR="008C4C83" w:rsidRPr="00A80D6D">
        <w:t xml:space="preserve"> </w:t>
      </w:r>
      <w:r w:rsidR="004766A9" w:rsidRPr="00A80D6D">
        <w:t>drawings</w:t>
      </w:r>
      <w:r w:rsidR="008C4C83" w:rsidRPr="00A80D6D">
        <w:t xml:space="preserve"> </w:t>
      </w:r>
      <w:r w:rsidR="004766A9" w:rsidRPr="00A80D6D">
        <w:t>or</w:t>
      </w:r>
      <w:r w:rsidR="008C4C83" w:rsidRPr="00A80D6D">
        <w:t xml:space="preserve"> </w:t>
      </w:r>
      <w:r w:rsidR="004766A9" w:rsidRPr="00A80D6D">
        <w:t>site</w:t>
      </w:r>
      <w:r w:rsidR="008C4C83" w:rsidRPr="00A80D6D">
        <w:t xml:space="preserve"> </w:t>
      </w:r>
      <w:r w:rsidR="004766A9" w:rsidRPr="00A80D6D">
        <w:t>operations</w:t>
      </w:r>
      <w:r w:rsidR="008C4C83" w:rsidRPr="00A80D6D">
        <w:t xml:space="preserve"> </w:t>
      </w:r>
      <w:r w:rsidR="004766A9" w:rsidRPr="00A80D6D">
        <w:t>and</w:t>
      </w:r>
      <w:r w:rsidR="008C4C83" w:rsidRPr="00A80D6D">
        <w:t xml:space="preserve"> </w:t>
      </w:r>
      <w:r w:rsidR="004766A9" w:rsidRPr="00A80D6D">
        <w:t>actually</w:t>
      </w:r>
      <w:r w:rsidR="008C4C83" w:rsidRPr="00A80D6D">
        <w:t xml:space="preserve"> </w:t>
      </w:r>
      <w:r w:rsidR="004766A9" w:rsidRPr="00A80D6D">
        <w:t>assigned</w:t>
      </w:r>
      <w:r w:rsidR="008C4C83" w:rsidRPr="00A80D6D">
        <w:t xml:space="preserve"> </w:t>
      </w:r>
      <w:r w:rsidR="004766A9" w:rsidRPr="00A80D6D">
        <w:t>to</w:t>
      </w:r>
      <w:r w:rsidR="008C4C83" w:rsidRPr="00A80D6D">
        <w:t xml:space="preserve"> </w:t>
      </w:r>
      <w:r w:rsidR="004766A9" w:rsidRPr="00A80D6D">
        <w:t>the</w:t>
      </w:r>
      <w:r w:rsidR="008C4C83" w:rsidRPr="00A80D6D">
        <w:t xml:space="preserve"> </w:t>
      </w:r>
      <w:r w:rsidR="004766A9" w:rsidRPr="00A80D6D">
        <w:t>MUSL</w:t>
      </w:r>
      <w:r w:rsidR="008C4C83" w:rsidRPr="00A80D6D">
        <w:t xml:space="preserve"> </w:t>
      </w:r>
      <w:r w:rsidR="004766A9" w:rsidRPr="00A80D6D">
        <w:t>account</w:t>
      </w:r>
      <w:r w:rsidR="008C4C83" w:rsidRPr="00A80D6D">
        <w:t xml:space="preserve"> </w:t>
      </w:r>
      <w:r w:rsidR="004766A9" w:rsidRPr="00A80D6D">
        <w:t>and</w:t>
      </w:r>
      <w:r w:rsidR="008C4C83" w:rsidRPr="00A80D6D">
        <w:t xml:space="preserve"> </w:t>
      </w:r>
      <w:r w:rsidR="004766A9" w:rsidRPr="00A80D6D">
        <w:t>all</w:t>
      </w:r>
      <w:r w:rsidR="008C4C83" w:rsidRPr="00A80D6D">
        <w:t xml:space="preserve"> </w:t>
      </w:r>
      <w:r w:rsidR="004766A9" w:rsidRPr="00A80D6D">
        <w:t>partners,</w:t>
      </w:r>
      <w:r w:rsidR="008C4C83" w:rsidRPr="00A80D6D">
        <w:t xml:space="preserve"> </w:t>
      </w:r>
      <w:r w:rsidR="004766A9" w:rsidRPr="00A80D6D">
        <w:t>shareholders,</w:t>
      </w:r>
      <w:r w:rsidR="008C4C83" w:rsidRPr="00A80D6D">
        <w:t xml:space="preserve"> </w:t>
      </w:r>
      <w:r w:rsidR="004766A9" w:rsidRPr="00A80D6D">
        <w:t>or</w:t>
      </w:r>
      <w:r w:rsidR="008C4C83" w:rsidRPr="00A80D6D">
        <w:t xml:space="preserve"> </w:t>
      </w:r>
      <w:r w:rsidR="004766A9" w:rsidRPr="00A80D6D">
        <w:t>owners</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local</w:t>
      </w:r>
      <w:r w:rsidR="008C4C83" w:rsidRPr="00A80D6D">
        <w:t xml:space="preserve"> </w:t>
      </w:r>
      <w:r w:rsidR="004766A9" w:rsidRPr="00A80D6D">
        <w:t>office</w:t>
      </w:r>
      <w:r w:rsidR="008C4C83" w:rsidRPr="00A80D6D">
        <w:t xml:space="preserve"> </w:t>
      </w:r>
      <w:r w:rsidR="004766A9" w:rsidRPr="00A80D6D">
        <w:t>of</w:t>
      </w:r>
      <w:r w:rsidR="008C4C83" w:rsidRPr="00A80D6D">
        <w:t xml:space="preserve"> </w:t>
      </w:r>
      <w:r w:rsidR="004766A9" w:rsidRPr="00A80D6D">
        <w:t>the</w:t>
      </w:r>
      <w:r w:rsidR="008C4C83" w:rsidRPr="00A80D6D">
        <w:t xml:space="preserve"> </w:t>
      </w:r>
      <w:r w:rsidR="004766A9" w:rsidRPr="00A80D6D">
        <w:t>firm</w:t>
      </w:r>
      <w:r w:rsidR="00C95C5A" w:rsidRPr="00A80D6D">
        <w:t>;</w:t>
      </w:r>
      <w:r w:rsidR="008C4C83" w:rsidRPr="00A80D6D">
        <w:t xml:space="preserve"> </w:t>
      </w:r>
      <w:r w:rsidR="004766A9" w:rsidRPr="00A80D6D">
        <w:t>or</w:t>
      </w:r>
    </w:p>
    <w:p w14:paraId="6B53486C" w14:textId="77777777" w:rsidR="00C95C5A" w:rsidRPr="00A80D6D" w:rsidRDefault="00C95C5A" w:rsidP="008C4C83">
      <w:pPr>
        <w:jc w:val="both"/>
      </w:pPr>
    </w:p>
    <w:p w14:paraId="6B53486D" w14:textId="77777777" w:rsidR="006362BC" w:rsidRPr="00A80D6D" w:rsidRDefault="00536185" w:rsidP="008C4C83">
      <w:pPr>
        <w:numPr>
          <w:ilvl w:val="2"/>
          <w:numId w:val="4"/>
        </w:numPr>
        <w:jc w:val="both"/>
      </w:pPr>
      <w:r w:rsidRPr="00A80D6D">
        <w:t>An</w:t>
      </w:r>
      <w:r w:rsidR="008C4C83" w:rsidRPr="00A80D6D">
        <w:t xml:space="preserve"> </w:t>
      </w:r>
      <w:r w:rsidR="004766A9" w:rsidRPr="00A80D6D">
        <w:t>immediate</w:t>
      </w:r>
      <w:r w:rsidR="008C4C83" w:rsidRPr="00A80D6D">
        <w:t xml:space="preserve"> </w:t>
      </w:r>
      <w:r w:rsidR="004766A9" w:rsidRPr="00A80D6D">
        <w:t>family</w:t>
      </w:r>
      <w:r w:rsidR="008C4C83" w:rsidRPr="00A80D6D">
        <w:t xml:space="preserve"> </w:t>
      </w:r>
      <w:r w:rsidR="004766A9" w:rsidRPr="00A80D6D">
        <w:t>member</w:t>
      </w:r>
      <w:r w:rsidR="008C4C83" w:rsidRPr="00A80D6D">
        <w:t xml:space="preserve"> </w:t>
      </w:r>
      <w:r w:rsidR="004766A9" w:rsidRPr="00A80D6D">
        <w:t>(parent,</w:t>
      </w:r>
      <w:r w:rsidR="008C4C83" w:rsidRPr="00A80D6D">
        <w:t xml:space="preserve"> </w:t>
      </w:r>
      <w:r w:rsidR="004766A9" w:rsidRPr="00A80D6D">
        <w:t>stepparent,</w:t>
      </w:r>
      <w:r w:rsidR="008C4C83" w:rsidRPr="00A80D6D">
        <w:t xml:space="preserve"> </w:t>
      </w:r>
      <w:r w:rsidR="004766A9" w:rsidRPr="00A80D6D">
        <w:t>child,</w:t>
      </w:r>
      <w:r w:rsidR="008C4C83" w:rsidRPr="00A80D6D">
        <w:t xml:space="preserve"> </w:t>
      </w:r>
      <w:r w:rsidR="004766A9" w:rsidRPr="00A80D6D">
        <w:t>stepchild,</w:t>
      </w:r>
      <w:r w:rsidR="008C4C83" w:rsidRPr="00A80D6D">
        <w:t xml:space="preserve"> </w:t>
      </w:r>
      <w:r w:rsidR="004766A9" w:rsidRPr="00A80D6D">
        <w:t>spouse,</w:t>
      </w:r>
      <w:r w:rsidR="008C4C83" w:rsidRPr="00A80D6D">
        <w:t xml:space="preserve"> </w:t>
      </w:r>
      <w:r w:rsidR="004766A9" w:rsidRPr="00A80D6D">
        <w:t>or</w:t>
      </w:r>
      <w:r w:rsidR="008C4C83" w:rsidRPr="00A80D6D">
        <w:t xml:space="preserve"> </w:t>
      </w:r>
      <w:r w:rsidR="004766A9" w:rsidRPr="00A80D6D">
        <w:t>sibling)</w:t>
      </w:r>
      <w:r w:rsidR="008C4C83" w:rsidRPr="00A80D6D">
        <w:t xml:space="preserve"> </w:t>
      </w:r>
      <w:r w:rsidR="004766A9" w:rsidRPr="00A80D6D">
        <w:t>of</w:t>
      </w:r>
      <w:r w:rsidR="008C4C83" w:rsidRPr="00A80D6D">
        <w:t xml:space="preserve"> </w:t>
      </w:r>
      <w:r w:rsidR="004766A9" w:rsidRPr="00A80D6D">
        <w:t>an</w:t>
      </w:r>
      <w:r w:rsidR="008C4C83" w:rsidRPr="00A80D6D">
        <w:t xml:space="preserve"> </w:t>
      </w:r>
      <w:r w:rsidR="004766A9" w:rsidRPr="00A80D6D">
        <w:t>individual</w:t>
      </w:r>
      <w:r w:rsidR="008C4C83" w:rsidRPr="00A80D6D">
        <w:t xml:space="preserve"> </w:t>
      </w:r>
      <w:r w:rsidR="004766A9" w:rsidRPr="00A80D6D">
        <w:t>described</w:t>
      </w:r>
      <w:r w:rsidR="008C4C83" w:rsidRPr="00A80D6D">
        <w:t xml:space="preserve"> </w:t>
      </w:r>
      <w:r w:rsidR="004766A9" w:rsidRPr="00A80D6D">
        <w:t>in</w:t>
      </w:r>
      <w:r w:rsidR="008C4C83" w:rsidRPr="00A80D6D">
        <w:t xml:space="preserve"> </w:t>
      </w:r>
      <w:r w:rsidR="009F57BF" w:rsidRPr="00A80D6D">
        <w:t>this</w:t>
      </w:r>
      <w:r w:rsidR="008C4C83" w:rsidRPr="00A80D6D">
        <w:t xml:space="preserve"> </w:t>
      </w:r>
      <w:r w:rsidR="009F57BF" w:rsidRPr="00A80D6D">
        <w:t>section</w:t>
      </w:r>
      <w:r w:rsidR="008C4C83" w:rsidRPr="00A80D6D">
        <w:t xml:space="preserve"> </w:t>
      </w:r>
      <w:r w:rsidR="004766A9" w:rsidRPr="00A80D6D">
        <w:t>and</w:t>
      </w:r>
      <w:r w:rsidR="008C4C83" w:rsidRPr="00A80D6D">
        <w:t xml:space="preserve"> </w:t>
      </w:r>
      <w:r w:rsidR="004766A9" w:rsidRPr="00A80D6D">
        <w:t>residing</w:t>
      </w:r>
      <w:r w:rsidR="008C4C83" w:rsidRPr="00A80D6D">
        <w:t xml:space="preserve"> </w:t>
      </w:r>
      <w:r w:rsidR="004766A9" w:rsidRPr="00A80D6D">
        <w:t>in</w:t>
      </w:r>
      <w:r w:rsidR="008C4C83" w:rsidRPr="00A80D6D">
        <w:t xml:space="preserve"> </w:t>
      </w:r>
      <w:r w:rsidR="004766A9" w:rsidRPr="00A80D6D">
        <w:t>the</w:t>
      </w:r>
      <w:r w:rsidR="008C4C83" w:rsidRPr="00A80D6D">
        <w:t xml:space="preserve"> </w:t>
      </w:r>
      <w:r w:rsidR="004766A9" w:rsidRPr="00A80D6D">
        <w:t>same</w:t>
      </w:r>
      <w:r w:rsidR="008C4C83" w:rsidRPr="00A80D6D">
        <w:t xml:space="preserve"> </w:t>
      </w:r>
      <w:r w:rsidR="004766A9" w:rsidRPr="00A80D6D">
        <w:t>household.</w:t>
      </w:r>
    </w:p>
    <w:p w14:paraId="6B53486E" w14:textId="77777777" w:rsidR="006362BC" w:rsidRPr="00A80D6D" w:rsidRDefault="006362BC" w:rsidP="008C4C83">
      <w:pPr>
        <w:jc w:val="both"/>
        <w:rPr>
          <w:b/>
        </w:rPr>
      </w:pPr>
    </w:p>
    <w:p w14:paraId="6B53486F" w14:textId="5B3DE367" w:rsidR="00FC345A" w:rsidRPr="00A80D6D" w:rsidRDefault="00FC345A" w:rsidP="008C4C83">
      <w:pPr>
        <w:numPr>
          <w:ilvl w:val="1"/>
          <w:numId w:val="4"/>
        </w:numPr>
        <w:jc w:val="both"/>
      </w:pPr>
      <w:r w:rsidRPr="00A80D6D">
        <w:t>A</w:t>
      </w:r>
      <w:r w:rsidR="008C4C83" w:rsidRPr="00A80D6D">
        <w:t xml:space="preserve"> </w:t>
      </w:r>
      <w:ins w:id="287" w:author="Rodrigue, Lisa" w:date="2022-01-31T15:41:00Z">
        <w:r w:rsidR="00F83C52">
          <w:t>ticket</w:t>
        </w:r>
      </w:ins>
      <w:del w:id="288" w:author="Rodrigue, Lisa" w:date="2022-01-31T15:41:00Z">
        <w:r w:rsidR="00C0758C" w:rsidRPr="00A80D6D" w:rsidDel="00F83C52">
          <w:delText>Play</w:delText>
        </w:r>
      </w:del>
      <w:r w:rsidR="008C4C83" w:rsidRPr="00A80D6D">
        <w:t xml:space="preserve"> </w:t>
      </w:r>
      <w:r w:rsidR="006362BC" w:rsidRPr="00A80D6D">
        <w:t>may</w:t>
      </w:r>
      <w:r w:rsidR="008C4C83" w:rsidRPr="00A80D6D">
        <w:t xml:space="preserve"> </w:t>
      </w:r>
      <w:r w:rsidRPr="00A80D6D">
        <w:t>not</w:t>
      </w:r>
      <w:r w:rsidR="008C4C83" w:rsidRPr="00A80D6D">
        <w:t xml:space="preserve"> </w:t>
      </w:r>
      <w:r w:rsidR="006362BC" w:rsidRPr="00A80D6D">
        <w:t>be</w:t>
      </w:r>
      <w:r w:rsidR="008C4C83" w:rsidRPr="00A80D6D">
        <w:t xml:space="preserve"> </w:t>
      </w:r>
      <w:r w:rsidR="006362BC" w:rsidRPr="00A80D6D">
        <w:t>sold</w:t>
      </w:r>
      <w:r w:rsidR="008C4C83" w:rsidRPr="00A80D6D">
        <w:t xml:space="preserve"> </w:t>
      </w:r>
      <w:r w:rsidR="006362BC" w:rsidRPr="00A80D6D">
        <w:t>to,</w:t>
      </w:r>
      <w:r w:rsidR="008C4C83" w:rsidRPr="00A80D6D">
        <w:t xml:space="preserve"> </w:t>
      </w:r>
      <w:r w:rsidR="006362BC" w:rsidRPr="00A80D6D">
        <w:t>or</w:t>
      </w:r>
      <w:r w:rsidR="008C4C83" w:rsidRPr="00A80D6D">
        <w:t xml:space="preserve"> </w:t>
      </w:r>
      <w:r w:rsidR="006362BC" w:rsidRPr="00A80D6D">
        <w:t>purchased</w:t>
      </w:r>
      <w:r w:rsidR="008C4C83" w:rsidRPr="00A80D6D">
        <w:t xml:space="preserve"> </w:t>
      </w:r>
      <w:r w:rsidR="006362BC" w:rsidRPr="00A80D6D">
        <w:t>by,</w:t>
      </w:r>
      <w:r w:rsidR="008C4C83" w:rsidRPr="00A80D6D">
        <w:t xml:space="preserve"> </w:t>
      </w:r>
      <w:r w:rsidR="006362BC" w:rsidRPr="00A80D6D">
        <w:t>individuals</w:t>
      </w:r>
      <w:r w:rsidR="008C4C83" w:rsidRPr="00A80D6D">
        <w:t xml:space="preserve"> </w:t>
      </w:r>
      <w:r w:rsidR="006362BC" w:rsidRPr="00A80D6D">
        <w:t>who</w:t>
      </w:r>
      <w:r w:rsidR="008C4C83" w:rsidRPr="00A80D6D">
        <w:t xml:space="preserve"> </w:t>
      </w:r>
      <w:r w:rsidR="006362BC" w:rsidRPr="00A80D6D">
        <w:t>have</w:t>
      </w:r>
      <w:r w:rsidR="008C4C83" w:rsidRPr="00A80D6D">
        <w:t xml:space="preserve"> </w:t>
      </w:r>
      <w:r w:rsidR="006362BC" w:rsidRPr="00A80D6D">
        <w:t>not</w:t>
      </w:r>
      <w:r w:rsidR="008C4C83" w:rsidRPr="00A80D6D">
        <w:t xml:space="preserve"> </w:t>
      </w:r>
      <w:r w:rsidR="006362BC" w:rsidRPr="00A80D6D">
        <w:t>attained</w:t>
      </w:r>
      <w:r w:rsidR="008C4C83" w:rsidRPr="00A80D6D">
        <w:t xml:space="preserve"> </w:t>
      </w:r>
      <w:r w:rsidR="006362BC" w:rsidRPr="00A80D6D">
        <w:t>18</w:t>
      </w:r>
      <w:r w:rsidR="008C4C83" w:rsidRPr="00A80D6D">
        <w:t xml:space="preserve"> </w:t>
      </w:r>
      <w:r w:rsidR="006362BC" w:rsidRPr="00A80D6D">
        <w:t>years</w:t>
      </w:r>
      <w:r w:rsidR="008C4C83" w:rsidRPr="00A80D6D">
        <w:t xml:space="preserve"> </w:t>
      </w:r>
      <w:r w:rsidR="006362BC" w:rsidRPr="00A80D6D">
        <w:t>of</w:t>
      </w:r>
      <w:r w:rsidR="008C4C83" w:rsidRPr="00A80D6D">
        <w:t xml:space="preserve"> </w:t>
      </w:r>
      <w:r w:rsidR="006362BC" w:rsidRPr="00A80D6D">
        <w:t>age</w:t>
      </w:r>
      <w:r w:rsidR="00C51997" w:rsidRPr="00A80D6D">
        <w:t xml:space="preserve">.  </w:t>
      </w:r>
      <w:r w:rsidR="006362BC" w:rsidRPr="00A80D6D">
        <w:t>However,</w:t>
      </w:r>
      <w:r w:rsidR="008C4C83" w:rsidRPr="00A80D6D">
        <w:t xml:space="preserve"> </w:t>
      </w:r>
      <w:ins w:id="289" w:author="Rodrigue, Lisa" w:date="2022-01-31T15:41:00Z">
        <w:r w:rsidR="00F83C52">
          <w:t>tickets</w:t>
        </w:r>
      </w:ins>
      <w:ins w:id="290" w:author="Rodrigue, Lisa" w:date="2022-02-01T16:18:00Z">
        <w:r w:rsidR="004F5CCB">
          <w:t xml:space="preserve"> </w:t>
        </w:r>
      </w:ins>
      <w:del w:id="291" w:author="Rodrigue, Lisa" w:date="2022-01-31T15:41:00Z">
        <w:r w:rsidR="00C0758C" w:rsidRPr="00A80D6D" w:rsidDel="00F83C52">
          <w:delText>Play</w:delText>
        </w:r>
      </w:del>
      <w:r w:rsidR="00C0758C" w:rsidRPr="00A80D6D">
        <w:t>s</w:t>
      </w:r>
      <w:r w:rsidR="008C4C83" w:rsidRPr="00A80D6D">
        <w:t xml:space="preserve"> </w:t>
      </w:r>
      <w:r w:rsidR="006362BC" w:rsidRPr="00A80D6D">
        <w:t>may</w:t>
      </w:r>
      <w:r w:rsidR="008C4C83" w:rsidRPr="00A80D6D">
        <w:t xml:space="preserve"> </w:t>
      </w:r>
      <w:r w:rsidR="006362BC" w:rsidRPr="00A80D6D">
        <w:t>be</w:t>
      </w:r>
      <w:r w:rsidR="008C4C83" w:rsidRPr="00A80D6D">
        <w:t xml:space="preserve"> </w:t>
      </w:r>
      <w:r w:rsidR="006362BC" w:rsidRPr="00A80D6D">
        <w:t>given</w:t>
      </w:r>
      <w:r w:rsidR="008C4C83" w:rsidRPr="00A80D6D">
        <w:t xml:space="preserve"> </w:t>
      </w:r>
      <w:r w:rsidR="006362BC" w:rsidRPr="00A80D6D">
        <w:t>as</w:t>
      </w:r>
      <w:r w:rsidR="008C4C83" w:rsidRPr="00A80D6D">
        <w:t xml:space="preserve"> </w:t>
      </w:r>
      <w:r w:rsidR="006362BC" w:rsidRPr="00A80D6D">
        <w:t>gifts</w:t>
      </w:r>
      <w:r w:rsidR="008C4C83" w:rsidRPr="00A80D6D">
        <w:t xml:space="preserve"> </w:t>
      </w:r>
      <w:r w:rsidR="006362BC" w:rsidRPr="00A80D6D">
        <w:t>to</w:t>
      </w:r>
      <w:r w:rsidR="008C4C83" w:rsidRPr="00A80D6D">
        <w:t xml:space="preserve"> </w:t>
      </w:r>
      <w:r w:rsidR="006362BC" w:rsidRPr="00A80D6D">
        <w:t>minors</w:t>
      </w:r>
      <w:r w:rsidR="008C4C83" w:rsidRPr="00A80D6D">
        <w:t xml:space="preserve"> </w:t>
      </w:r>
      <w:r w:rsidR="006362BC" w:rsidRPr="00A80D6D">
        <w:t>or</w:t>
      </w:r>
      <w:r w:rsidR="008C4C83" w:rsidRPr="00A80D6D">
        <w:t xml:space="preserve"> </w:t>
      </w:r>
      <w:r w:rsidR="006362BC" w:rsidRPr="00A80D6D">
        <w:t>any</w:t>
      </w:r>
      <w:r w:rsidR="008C4C83" w:rsidRPr="00A80D6D">
        <w:t xml:space="preserve"> </w:t>
      </w:r>
      <w:r w:rsidR="006362BC" w:rsidRPr="00A80D6D">
        <w:t>other</w:t>
      </w:r>
      <w:r w:rsidR="008C4C83" w:rsidRPr="00A80D6D">
        <w:t xml:space="preserve"> </w:t>
      </w:r>
      <w:r w:rsidR="006362BC" w:rsidRPr="00A80D6D">
        <w:t>individuals</w:t>
      </w:r>
      <w:r w:rsidR="008C4C83" w:rsidRPr="00A80D6D">
        <w:t xml:space="preserve"> </w:t>
      </w:r>
      <w:r w:rsidR="006362BC" w:rsidRPr="00A80D6D">
        <w:t>except</w:t>
      </w:r>
      <w:r w:rsidR="008C4C83" w:rsidRPr="00A80D6D">
        <w:t xml:space="preserve"> </w:t>
      </w:r>
      <w:r w:rsidR="006362BC" w:rsidRPr="00A80D6D">
        <w:t>as</w:t>
      </w:r>
      <w:r w:rsidR="008C4C83" w:rsidRPr="00A80D6D">
        <w:t xml:space="preserve"> </w:t>
      </w:r>
      <w:r w:rsidR="006362BC" w:rsidRPr="00A80D6D">
        <w:t>prohibited</w:t>
      </w:r>
      <w:r w:rsidR="008C4C83" w:rsidRPr="00A80D6D">
        <w:t xml:space="preserve"> </w:t>
      </w:r>
      <w:r w:rsidR="006362BC" w:rsidRPr="00A80D6D">
        <w:t>by</w:t>
      </w:r>
      <w:r w:rsidR="008C4C83" w:rsidRPr="00A80D6D">
        <w:t xml:space="preserve"> </w:t>
      </w:r>
      <w:r w:rsidR="006362BC" w:rsidRPr="00A80D6D">
        <w:t>Maine</w:t>
      </w:r>
      <w:r w:rsidR="008C4C83" w:rsidRPr="00A80D6D">
        <w:t xml:space="preserve"> </w:t>
      </w:r>
      <w:r w:rsidR="006362BC" w:rsidRPr="00A80D6D">
        <w:t>law.</w:t>
      </w:r>
    </w:p>
    <w:p w14:paraId="6B534870" w14:textId="77777777" w:rsidR="00FC345A" w:rsidRPr="00A80D6D" w:rsidRDefault="00FC345A" w:rsidP="008C4C83">
      <w:pPr>
        <w:ind w:left="720"/>
        <w:jc w:val="both"/>
      </w:pPr>
    </w:p>
    <w:p w14:paraId="6B534871" w14:textId="77777777" w:rsidR="006362BC" w:rsidRPr="00A80D6D" w:rsidRDefault="00ED7AC7" w:rsidP="008C4C83">
      <w:pPr>
        <w:numPr>
          <w:ilvl w:val="1"/>
          <w:numId w:val="4"/>
        </w:numPr>
        <w:jc w:val="both"/>
      </w:pPr>
      <w:r w:rsidRPr="00A80D6D">
        <w:t>A</w:t>
      </w:r>
      <w:r w:rsidR="008C4C83" w:rsidRPr="00A80D6D">
        <w:t xml:space="preserve"> </w:t>
      </w:r>
      <w:r w:rsidR="00C0758C" w:rsidRPr="00A80D6D">
        <w:t>Play</w:t>
      </w:r>
      <w:r w:rsidR="008C4C83" w:rsidRPr="00A80D6D">
        <w:t xml:space="preserve"> </w:t>
      </w:r>
      <w:r w:rsidR="006362BC" w:rsidRPr="00A80D6D">
        <w:t>or</w:t>
      </w:r>
      <w:r w:rsidR="008C4C83" w:rsidRPr="00A80D6D">
        <w:t xml:space="preserve"> </w:t>
      </w:r>
      <w:r w:rsidR="006362BC" w:rsidRPr="00A80D6D">
        <w:t>share</w:t>
      </w:r>
      <w:r w:rsidR="008C4C83" w:rsidRPr="00A80D6D">
        <w:t xml:space="preserve"> </w:t>
      </w:r>
      <w:r w:rsidR="006362BC" w:rsidRPr="00A80D6D">
        <w:t>may</w:t>
      </w:r>
      <w:r w:rsidR="008C4C83" w:rsidRPr="00A80D6D">
        <w:t xml:space="preserve"> </w:t>
      </w:r>
      <w:r w:rsidR="006362BC" w:rsidRPr="00A80D6D">
        <w:t>not</w:t>
      </w:r>
      <w:r w:rsidR="008C4C83" w:rsidRPr="00A80D6D">
        <w:t xml:space="preserve"> </w:t>
      </w:r>
      <w:r w:rsidR="006362BC" w:rsidRPr="00A80D6D">
        <w:t>be</w:t>
      </w:r>
      <w:r w:rsidR="008C4C83" w:rsidRPr="00A80D6D">
        <w:t xml:space="preserve"> </w:t>
      </w:r>
      <w:r w:rsidR="006362BC" w:rsidRPr="00A80D6D">
        <w:t>purchased</w:t>
      </w:r>
      <w:r w:rsidR="008C4C83" w:rsidRPr="00A80D6D">
        <w:t xml:space="preserve"> </w:t>
      </w:r>
      <w:r w:rsidR="006362BC" w:rsidRPr="00A80D6D">
        <w:t>by</w:t>
      </w:r>
      <w:r w:rsidR="008C4C83" w:rsidRPr="00A80D6D">
        <w:t xml:space="preserve"> </w:t>
      </w:r>
      <w:r w:rsidR="006362BC" w:rsidRPr="00A80D6D">
        <w:t>and</w:t>
      </w:r>
      <w:r w:rsidR="008C4C83" w:rsidRPr="00A80D6D">
        <w:t xml:space="preserve"> </w:t>
      </w:r>
      <w:r w:rsidR="006362BC" w:rsidRPr="00A80D6D">
        <w:t>a</w:t>
      </w:r>
      <w:r w:rsidR="008C4C83" w:rsidRPr="00A80D6D">
        <w:t xml:space="preserve"> </w:t>
      </w:r>
      <w:r w:rsidR="006362BC" w:rsidRPr="00A80D6D">
        <w:t>prize</w:t>
      </w:r>
      <w:r w:rsidR="008C4C83" w:rsidRPr="00A80D6D">
        <w:t xml:space="preserve"> </w:t>
      </w:r>
      <w:r w:rsidR="006362BC" w:rsidRPr="00A80D6D">
        <w:t>may</w:t>
      </w:r>
      <w:r w:rsidR="008C4C83" w:rsidRPr="00A80D6D">
        <w:t xml:space="preserve"> </w:t>
      </w:r>
      <w:r w:rsidR="006362BC" w:rsidRPr="00A80D6D">
        <w:t>not</w:t>
      </w:r>
      <w:r w:rsidR="008C4C83" w:rsidRPr="00A80D6D">
        <w:t xml:space="preserve"> </w:t>
      </w:r>
      <w:r w:rsidR="006362BC" w:rsidRPr="00A80D6D">
        <w:t>be</w:t>
      </w:r>
      <w:r w:rsidR="008C4C83" w:rsidRPr="00A80D6D">
        <w:t xml:space="preserve"> </w:t>
      </w:r>
      <w:r w:rsidR="006362BC" w:rsidRPr="00A80D6D">
        <w:t>paid</w:t>
      </w:r>
      <w:r w:rsidR="008C4C83" w:rsidRPr="00A80D6D">
        <w:t xml:space="preserve"> </w:t>
      </w:r>
      <w:r w:rsidR="006362BC" w:rsidRPr="00A80D6D">
        <w:t>to</w:t>
      </w:r>
      <w:r w:rsidR="008C4C83" w:rsidRPr="00A80D6D">
        <w:t xml:space="preserve"> </w:t>
      </w:r>
      <w:r w:rsidR="006362BC" w:rsidRPr="00A80D6D">
        <w:t>any</w:t>
      </w:r>
      <w:r w:rsidR="008C4C83" w:rsidRPr="00A80D6D">
        <w:t xml:space="preserve"> </w:t>
      </w:r>
      <w:r w:rsidR="006362BC" w:rsidRPr="00A80D6D">
        <w:t>of</w:t>
      </w:r>
      <w:r w:rsidR="008C4C83" w:rsidRPr="00A80D6D">
        <w:t xml:space="preserve"> </w:t>
      </w:r>
      <w:r w:rsidR="006362BC" w:rsidRPr="00A80D6D">
        <w:t>the</w:t>
      </w:r>
      <w:r w:rsidR="008C4C83" w:rsidRPr="00A80D6D">
        <w:t xml:space="preserve"> </w:t>
      </w:r>
      <w:r w:rsidR="006362BC" w:rsidRPr="00A80D6D">
        <w:t>persons</w:t>
      </w:r>
      <w:r w:rsidR="008C4C83" w:rsidRPr="00A80D6D">
        <w:t xml:space="preserve"> </w:t>
      </w:r>
      <w:r w:rsidRPr="00A80D6D">
        <w:t>set</w:t>
      </w:r>
      <w:r w:rsidR="008C4C83" w:rsidRPr="00A80D6D">
        <w:t xml:space="preserve"> </w:t>
      </w:r>
      <w:r w:rsidRPr="00A80D6D">
        <w:t>forth</w:t>
      </w:r>
      <w:r w:rsidR="008C4C83" w:rsidRPr="00A80D6D">
        <w:t xml:space="preserve"> </w:t>
      </w:r>
      <w:r w:rsidRPr="00A80D6D">
        <w:t>in</w:t>
      </w:r>
      <w:r w:rsidR="008C4C83" w:rsidRPr="00A80D6D">
        <w:t xml:space="preserve"> </w:t>
      </w:r>
      <w:r w:rsidRPr="00A80D6D">
        <w:t>8</w:t>
      </w:r>
      <w:r w:rsidR="008C4C83" w:rsidRPr="00A80D6D">
        <w:t xml:space="preserve"> </w:t>
      </w:r>
      <w:r w:rsidRPr="00A80D6D">
        <w:t>M.R.S.A</w:t>
      </w:r>
      <w:r w:rsidR="00C51997" w:rsidRPr="00A80D6D">
        <w:t xml:space="preserve">.  </w:t>
      </w:r>
      <w:r w:rsidRPr="00A80D6D">
        <w:t>Section</w:t>
      </w:r>
      <w:r w:rsidR="008C4C83" w:rsidRPr="00A80D6D">
        <w:t xml:space="preserve"> </w:t>
      </w:r>
      <w:r w:rsidRPr="00A80D6D">
        <w:t>381</w:t>
      </w:r>
      <w:r w:rsidR="00C6625B" w:rsidRPr="00A80D6D">
        <w:t>.</w:t>
      </w:r>
    </w:p>
    <w:p w14:paraId="6B534872" w14:textId="77777777" w:rsidR="00C6625B" w:rsidRPr="00A80D6D" w:rsidRDefault="00C6625B" w:rsidP="008C4C83">
      <w:pPr>
        <w:jc w:val="both"/>
      </w:pPr>
    </w:p>
    <w:p w14:paraId="6B534873" w14:textId="05FA3434" w:rsidR="004766A9" w:rsidRPr="00A80D6D" w:rsidRDefault="004766A9" w:rsidP="008C4C83">
      <w:pPr>
        <w:numPr>
          <w:ilvl w:val="1"/>
          <w:numId w:val="4"/>
        </w:numPr>
        <w:jc w:val="both"/>
      </w:pPr>
      <w:r w:rsidRPr="00A80D6D">
        <w:t>Those</w:t>
      </w:r>
      <w:r w:rsidR="008C4C83" w:rsidRPr="00A80D6D">
        <w:t xml:space="preserve"> </w:t>
      </w:r>
      <w:r w:rsidRPr="00A80D6D">
        <w:t>persons</w:t>
      </w:r>
      <w:r w:rsidR="008C4C83" w:rsidRPr="00A80D6D">
        <w:t xml:space="preserve"> </w:t>
      </w:r>
      <w:r w:rsidRPr="00A80D6D">
        <w:t>designated</w:t>
      </w:r>
      <w:r w:rsidR="008C4C83" w:rsidRPr="00A80D6D">
        <w:t xml:space="preserve"> </w:t>
      </w:r>
      <w:r w:rsidRPr="00A80D6D">
        <w:t>by</w:t>
      </w:r>
      <w:r w:rsidR="008C4C83" w:rsidRPr="00A80D6D">
        <w:t xml:space="preserve"> </w:t>
      </w:r>
      <w:r w:rsidRPr="00A80D6D">
        <w:t>a</w:t>
      </w:r>
      <w:r w:rsidR="008C4C83" w:rsidRPr="00A80D6D">
        <w:t xml:space="preserve"> </w:t>
      </w:r>
      <w:r w:rsidRPr="00A80D6D">
        <w:t>Selling</w:t>
      </w:r>
      <w:r w:rsidR="008C4C83" w:rsidRPr="00A80D6D">
        <w:t xml:space="preserve"> </w:t>
      </w:r>
      <w:r w:rsidRPr="00A80D6D">
        <w:t>Lottery's</w:t>
      </w:r>
      <w:r w:rsidR="008C4C83" w:rsidRPr="00A80D6D">
        <w:t xml:space="preserve"> </w:t>
      </w:r>
      <w:r w:rsidRPr="00A80D6D">
        <w:t>law</w:t>
      </w:r>
      <w:r w:rsidR="008C4C83" w:rsidRPr="00A80D6D">
        <w:t xml:space="preserve"> </w:t>
      </w:r>
      <w:r w:rsidRPr="00A80D6D">
        <w:t>as</w:t>
      </w:r>
      <w:r w:rsidR="008C4C83" w:rsidRPr="00A80D6D">
        <w:t xml:space="preserve"> </w:t>
      </w:r>
      <w:r w:rsidRPr="00A80D6D">
        <w:t>ineligible</w:t>
      </w:r>
      <w:r w:rsidR="008C4C83" w:rsidRPr="00A80D6D">
        <w:t xml:space="preserve"> </w:t>
      </w:r>
      <w:r w:rsidRPr="00A80D6D">
        <w:t>to</w:t>
      </w:r>
      <w:r w:rsidR="008C4C83" w:rsidRPr="00A80D6D">
        <w:t xml:space="preserve"> </w:t>
      </w:r>
      <w:r w:rsidRPr="00A80D6D">
        <w:t>play</w:t>
      </w:r>
      <w:r w:rsidR="008C4C83" w:rsidRPr="00A80D6D">
        <w:t xml:space="preserve"> </w:t>
      </w:r>
      <w:r w:rsidRPr="00A80D6D">
        <w:t>its</w:t>
      </w:r>
      <w:r w:rsidR="008C4C83" w:rsidRPr="00A80D6D">
        <w:t xml:space="preserve"> </w:t>
      </w:r>
      <w:r w:rsidRPr="00A80D6D">
        <w:t>games</w:t>
      </w:r>
      <w:r w:rsidR="008C4C83" w:rsidRPr="00A80D6D">
        <w:t xml:space="preserve"> </w:t>
      </w:r>
      <w:r w:rsidRPr="00A80D6D">
        <w:t>shall</w:t>
      </w:r>
      <w:r w:rsidR="008C4C83" w:rsidRPr="00A80D6D">
        <w:t xml:space="preserve"> </w:t>
      </w:r>
      <w:r w:rsidRPr="00A80D6D">
        <w:t>also</w:t>
      </w:r>
      <w:r w:rsidR="008C4C83" w:rsidRPr="00A80D6D">
        <w:t xml:space="preserve"> </w:t>
      </w:r>
      <w:r w:rsidRPr="00A80D6D">
        <w:t>be</w:t>
      </w:r>
      <w:r w:rsidR="008C4C83" w:rsidRPr="00A80D6D">
        <w:t xml:space="preserve"> </w:t>
      </w:r>
      <w:r w:rsidRPr="00A80D6D">
        <w:t>ineligible</w:t>
      </w:r>
      <w:r w:rsidR="008C4C83" w:rsidRPr="00A80D6D">
        <w:t xml:space="preserve"> </w:t>
      </w:r>
      <w:r w:rsidRPr="00A80D6D">
        <w:t>to</w:t>
      </w:r>
      <w:r w:rsidR="008C4C83" w:rsidRPr="00A80D6D">
        <w:t xml:space="preserve"> </w:t>
      </w:r>
      <w:r w:rsidRPr="00A80D6D">
        <w:t>play</w:t>
      </w:r>
      <w:r w:rsidR="008C4C83" w:rsidRPr="00A80D6D">
        <w:t xml:space="preserve"> </w:t>
      </w:r>
      <w:r w:rsidRPr="00A80D6D">
        <w:t>the</w:t>
      </w:r>
      <w:r w:rsidR="008C4C83" w:rsidRPr="00A80D6D">
        <w:t xml:space="preserve"> </w:t>
      </w:r>
      <w:ins w:id="292" w:author="Rodrigue, Lisa" w:date="2022-01-31T15:42:00Z">
        <w:r w:rsidR="00F83C52">
          <w:t xml:space="preserve">Lotto America </w:t>
        </w:r>
      </w:ins>
      <w:del w:id="293" w:author="Rodrigue, Lisa" w:date="2022-01-31T15:42:00Z">
        <w:r w:rsidRPr="00A80D6D" w:rsidDel="00F83C52">
          <w:delText>MUSL</w:delText>
        </w:r>
      </w:del>
      <w:del w:id="294" w:author="Rodrigue, Lisa" w:date="2022-02-14T14:20:00Z">
        <w:r w:rsidR="008C4C83" w:rsidRPr="00A80D6D" w:rsidDel="00A93D58">
          <w:delText xml:space="preserve"> </w:delText>
        </w:r>
      </w:del>
      <w:r w:rsidRPr="00A80D6D">
        <w:t>game</w:t>
      </w:r>
      <w:r w:rsidR="008C4C83" w:rsidRPr="00A80D6D">
        <w:t xml:space="preserve"> </w:t>
      </w:r>
      <w:r w:rsidRPr="00A80D6D">
        <w:t>in</w:t>
      </w:r>
      <w:r w:rsidR="008C4C83" w:rsidRPr="00A80D6D">
        <w:t xml:space="preserve"> </w:t>
      </w:r>
      <w:r w:rsidRPr="00A80D6D">
        <w:t>that</w:t>
      </w:r>
      <w:r w:rsidR="008C4C83" w:rsidRPr="00A80D6D">
        <w:t xml:space="preserve"> </w:t>
      </w:r>
      <w:r w:rsidRPr="00A80D6D">
        <w:t>Selling</w:t>
      </w:r>
      <w:r w:rsidR="008C4C83" w:rsidRPr="00A80D6D">
        <w:t xml:space="preserve"> </w:t>
      </w:r>
      <w:r w:rsidRPr="00A80D6D">
        <w:t>Lottery's</w:t>
      </w:r>
      <w:r w:rsidR="008C4C83" w:rsidRPr="00A80D6D">
        <w:t xml:space="preserve"> </w:t>
      </w:r>
      <w:r w:rsidRPr="00A80D6D">
        <w:t>jurisdiction.</w:t>
      </w:r>
    </w:p>
    <w:p w14:paraId="6B534874" w14:textId="77777777" w:rsidR="00672F10" w:rsidRPr="00A80D6D" w:rsidRDefault="00672F10" w:rsidP="005C7BAF">
      <w:pPr>
        <w:pStyle w:val="ListParagraph"/>
      </w:pPr>
    </w:p>
    <w:p w14:paraId="6B534875" w14:textId="3AA18B4A" w:rsidR="00672F10" w:rsidRPr="00A80D6D" w:rsidDel="00F83C52" w:rsidRDefault="00672F10" w:rsidP="008C4C83">
      <w:pPr>
        <w:numPr>
          <w:ilvl w:val="1"/>
          <w:numId w:val="4"/>
        </w:numPr>
        <w:jc w:val="both"/>
        <w:rPr>
          <w:del w:id="295" w:author="Rodrigue, Lisa" w:date="2022-01-31T15:42:00Z"/>
        </w:rPr>
      </w:pPr>
      <w:del w:id="296" w:author="Rodrigue, Lisa" w:date="2022-01-31T15:42:00Z">
        <w:r w:rsidRPr="00A80D6D" w:rsidDel="00F83C52">
          <w:delText>Those persons designated by a Selling Lottery’s law as ineligible to play its games shall also be ineligible to play the MUSL game in that Selling Lottery’s jurisdiction.</w:delText>
        </w:r>
      </w:del>
    </w:p>
    <w:p w14:paraId="6B534876" w14:textId="77777777" w:rsidR="00C76D3E" w:rsidRPr="00A80D6D" w:rsidRDefault="00C76D3E" w:rsidP="008C4C83">
      <w:pPr>
        <w:tabs>
          <w:tab w:val="left" w:pos="720"/>
          <w:tab w:val="left" w:pos="1440"/>
          <w:tab w:val="left" w:pos="2160"/>
          <w:tab w:val="left" w:pos="2880"/>
          <w:tab w:val="left" w:pos="3600"/>
        </w:tabs>
        <w:jc w:val="both"/>
      </w:pPr>
    </w:p>
    <w:p w14:paraId="6B534877" w14:textId="77777777" w:rsidR="00C76D3E" w:rsidRPr="00A80D6D" w:rsidRDefault="00C76D3E" w:rsidP="008C4C83">
      <w:pPr>
        <w:tabs>
          <w:tab w:val="left" w:pos="720"/>
          <w:tab w:val="left" w:pos="1440"/>
          <w:tab w:val="left" w:pos="2160"/>
          <w:tab w:val="left" w:pos="2880"/>
          <w:tab w:val="left" w:pos="3600"/>
        </w:tabs>
        <w:jc w:val="both"/>
        <w:rPr>
          <w:b/>
        </w:rPr>
      </w:pPr>
      <w:r w:rsidRPr="00A80D6D">
        <w:rPr>
          <w:b/>
        </w:rPr>
        <w:t>Sec</w:t>
      </w:r>
      <w:r w:rsidR="007B06D7" w:rsidRPr="00A80D6D">
        <w:rPr>
          <w:b/>
        </w:rPr>
        <w:t>tion</w:t>
      </w:r>
      <w:r w:rsidR="008C4C83" w:rsidRPr="00A80D6D">
        <w:rPr>
          <w:b/>
        </w:rPr>
        <w:t xml:space="preserve"> </w:t>
      </w:r>
      <w:r w:rsidR="007B06D7" w:rsidRPr="00A80D6D">
        <w:rPr>
          <w:b/>
        </w:rPr>
        <w:t>10.0</w:t>
      </w:r>
      <w:r w:rsidR="008C4C83" w:rsidRPr="00A80D6D">
        <w:rPr>
          <w:b/>
        </w:rPr>
        <w:t xml:space="preserve"> </w:t>
      </w:r>
      <w:r w:rsidR="007B06D7" w:rsidRPr="00A80D6D">
        <w:rPr>
          <w:b/>
        </w:rPr>
        <w:t>—APPLICABLE</w:t>
      </w:r>
      <w:r w:rsidR="008C4C83" w:rsidRPr="00A80D6D">
        <w:rPr>
          <w:b/>
        </w:rPr>
        <w:t xml:space="preserve"> </w:t>
      </w:r>
      <w:r w:rsidR="007B06D7" w:rsidRPr="00A80D6D">
        <w:rPr>
          <w:b/>
        </w:rPr>
        <w:t>LAW</w:t>
      </w:r>
    </w:p>
    <w:p w14:paraId="6B534878" w14:textId="77777777" w:rsidR="00C76D3E" w:rsidRPr="00A80D6D" w:rsidRDefault="00C76D3E" w:rsidP="008C4C83">
      <w:pPr>
        <w:tabs>
          <w:tab w:val="left" w:pos="720"/>
          <w:tab w:val="left" w:pos="1440"/>
          <w:tab w:val="left" w:pos="2160"/>
          <w:tab w:val="left" w:pos="2880"/>
          <w:tab w:val="left" w:pos="3600"/>
        </w:tabs>
        <w:jc w:val="both"/>
      </w:pPr>
    </w:p>
    <w:p w14:paraId="6B534879" w14:textId="014EE520" w:rsidR="00D86BE3" w:rsidRPr="00A80D6D" w:rsidRDefault="00D86BE3" w:rsidP="00D86BE3">
      <w:pPr>
        <w:pStyle w:val="BodyText"/>
        <w:tabs>
          <w:tab w:val="left" w:pos="720"/>
          <w:tab w:val="left" w:pos="1440"/>
          <w:tab w:val="left" w:pos="2160"/>
          <w:tab w:val="left" w:pos="2880"/>
          <w:tab w:val="left" w:pos="3600"/>
        </w:tabs>
        <w:ind w:left="720"/>
        <w:rPr>
          <w:szCs w:val="24"/>
        </w:rPr>
      </w:pPr>
      <w:r w:rsidRPr="00A80D6D">
        <w:rPr>
          <w:szCs w:val="24"/>
        </w:rPr>
        <w:t xml:space="preserve">In purchasing a </w:t>
      </w:r>
      <w:ins w:id="297" w:author="Rodrigue, Lisa" w:date="2022-01-31T15:42:00Z">
        <w:r w:rsidR="00F83C52">
          <w:rPr>
            <w:szCs w:val="24"/>
          </w:rPr>
          <w:t>P</w:t>
        </w:r>
      </w:ins>
      <w:del w:id="298" w:author="Rodrigue, Lisa" w:date="2022-01-31T15:42:00Z">
        <w:r w:rsidRPr="00A80D6D" w:rsidDel="00F83C52">
          <w:rPr>
            <w:szCs w:val="24"/>
          </w:rPr>
          <w:delText>p</w:delText>
        </w:r>
      </w:del>
      <w:r w:rsidRPr="00A80D6D">
        <w:rPr>
          <w:szCs w:val="24"/>
        </w:rPr>
        <w:t xml:space="preserve">lay, or attempting to claim a prize, purchasers and prize claimants agree to comply with and abide by all applicable Maine laws, rules promulgated, procedures, and decisions of the Selling Lottery where the </w:t>
      </w:r>
      <w:ins w:id="299" w:author="Rodrigue, Lisa" w:date="2022-01-31T15:42:00Z">
        <w:r w:rsidR="00F83C52">
          <w:rPr>
            <w:szCs w:val="24"/>
          </w:rPr>
          <w:t>P</w:t>
        </w:r>
      </w:ins>
      <w:del w:id="300" w:author="Rodrigue, Lisa" w:date="2022-01-31T15:42:00Z">
        <w:r w:rsidRPr="00A80D6D" w:rsidDel="00F83C52">
          <w:rPr>
            <w:szCs w:val="24"/>
          </w:rPr>
          <w:delText>p</w:delText>
        </w:r>
      </w:del>
      <w:r w:rsidRPr="00A80D6D">
        <w:rPr>
          <w:szCs w:val="24"/>
        </w:rPr>
        <w:t>lay was purchased, and by directives and determinations of the director of that Party Lottery.</w:t>
      </w:r>
    </w:p>
    <w:p w14:paraId="6B53487A" w14:textId="77777777" w:rsidR="00D86BE3" w:rsidRPr="00A80D6D" w:rsidRDefault="00D86BE3" w:rsidP="00D86BE3">
      <w:pPr>
        <w:pStyle w:val="BodyText"/>
        <w:tabs>
          <w:tab w:val="left" w:pos="720"/>
          <w:tab w:val="left" w:pos="1440"/>
          <w:tab w:val="left" w:pos="2160"/>
          <w:tab w:val="left" w:pos="2880"/>
          <w:tab w:val="left" w:pos="3600"/>
        </w:tabs>
        <w:ind w:left="720"/>
        <w:rPr>
          <w:szCs w:val="24"/>
        </w:rPr>
      </w:pPr>
    </w:p>
    <w:p w14:paraId="6B53487B" w14:textId="4AB8B040" w:rsidR="00D86BE3" w:rsidRPr="00A80D6D" w:rsidRDefault="00D86BE3" w:rsidP="00D86BE3">
      <w:pPr>
        <w:pStyle w:val="BodyText"/>
        <w:tabs>
          <w:tab w:val="left" w:pos="720"/>
          <w:tab w:val="left" w:pos="1440"/>
          <w:tab w:val="left" w:pos="2160"/>
          <w:tab w:val="left" w:pos="2880"/>
          <w:tab w:val="left" w:pos="3600"/>
        </w:tabs>
        <w:ind w:left="720"/>
        <w:rPr>
          <w:szCs w:val="24"/>
        </w:rPr>
      </w:pPr>
      <w:r w:rsidRPr="00A80D6D">
        <w:rPr>
          <w:szCs w:val="24"/>
        </w:rPr>
        <w:t xml:space="preserve">A prize claimant agrees, as its sole and exclusive remedy that claims arising out of a </w:t>
      </w:r>
      <w:r w:rsidR="00617868" w:rsidRPr="00A80D6D">
        <w:rPr>
          <w:szCs w:val="24"/>
        </w:rPr>
        <w:t>Lotto America</w:t>
      </w:r>
      <w:r w:rsidRPr="00A80D6D">
        <w:rPr>
          <w:szCs w:val="24"/>
        </w:rPr>
        <w:t xml:space="preserve"> Play can only be pursued against the Selling Lottery which issued the Play. Litigation, if any, shall only be maintained within the jurisdiction in which the </w:t>
      </w:r>
      <w:r w:rsidR="00617868" w:rsidRPr="00A80D6D">
        <w:rPr>
          <w:szCs w:val="24"/>
        </w:rPr>
        <w:t>Lotto America</w:t>
      </w:r>
      <w:r w:rsidRPr="00A80D6D">
        <w:rPr>
          <w:szCs w:val="24"/>
        </w:rPr>
        <w:t xml:space="preserve"> Play was purchased and only against the Selling Lottery that issued the </w:t>
      </w:r>
      <w:ins w:id="301" w:author="Rodrigue, Lisa" w:date="2022-01-31T15:42:00Z">
        <w:r w:rsidR="00F83C52">
          <w:rPr>
            <w:szCs w:val="24"/>
          </w:rPr>
          <w:t>P</w:t>
        </w:r>
      </w:ins>
      <w:del w:id="302" w:author="Rodrigue, Lisa" w:date="2022-01-31T15:42:00Z">
        <w:r w:rsidRPr="00A80D6D" w:rsidDel="00F83C52">
          <w:rPr>
            <w:szCs w:val="24"/>
          </w:rPr>
          <w:delText>p</w:delText>
        </w:r>
      </w:del>
      <w:r w:rsidRPr="00A80D6D">
        <w:rPr>
          <w:szCs w:val="24"/>
        </w:rPr>
        <w:t>lay.  No claim shall be made against any other Participating Lottery or against the MUSL</w:t>
      </w:r>
    </w:p>
    <w:p w14:paraId="6B53487C" w14:textId="77777777" w:rsidR="00D86BE3" w:rsidRPr="00A80D6D" w:rsidRDefault="00D86BE3" w:rsidP="00D86BE3">
      <w:pPr>
        <w:pStyle w:val="BodyText"/>
        <w:tabs>
          <w:tab w:val="left" w:pos="720"/>
          <w:tab w:val="left" w:pos="1440"/>
          <w:tab w:val="left" w:pos="2160"/>
          <w:tab w:val="left" w:pos="2880"/>
          <w:tab w:val="left" w:pos="3600"/>
        </w:tabs>
        <w:ind w:left="720"/>
        <w:rPr>
          <w:szCs w:val="24"/>
        </w:rPr>
      </w:pPr>
    </w:p>
    <w:p w14:paraId="6B53487D" w14:textId="77777777" w:rsidR="00D86BE3" w:rsidRPr="00A80D6D" w:rsidRDefault="00D86BE3" w:rsidP="00D86BE3">
      <w:pPr>
        <w:pStyle w:val="BodyText"/>
        <w:tabs>
          <w:tab w:val="left" w:pos="720"/>
          <w:tab w:val="left" w:pos="1440"/>
          <w:tab w:val="left" w:pos="2160"/>
          <w:tab w:val="left" w:pos="2880"/>
          <w:tab w:val="left" w:pos="3600"/>
        </w:tabs>
        <w:ind w:left="720"/>
        <w:rPr>
          <w:szCs w:val="24"/>
        </w:rPr>
      </w:pPr>
      <w:r w:rsidRPr="00A80D6D">
        <w:rPr>
          <w:szCs w:val="24"/>
        </w:rPr>
        <w:t>Nothing in these Rules shall be construed as a waiver of any defense or claim the Selling Lottery which issued the Play, any other Participating Lottery or MUSL may have in any litigation, including in the event a player or prize claimant pursues litigation against the Selling Lottery, any other Participating Lottery or MUSL, or their respective officers, directors or employees.</w:t>
      </w:r>
    </w:p>
    <w:p w14:paraId="6B53487E" w14:textId="77777777" w:rsidR="00D86BE3" w:rsidRPr="00A80D6D" w:rsidRDefault="00D86BE3" w:rsidP="00D86BE3">
      <w:pPr>
        <w:pStyle w:val="BodyText"/>
        <w:tabs>
          <w:tab w:val="left" w:pos="720"/>
          <w:tab w:val="left" w:pos="1440"/>
          <w:tab w:val="left" w:pos="2160"/>
          <w:tab w:val="left" w:pos="2880"/>
          <w:tab w:val="left" w:pos="3600"/>
        </w:tabs>
        <w:ind w:left="720"/>
        <w:rPr>
          <w:szCs w:val="24"/>
        </w:rPr>
      </w:pPr>
    </w:p>
    <w:p w14:paraId="6B53487F" w14:textId="77777777" w:rsidR="00D86BE3" w:rsidRPr="00A80D6D" w:rsidRDefault="00D86BE3" w:rsidP="00D86BE3">
      <w:pPr>
        <w:pStyle w:val="BodyText"/>
        <w:tabs>
          <w:tab w:val="left" w:pos="720"/>
          <w:tab w:val="left" w:pos="1440"/>
          <w:tab w:val="left" w:pos="2160"/>
          <w:tab w:val="left" w:pos="2880"/>
          <w:tab w:val="left" w:pos="3600"/>
        </w:tabs>
        <w:ind w:left="720"/>
        <w:rPr>
          <w:szCs w:val="24"/>
        </w:rPr>
      </w:pPr>
      <w:r w:rsidRPr="00A80D6D">
        <w:rPr>
          <w:szCs w:val="24"/>
        </w:rPr>
        <w:t xml:space="preserve">All decisions made by a Selling Lottery, including the declaration of prizes and the payment thereof and the interpretation of </w:t>
      </w:r>
      <w:r w:rsidR="00617868" w:rsidRPr="00A80D6D">
        <w:rPr>
          <w:szCs w:val="24"/>
        </w:rPr>
        <w:t>Lotto America</w:t>
      </w:r>
      <w:r w:rsidRPr="00A80D6D">
        <w:rPr>
          <w:szCs w:val="24"/>
        </w:rPr>
        <w:t xml:space="preserve"> Rules, shall be final and binding on all Play purchasers and on every person making a prize claim in respect thereof, but only in the jurisdiction where the </w:t>
      </w:r>
      <w:r w:rsidR="00617868" w:rsidRPr="00A80D6D">
        <w:rPr>
          <w:szCs w:val="24"/>
        </w:rPr>
        <w:t>Lotto America</w:t>
      </w:r>
      <w:r w:rsidRPr="00A80D6D">
        <w:rPr>
          <w:szCs w:val="24"/>
        </w:rPr>
        <w:t xml:space="preserve"> Play was issued.</w:t>
      </w:r>
    </w:p>
    <w:p w14:paraId="6B534880" w14:textId="77777777" w:rsidR="00D86BE3" w:rsidRPr="00A80D6D" w:rsidRDefault="00D86BE3" w:rsidP="00D86BE3">
      <w:pPr>
        <w:pStyle w:val="BodyText"/>
        <w:tabs>
          <w:tab w:val="left" w:pos="720"/>
          <w:tab w:val="left" w:pos="1440"/>
          <w:tab w:val="left" w:pos="2160"/>
          <w:tab w:val="left" w:pos="2880"/>
          <w:tab w:val="left" w:pos="3600"/>
        </w:tabs>
        <w:spacing w:line="240" w:lineRule="auto"/>
        <w:ind w:left="720"/>
        <w:rPr>
          <w:szCs w:val="24"/>
        </w:rPr>
      </w:pPr>
    </w:p>
    <w:p w14:paraId="6B534881" w14:textId="77777777" w:rsidR="00C76D3E" w:rsidRPr="00A80D6D" w:rsidRDefault="00D86BE3" w:rsidP="00D86BE3">
      <w:pPr>
        <w:pStyle w:val="BodyText"/>
        <w:tabs>
          <w:tab w:val="left" w:pos="720"/>
          <w:tab w:val="left" w:pos="1440"/>
          <w:tab w:val="left" w:pos="2160"/>
          <w:tab w:val="left" w:pos="2880"/>
          <w:tab w:val="left" w:pos="3600"/>
        </w:tabs>
        <w:spacing w:line="240" w:lineRule="auto"/>
        <w:ind w:left="720"/>
        <w:rPr>
          <w:szCs w:val="24"/>
        </w:rPr>
      </w:pPr>
      <w:r w:rsidRPr="00A80D6D">
        <w:rPr>
          <w:szCs w:val="24"/>
        </w:rPr>
        <w:t xml:space="preserve">Unless the laws, rules, regulations, procedures, and decisions of the Lottery which issued the Play provide otherwise, no prize shall be paid upon a Play purchased, claimed or sold in violation of these Rules or the laws, rules, regulations, procedures, and decisions of that Selling Lottery; any such prize claimed but unpaid shall constitute an unclaimed prize </w:t>
      </w:r>
      <w:r w:rsidRPr="00A80D6D">
        <w:rPr>
          <w:szCs w:val="24"/>
        </w:rPr>
        <w:lastRenderedPageBreak/>
        <w:t>under these Rules and the laws, rules, regulations, procedures, and decisions of that Selling Lottery.</w:t>
      </w:r>
    </w:p>
    <w:p w14:paraId="6B534882" w14:textId="77777777" w:rsidR="00745FD6" w:rsidRPr="00A80D6D" w:rsidRDefault="00745FD6" w:rsidP="008C4C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6B534883" w14:textId="77777777" w:rsidR="0054593F" w:rsidRPr="00A80D6D" w:rsidRDefault="0054593F"/>
    <w:p w14:paraId="6B534884" w14:textId="2A4E66DC" w:rsidR="0096791B" w:rsidRPr="00A80D6D" w:rsidRDefault="0096791B" w:rsidP="008C4C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A80D6D">
        <w:rPr>
          <w:b/>
        </w:rPr>
        <w:t>Part</w:t>
      </w:r>
      <w:r w:rsidR="008C4C83" w:rsidRPr="00A80D6D">
        <w:rPr>
          <w:b/>
        </w:rPr>
        <w:t xml:space="preserve"> </w:t>
      </w:r>
      <w:r w:rsidRPr="00A80D6D">
        <w:rPr>
          <w:b/>
        </w:rPr>
        <w:t>III</w:t>
      </w:r>
      <w:r w:rsidR="008C4C83" w:rsidRPr="00A80D6D">
        <w:rPr>
          <w:b/>
        </w:rPr>
        <w:t xml:space="preserve"> </w:t>
      </w:r>
      <w:r w:rsidRPr="00A80D6D">
        <w:rPr>
          <w:b/>
        </w:rPr>
        <w:t>–</w:t>
      </w:r>
      <w:r w:rsidR="008C4C83" w:rsidRPr="00A80D6D">
        <w:rPr>
          <w:b/>
        </w:rPr>
        <w:t xml:space="preserve"> </w:t>
      </w:r>
      <w:r w:rsidRPr="00A80D6D">
        <w:rPr>
          <w:b/>
        </w:rPr>
        <w:t>Special</w:t>
      </w:r>
      <w:r w:rsidR="008C4C83" w:rsidRPr="00A80D6D">
        <w:rPr>
          <w:b/>
        </w:rPr>
        <w:t xml:space="preserve"> </w:t>
      </w:r>
      <w:r w:rsidRPr="00A80D6D">
        <w:rPr>
          <w:b/>
        </w:rPr>
        <w:t>Game</w:t>
      </w:r>
      <w:r w:rsidR="008C4C83" w:rsidRPr="00A80D6D">
        <w:rPr>
          <w:b/>
        </w:rPr>
        <w:t xml:space="preserve"> </w:t>
      </w:r>
      <w:r w:rsidRPr="00A80D6D">
        <w:rPr>
          <w:b/>
        </w:rPr>
        <w:t>Rules:</w:t>
      </w:r>
      <w:r w:rsidR="008C4C83" w:rsidRPr="00A80D6D">
        <w:rPr>
          <w:b/>
        </w:rPr>
        <w:t xml:space="preserve"> </w:t>
      </w:r>
      <w:r w:rsidR="00617868" w:rsidRPr="00A80D6D">
        <w:rPr>
          <w:b/>
        </w:rPr>
        <w:t>Lotto America</w:t>
      </w:r>
      <w:r w:rsidR="008C4C83" w:rsidRPr="00A80D6D">
        <w:rPr>
          <w:b/>
        </w:rPr>
        <w:t xml:space="preserve"> </w:t>
      </w:r>
      <w:r w:rsidR="00BC3575" w:rsidRPr="00A80D6D">
        <w:rPr>
          <w:b/>
        </w:rPr>
        <w:t>All Star Bonus</w:t>
      </w:r>
      <w:ins w:id="303" w:author="Rodrigue, Lisa" w:date="2022-01-31T15:43:00Z">
        <w:r w:rsidR="00F83C52" w:rsidRPr="00F83C52">
          <w:rPr>
            <w:b/>
            <w:vertAlign w:val="superscript"/>
            <w:rPrChange w:id="304" w:author="Rodrigue, Lisa" w:date="2022-01-31T15:43:00Z">
              <w:rPr>
                <w:b/>
              </w:rPr>
            </w:rPrChange>
          </w:rPr>
          <w:t>®</w:t>
        </w:r>
      </w:ins>
      <w:del w:id="305" w:author="Rodrigue, Lisa" w:date="2022-02-01T16:10:00Z">
        <w:r w:rsidR="00BC3575" w:rsidRPr="00A80D6D" w:rsidDel="004F5CCB">
          <w:rPr>
            <w:rFonts w:ascii="Times New Roman Bold" w:hAnsi="Times New Roman Bold"/>
            <w:b/>
            <w:vertAlign w:val="superscript"/>
          </w:rPr>
          <w:delText>SM</w:delText>
        </w:r>
      </w:del>
      <w:r w:rsidR="00BC3575" w:rsidRPr="00A80D6D">
        <w:rPr>
          <w:rFonts w:ascii="Times New Roman Bold" w:hAnsi="Times New Roman Bold"/>
          <w:b/>
          <w:vertAlign w:val="superscript"/>
        </w:rPr>
        <w:t xml:space="preserve"> </w:t>
      </w:r>
      <w:r w:rsidR="007751DA" w:rsidRPr="00A80D6D">
        <w:rPr>
          <w:b/>
        </w:rPr>
        <w:t>Multiplier</w:t>
      </w:r>
      <w:r w:rsidR="00BC3575" w:rsidRPr="00A80D6D">
        <w:rPr>
          <w:b/>
        </w:rPr>
        <w:t xml:space="preserve"> Promotion</w:t>
      </w:r>
    </w:p>
    <w:p w14:paraId="6B534885" w14:textId="77777777" w:rsidR="00063FBD" w:rsidRPr="00A80D6D" w:rsidRDefault="00063FBD" w:rsidP="008C4C83">
      <w:pPr>
        <w:jc w:val="both"/>
      </w:pPr>
    </w:p>
    <w:p w14:paraId="6B534886" w14:textId="77777777" w:rsidR="0096791B" w:rsidRPr="00A80D6D" w:rsidRDefault="007A6040" w:rsidP="00BC3575">
      <w:pPr>
        <w:jc w:val="both"/>
        <w:rPr>
          <w:b/>
        </w:rPr>
      </w:pPr>
      <w:r w:rsidRPr="00A80D6D">
        <w:rPr>
          <w:b/>
        </w:rPr>
        <w:t>Section</w:t>
      </w:r>
      <w:r w:rsidR="008C4C83" w:rsidRPr="00A80D6D">
        <w:rPr>
          <w:b/>
        </w:rPr>
        <w:t xml:space="preserve"> </w:t>
      </w:r>
      <w:r w:rsidRPr="00A80D6D">
        <w:rPr>
          <w:b/>
        </w:rPr>
        <w:t>11.0</w:t>
      </w:r>
      <w:r w:rsidR="008C4C83" w:rsidRPr="00A80D6D">
        <w:rPr>
          <w:b/>
        </w:rPr>
        <w:t xml:space="preserve"> </w:t>
      </w:r>
      <w:r w:rsidRPr="00A80D6D">
        <w:rPr>
          <w:b/>
        </w:rPr>
        <w:t>–</w:t>
      </w:r>
      <w:r w:rsidR="00BC3575" w:rsidRPr="00A80D6D">
        <w:rPr>
          <w:b/>
        </w:rPr>
        <w:t xml:space="preserve"> Promotion</w:t>
      </w:r>
      <w:r w:rsidR="008C4C83" w:rsidRPr="00A80D6D">
        <w:rPr>
          <w:b/>
        </w:rPr>
        <w:t xml:space="preserve"> </w:t>
      </w:r>
      <w:r w:rsidR="00530DB2" w:rsidRPr="00A80D6D">
        <w:rPr>
          <w:b/>
        </w:rPr>
        <w:t>Description</w:t>
      </w:r>
    </w:p>
    <w:p w14:paraId="6B534887" w14:textId="77777777" w:rsidR="00530DB2" w:rsidRPr="00A80D6D" w:rsidRDefault="00530DB2" w:rsidP="008C4C83">
      <w:pPr>
        <w:jc w:val="both"/>
        <w:outlineLvl w:val="0"/>
      </w:pPr>
    </w:p>
    <w:p w14:paraId="7B9E3CA4" w14:textId="77777777" w:rsidR="00F83C52" w:rsidRDefault="00605789" w:rsidP="008C4C83">
      <w:pPr>
        <w:ind w:left="720"/>
        <w:jc w:val="both"/>
        <w:rPr>
          <w:ins w:id="306" w:author="Rodrigue, Lisa" w:date="2022-01-31T15:45:00Z"/>
          <w:color w:val="000000"/>
        </w:rPr>
      </w:pPr>
      <w:r w:rsidRPr="00A80D6D">
        <w:t>The</w:t>
      </w:r>
      <w:r w:rsidR="008C4C83" w:rsidRPr="00A80D6D">
        <w:t xml:space="preserve"> </w:t>
      </w:r>
      <w:r w:rsidR="00BC3575" w:rsidRPr="00A80D6D">
        <w:t>All Star Bonus</w:t>
      </w:r>
      <w:ins w:id="307" w:author="Rodrigue, Lisa" w:date="2022-01-31T15:43:00Z">
        <w:r w:rsidR="00F83C52" w:rsidRPr="00F83C52">
          <w:rPr>
            <w:vertAlign w:val="superscript"/>
            <w:rPrChange w:id="308" w:author="Rodrigue, Lisa" w:date="2022-01-31T15:44:00Z">
              <w:rPr/>
            </w:rPrChange>
          </w:rPr>
          <w:t>®</w:t>
        </w:r>
      </w:ins>
      <w:del w:id="309" w:author="Rodrigue, Lisa" w:date="2022-02-01T16:10:00Z">
        <w:r w:rsidR="00BC3575" w:rsidRPr="00A80D6D" w:rsidDel="004F5CCB">
          <w:rPr>
            <w:vertAlign w:val="superscript"/>
          </w:rPr>
          <w:delText>SM</w:delText>
        </w:r>
      </w:del>
      <w:r w:rsidR="00BC3575" w:rsidRPr="00A80D6D">
        <w:t xml:space="preserve"> </w:t>
      </w:r>
      <w:r w:rsidR="007751DA" w:rsidRPr="00A80D6D">
        <w:t>Multiplier</w:t>
      </w:r>
      <w:r w:rsidR="00BC3575" w:rsidRPr="00A80D6D">
        <w:t xml:space="preserve"> Option </w:t>
      </w:r>
      <w:r w:rsidRPr="00A80D6D">
        <w:t>is</w:t>
      </w:r>
      <w:r w:rsidR="008C4C83" w:rsidRPr="00A80D6D">
        <w:t xml:space="preserve"> </w:t>
      </w:r>
      <w:r w:rsidRPr="00A80D6D">
        <w:t>a</w:t>
      </w:r>
      <w:r w:rsidR="008C4C83" w:rsidRPr="00A80D6D">
        <w:t xml:space="preserve"> </w:t>
      </w:r>
      <w:r w:rsidR="00DC2378" w:rsidRPr="00A80D6D">
        <w:t xml:space="preserve">limited </w:t>
      </w:r>
      <w:r w:rsidRPr="00A80D6D">
        <w:t>extension</w:t>
      </w:r>
      <w:r w:rsidR="008C4C83" w:rsidRPr="00A80D6D">
        <w:t xml:space="preserve"> </w:t>
      </w:r>
      <w:r w:rsidRPr="00A80D6D">
        <w:t>of</w:t>
      </w:r>
      <w:r w:rsidR="008C4C83" w:rsidRPr="00A80D6D">
        <w:t xml:space="preserve"> </w:t>
      </w:r>
      <w:r w:rsidRPr="00A80D6D">
        <w:t>the</w:t>
      </w:r>
      <w:r w:rsidR="008C4C83" w:rsidRPr="00A80D6D">
        <w:t xml:space="preserve"> </w:t>
      </w:r>
      <w:r w:rsidR="00617868" w:rsidRPr="00A80D6D">
        <w:t>Lotto America</w:t>
      </w:r>
      <w:r w:rsidR="008C4C83" w:rsidRPr="00A80D6D">
        <w:t xml:space="preserve"> </w:t>
      </w:r>
      <w:r w:rsidR="00BC3575" w:rsidRPr="00A80D6D">
        <w:t>G</w:t>
      </w:r>
      <w:r w:rsidRPr="00A80D6D">
        <w:t>ame</w:t>
      </w:r>
      <w:r w:rsidR="008C4C83" w:rsidRPr="00A80D6D">
        <w:t xml:space="preserve"> </w:t>
      </w:r>
      <w:r w:rsidRPr="00A80D6D">
        <w:t>and</w:t>
      </w:r>
      <w:r w:rsidR="008C4C83" w:rsidRPr="00A80D6D">
        <w:t xml:space="preserve"> </w:t>
      </w:r>
      <w:r w:rsidRPr="00A80D6D">
        <w:t>is</w:t>
      </w:r>
      <w:r w:rsidR="008C4C83" w:rsidRPr="00A80D6D">
        <w:t xml:space="preserve"> </w:t>
      </w:r>
      <w:r w:rsidRPr="00A80D6D">
        <w:t>conducted</w:t>
      </w:r>
      <w:r w:rsidR="008C4C83" w:rsidRPr="00A80D6D">
        <w:t xml:space="preserve"> </w:t>
      </w:r>
      <w:r w:rsidRPr="00A80D6D">
        <w:t>in</w:t>
      </w:r>
      <w:r w:rsidR="008C4C83" w:rsidRPr="00A80D6D">
        <w:t xml:space="preserve"> </w:t>
      </w:r>
      <w:r w:rsidRPr="00A80D6D">
        <w:t>accordance</w:t>
      </w:r>
      <w:r w:rsidR="008C4C83" w:rsidRPr="00A80D6D">
        <w:t xml:space="preserve"> </w:t>
      </w:r>
      <w:r w:rsidRPr="00A80D6D">
        <w:t>with</w:t>
      </w:r>
      <w:r w:rsidR="008C4C83" w:rsidRPr="00A80D6D">
        <w:t xml:space="preserve"> </w:t>
      </w:r>
      <w:r w:rsidRPr="00A80D6D">
        <w:t>the</w:t>
      </w:r>
      <w:r w:rsidR="008C4C83" w:rsidRPr="00A80D6D">
        <w:t xml:space="preserve"> </w:t>
      </w:r>
      <w:r w:rsidR="00617868" w:rsidRPr="00A80D6D">
        <w:t>Lotto America</w:t>
      </w:r>
      <w:r w:rsidR="008C4C83" w:rsidRPr="00A80D6D">
        <w:t xml:space="preserve"> </w:t>
      </w:r>
      <w:r w:rsidR="00BC3575" w:rsidRPr="00A80D6D">
        <w:t>G</w:t>
      </w:r>
      <w:r w:rsidRPr="00A80D6D">
        <w:t>ame</w:t>
      </w:r>
      <w:r w:rsidR="008C4C83" w:rsidRPr="00A80D6D">
        <w:t xml:space="preserve"> </w:t>
      </w:r>
      <w:r w:rsidR="00BC3575" w:rsidRPr="00A80D6D">
        <w:t>R</w:t>
      </w:r>
      <w:r w:rsidRPr="00A80D6D">
        <w:t>ules</w:t>
      </w:r>
      <w:r w:rsidR="008C4C83" w:rsidRPr="00A80D6D">
        <w:t xml:space="preserve"> </w:t>
      </w:r>
      <w:r w:rsidRPr="00A80D6D">
        <w:t>and</w:t>
      </w:r>
      <w:r w:rsidR="008C4C83" w:rsidRPr="00A80D6D">
        <w:t xml:space="preserve"> </w:t>
      </w:r>
      <w:r w:rsidRPr="00A80D6D">
        <w:t>other</w:t>
      </w:r>
      <w:r w:rsidR="008C4C83" w:rsidRPr="00A80D6D">
        <w:t xml:space="preserve"> </w:t>
      </w:r>
      <w:r w:rsidRPr="00A80D6D">
        <w:t>lottery</w:t>
      </w:r>
      <w:r w:rsidR="008C4C83" w:rsidRPr="00A80D6D">
        <w:t xml:space="preserve"> </w:t>
      </w:r>
      <w:r w:rsidRPr="00A80D6D">
        <w:t>rules</w:t>
      </w:r>
      <w:r w:rsidR="008C4C83" w:rsidRPr="00A80D6D">
        <w:t xml:space="preserve"> </w:t>
      </w:r>
      <w:r w:rsidRPr="00A80D6D">
        <w:t>applicable</w:t>
      </w:r>
      <w:r w:rsidR="008C4C83" w:rsidRPr="00A80D6D">
        <w:t xml:space="preserve"> </w:t>
      </w:r>
      <w:r w:rsidRPr="00A80D6D">
        <w:t>to</w:t>
      </w:r>
      <w:r w:rsidR="008C4C83" w:rsidRPr="00A80D6D">
        <w:t xml:space="preserve"> </w:t>
      </w:r>
      <w:r w:rsidRPr="00A80D6D">
        <w:t>the</w:t>
      </w:r>
      <w:r w:rsidR="008C4C83" w:rsidRPr="00A80D6D">
        <w:t xml:space="preserve"> </w:t>
      </w:r>
      <w:r w:rsidR="00617868" w:rsidRPr="00A80D6D">
        <w:t>Lotto America</w:t>
      </w:r>
      <w:r w:rsidR="008C4C83" w:rsidRPr="00A80D6D">
        <w:t xml:space="preserve"> </w:t>
      </w:r>
      <w:r w:rsidR="00BC3575" w:rsidRPr="00A80D6D">
        <w:t>G</w:t>
      </w:r>
      <w:r w:rsidRPr="00A80D6D">
        <w:t>ame</w:t>
      </w:r>
      <w:r w:rsidR="00DC2378" w:rsidRPr="00A80D6D">
        <w:t>,</w:t>
      </w:r>
      <w:r w:rsidR="008C4C83" w:rsidRPr="00A80D6D">
        <w:t xml:space="preserve"> </w:t>
      </w:r>
      <w:r w:rsidRPr="00A80D6D">
        <w:t>except</w:t>
      </w:r>
      <w:r w:rsidR="008C4C83" w:rsidRPr="00A80D6D">
        <w:t xml:space="preserve"> </w:t>
      </w:r>
      <w:r w:rsidRPr="00A80D6D">
        <w:t>as</w:t>
      </w:r>
      <w:r w:rsidR="008C4C83" w:rsidRPr="00A80D6D">
        <w:t xml:space="preserve"> </w:t>
      </w:r>
      <w:r w:rsidRPr="00A80D6D">
        <w:t>may</w:t>
      </w:r>
      <w:r w:rsidR="008C4C83" w:rsidRPr="00A80D6D">
        <w:t xml:space="preserve"> </w:t>
      </w:r>
      <w:r w:rsidRPr="00A80D6D">
        <w:t>be</w:t>
      </w:r>
      <w:r w:rsidR="008C4C83" w:rsidRPr="00A80D6D">
        <w:t xml:space="preserve"> </w:t>
      </w:r>
      <w:r w:rsidRPr="00A80D6D">
        <w:rPr>
          <w:color w:val="000000"/>
        </w:rPr>
        <w:t>amended</w:t>
      </w:r>
      <w:r w:rsidR="008C4C83" w:rsidRPr="00A80D6D">
        <w:rPr>
          <w:color w:val="000000"/>
        </w:rPr>
        <w:t xml:space="preserve"> </w:t>
      </w:r>
      <w:r w:rsidRPr="00A80D6D">
        <w:rPr>
          <w:color w:val="000000"/>
        </w:rPr>
        <w:t>herein</w:t>
      </w:r>
      <w:r w:rsidR="00C51997" w:rsidRPr="00A80D6D">
        <w:rPr>
          <w:color w:val="000000"/>
        </w:rPr>
        <w:t xml:space="preserve">.  </w:t>
      </w:r>
      <w:r w:rsidRPr="00A80D6D">
        <w:rPr>
          <w:color w:val="000000"/>
        </w:rPr>
        <w:t>The</w:t>
      </w:r>
      <w:r w:rsidR="008C4C83" w:rsidRPr="00A80D6D">
        <w:rPr>
          <w:color w:val="000000"/>
        </w:rPr>
        <w:t xml:space="preserve"> </w:t>
      </w:r>
      <w:r w:rsidR="00DC2378" w:rsidRPr="00A80D6D">
        <w:rPr>
          <w:color w:val="000000"/>
        </w:rPr>
        <w:t>promotion</w:t>
      </w:r>
      <w:r w:rsidR="008C4C83" w:rsidRPr="00A80D6D">
        <w:rPr>
          <w:color w:val="000000"/>
        </w:rPr>
        <w:t xml:space="preserve"> </w:t>
      </w:r>
      <w:r w:rsidRPr="00A80D6D">
        <w:rPr>
          <w:color w:val="000000"/>
        </w:rPr>
        <w:t>will</w:t>
      </w:r>
      <w:r w:rsidR="008C4C83" w:rsidRPr="00A80D6D">
        <w:rPr>
          <w:color w:val="000000"/>
        </w:rPr>
        <w:t xml:space="preserve"> </w:t>
      </w:r>
      <w:r w:rsidRPr="00A80D6D">
        <w:rPr>
          <w:color w:val="000000"/>
        </w:rPr>
        <w:t>begin</w:t>
      </w:r>
      <w:r w:rsidR="008C4C83" w:rsidRPr="00A80D6D">
        <w:rPr>
          <w:color w:val="000000"/>
        </w:rPr>
        <w:t xml:space="preserve"> </w:t>
      </w:r>
      <w:r w:rsidRPr="00A80D6D">
        <w:rPr>
          <w:color w:val="000000"/>
        </w:rPr>
        <w:t>at</w:t>
      </w:r>
      <w:r w:rsidR="008C4C83" w:rsidRPr="00A80D6D">
        <w:rPr>
          <w:color w:val="000000"/>
        </w:rPr>
        <w:t xml:space="preserve"> </w:t>
      </w:r>
      <w:r w:rsidRPr="00A80D6D">
        <w:rPr>
          <w:color w:val="000000"/>
        </w:rPr>
        <w:t>a</w:t>
      </w:r>
      <w:r w:rsidR="008C4C83" w:rsidRPr="00A80D6D">
        <w:rPr>
          <w:color w:val="000000"/>
        </w:rPr>
        <w:t xml:space="preserve"> </w:t>
      </w:r>
      <w:r w:rsidRPr="00A80D6D">
        <w:rPr>
          <w:color w:val="000000"/>
        </w:rPr>
        <w:t>time</w:t>
      </w:r>
      <w:r w:rsidR="008C4C83" w:rsidRPr="00A80D6D">
        <w:rPr>
          <w:color w:val="000000"/>
        </w:rPr>
        <w:t xml:space="preserve"> </w:t>
      </w:r>
      <w:r w:rsidRPr="00A80D6D">
        <w:rPr>
          <w:color w:val="000000"/>
        </w:rPr>
        <w:t>announced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00BC3575" w:rsidRPr="00A80D6D">
        <w:rPr>
          <w:color w:val="000000"/>
        </w:rPr>
        <w:t>Member</w:t>
      </w:r>
      <w:r w:rsidR="008C4C83" w:rsidRPr="00A80D6D">
        <w:rPr>
          <w:color w:val="000000"/>
        </w:rPr>
        <w:t xml:space="preserve"> </w:t>
      </w:r>
      <w:r w:rsidRPr="00A80D6D">
        <w:rPr>
          <w:color w:val="000000"/>
        </w:rPr>
        <w:t>Lottery</w:t>
      </w:r>
      <w:r w:rsidR="008C4C83" w:rsidRPr="00A80D6D">
        <w:rPr>
          <w:color w:val="000000"/>
        </w:rPr>
        <w:t xml:space="preserve"> </w:t>
      </w:r>
      <w:r w:rsidRPr="00A80D6D">
        <w:rPr>
          <w:color w:val="000000"/>
        </w:rPr>
        <w:t>and</w:t>
      </w:r>
      <w:r w:rsidR="008C4C83" w:rsidRPr="00A80D6D">
        <w:rPr>
          <w:color w:val="000000"/>
        </w:rPr>
        <w:t xml:space="preserve"> </w:t>
      </w:r>
      <w:r w:rsidRPr="00A80D6D">
        <w:rPr>
          <w:color w:val="000000"/>
        </w:rPr>
        <w:t>will</w:t>
      </w:r>
      <w:r w:rsidR="008C4C83" w:rsidRPr="00A80D6D">
        <w:rPr>
          <w:color w:val="000000"/>
        </w:rPr>
        <w:t xml:space="preserve"> </w:t>
      </w:r>
      <w:r w:rsidRPr="00A80D6D">
        <w:rPr>
          <w:color w:val="000000"/>
        </w:rPr>
        <w:t>continue</w:t>
      </w:r>
      <w:r w:rsidR="008C4C83" w:rsidRPr="00A80D6D">
        <w:rPr>
          <w:color w:val="000000"/>
        </w:rPr>
        <w:t xml:space="preserve"> </w:t>
      </w:r>
      <w:r w:rsidRPr="00A80D6D">
        <w:rPr>
          <w:color w:val="000000"/>
        </w:rPr>
        <w:t>until</w:t>
      </w:r>
      <w:r w:rsidR="008C4C83" w:rsidRPr="00A80D6D">
        <w:rPr>
          <w:color w:val="000000"/>
        </w:rPr>
        <w:t xml:space="preserve"> </w:t>
      </w:r>
      <w:r w:rsidRPr="00A80D6D">
        <w:rPr>
          <w:color w:val="000000"/>
        </w:rPr>
        <w:t>discontinued</w:t>
      </w:r>
      <w:r w:rsidR="008C4C83" w:rsidRPr="00A80D6D">
        <w:rPr>
          <w:color w:val="000000"/>
        </w:rPr>
        <w:t xml:space="preserve"> </w:t>
      </w:r>
      <w:r w:rsidRPr="00A80D6D">
        <w:rPr>
          <w:color w:val="000000"/>
        </w:rPr>
        <w:t>by</w:t>
      </w:r>
      <w:r w:rsidR="008C4C83" w:rsidRPr="00A80D6D">
        <w:rPr>
          <w:color w:val="000000"/>
        </w:rPr>
        <w:t xml:space="preserve"> </w:t>
      </w:r>
      <w:r w:rsidRPr="00A80D6D">
        <w:rPr>
          <w:color w:val="000000"/>
        </w:rPr>
        <w:t>the</w:t>
      </w:r>
      <w:r w:rsidR="008C4C83" w:rsidRPr="00A80D6D">
        <w:rPr>
          <w:color w:val="000000"/>
        </w:rPr>
        <w:t xml:space="preserve"> </w:t>
      </w:r>
      <w:r w:rsidRPr="00A80D6D">
        <w:rPr>
          <w:color w:val="000000"/>
        </w:rPr>
        <w:t>lottery</w:t>
      </w:r>
      <w:r w:rsidR="00C51997" w:rsidRPr="00A80D6D">
        <w:rPr>
          <w:color w:val="000000"/>
        </w:rPr>
        <w:t xml:space="preserve">.  </w:t>
      </w:r>
      <w:r w:rsidR="00BC3575" w:rsidRPr="00A80D6D">
        <w:rPr>
          <w:color w:val="000000"/>
        </w:rPr>
        <w:t>The Promotion will offer to the owners of a qualifying Play a chance to multiply the amount of any of the eight lump sum Set Prizes (the lump sum prizes normally paying $2.00 to $20,000.00) won in a drawing held during the Promotion.  The Grand Prize is not a Set Prize and will not be multiplied.</w:t>
      </w:r>
      <w:ins w:id="310" w:author="Rodrigue, Lisa" w:date="2022-01-31T15:44:00Z">
        <w:r w:rsidR="00F83C52">
          <w:rPr>
            <w:color w:val="000000"/>
          </w:rPr>
          <w:t xml:space="preserve"> </w:t>
        </w:r>
      </w:ins>
    </w:p>
    <w:p w14:paraId="311DEE20" w14:textId="77777777" w:rsidR="00F83C52" w:rsidRDefault="00F83C52" w:rsidP="008C4C83">
      <w:pPr>
        <w:ind w:left="720"/>
        <w:jc w:val="both"/>
        <w:rPr>
          <w:ins w:id="311" w:author="Rodrigue, Lisa" w:date="2022-01-31T15:45:00Z"/>
          <w:color w:val="000000"/>
        </w:rPr>
      </w:pPr>
    </w:p>
    <w:p w14:paraId="6B534888" w14:textId="00895F69" w:rsidR="0096791B" w:rsidRPr="00A80D6D" w:rsidRDefault="00F83C52" w:rsidP="008C4C83">
      <w:pPr>
        <w:ind w:left="720"/>
        <w:jc w:val="both"/>
        <w:rPr>
          <w:color w:val="000000"/>
        </w:rPr>
      </w:pPr>
      <w:ins w:id="312" w:author="Rodrigue, Lisa" w:date="2022-01-31T15:44:00Z">
        <w:r>
          <w:rPr>
            <w:color w:val="000000"/>
          </w:rPr>
          <w:t>Participating Lotteries may require purchase of the All Star Bonu</w:t>
        </w:r>
      </w:ins>
      <w:ins w:id="313" w:author="Rodrigue, Lisa" w:date="2022-01-31T15:45:00Z">
        <w:r>
          <w:rPr>
            <w:color w:val="000000"/>
          </w:rPr>
          <w:t>s Promotion when a player purchases a Lotto America Play.</w:t>
        </w:r>
      </w:ins>
    </w:p>
    <w:p w14:paraId="6B534889" w14:textId="77777777" w:rsidR="00063FBD" w:rsidRPr="00A80D6D" w:rsidRDefault="00063FBD" w:rsidP="008C4C83">
      <w:pPr>
        <w:jc w:val="both"/>
      </w:pPr>
    </w:p>
    <w:p w14:paraId="6B53488A" w14:textId="77777777" w:rsidR="0096791B" w:rsidRPr="00A80D6D" w:rsidRDefault="00B836DD" w:rsidP="008C4C83">
      <w:pPr>
        <w:jc w:val="both"/>
        <w:outlineLvl w:val="0"/>
        <w:rPr>
          <w:b/>
        </w:rPr>
      </w:pPr>
      <w:r w:rsidRPr="00A80D6D">
        <w:rPr>
          <w:b/>
        </w:rPr>
        <w:t>Section</w:t>
      </w:r>
      <w:r w:rsidR="008C4C83" w:rsidRPr="00A80D6D">
        <w:rPr>
          <w:b/>
        </w:rPr>
        <w:t xml:space="preserve"> </w:t>
      </w:r>
      <w:r w:rsidRPr="00A80D6D">
        <w:rPr>
          <w:b/>
        </w:rPr>
        <w:t>1</w:t>
      </w:r>
      <w:r w:rsidR="00C83CEC" w:rsidRPr="00A80D6D">
        <w:rPr>
          <w:b/>
        </w:rPr>
        <w:t>2</w:t>
      </w:r>
      <w:r w:rsidRPr="00A80D6D">
        <w:rPr>
          <w:b/>
        </w:rPr>
        <w:t>.0</w:t>
      </w:r>
      <w:r w:rsidR="008C4C83" w:rsidRPr="00A80D6D">
        <w:rPr>
          <w:b/>
        </w:rPr>
        <w:t xml:space="preserve"> </w:t>
      </w:r>
      <w:r w:rsidRPr="00A80D6D">
        <w:rPr>
          <w:b/>
        </w:rPr>
        <w:t>-</w:t>
      </w:r>
      <w:r w:rsidR="008C4C83" w:rsidRPr="00A80D6D">
        <w:rPr>
          <w:b/>
        </w:rPr>
        <w:t xml:space="preserve"> </w:t>
      </w:r>
      <w:r w:rsidRPr="00A80D6D">
        <w:rPr>
          <w:b/>
        </w:rPr>
        <w:t>Qualifying</w:t>
      </w:r>
      <w:r w:rsidR="008C4C83" w:rsidRPr="00A80D6D">
        <w:rPr>
          <w:b/>
        </w:rPr>
        <w:t xml:space="preserve"> </w:t>
      </w:r>
      <w:r w:rsidRPr="00A80D6D">
        <w:rPr>
          <w:b/>
        </w:rPr>
        <w:t>Play</w:t>
      </w:r>
    </w:p>
    <w:p w14:paraId="6B53488B" w14:textId="77777777" w:rsidR="00B836DD" w:rsidRPr="00A80D6D" w:rsidRDefault="00B836DD" w:rsidP="008C4C83">
      <w:pPr>
        <w:jc w:val="both"/>
        <w:outlineLvl w:val="0"/>
      </w:pPr>
    </w:p>
    <w:p w14:paraId="6B53488C" w14:textId="48B0186C" w:rsidR="0096791B" w:rsidRDefault="0096791B" w:rsidP="008C4C83">
      <w:pPr>
        <w:ind w:left="720"/>
        <w:jc w:val="both"/>
        <w:rPr>
          <w:ins w:id="314" w:author="Rodrigue, Lisa" w:date="2022-01-31T15:50:00Z"/>
        </w:rPr>
      </w:pPr>
      <w:r w:rsidRPr="00A80D6D">
        <w:t>A</w:t>
      </w:r>
      <w:r w:rsidR="008C4C83" w:rsidRPr="00A80D6D">
        <w:t xml:space="preserve"> </w:t>
      </w:r>
      <w:r w:rsidRPr="00A80D6D">
        <w:t>qualifying</w:t>
      </w:r>
      <w:r w:rsidR="008C4C83" w:rsidRPr="00A80D6D">
        <w:t xml:space="preserve"> </w:t>
      </w:r>
      <w:r w:rsidR="00BC3575" w:rsidRPr="00A80D6D">
        <w:t>P</w:t>
      </w:r>
      <w:r w:rsidRPr="00A80D6D">
        <w:t>lay</w:t>
      </w:r>
      <w:r w:rsidR="008C4C83" w:rsidRPr="00A80D6D">
        <w:t xml:space="preserve"> </w:t>
      </w:r>
      <w:r w:rsidRPr="00A80D6D">
        <w:t>is</w:t>
      </w:r>
      <w:r w:rsidR="008C4C83" w:rsidRPr="00A80D6D">
        <w:t xml:space="preserve"> </w:t>
      </w:r>
      <w:r w:rsidRPr="00A80D6D">
        <w:t>any</w:t>
      </w:r>
      <w:r w:rsidR="008C4C83" w:rsidRPr="00A80D6D">
        <w:t xml:space="preserve"> </w:t>
      </w:r>
      <w:r w:rsidRPr="00A80D6D">
        <w:t>single</w:t>
      </w:r>
      <w:r w:rsidR="008C4C83" w:rsidRPr="00A80D6D">
        <w:t xml:space="preserve"> </w:t>
      </w:r>
      <w:r w:rsidR="00617868" w:rsidRPr="00A80D6D">
        <w:t>Lotto America</w:t>
      </w:r>
      <w:r w:rsidR="008C4C83" w:rsidRPr="00A80D6D">
        <w:t xml:space="preserve"> </w:t>
      </w:r>
      <w:r w:rsidR="00BC3575" w:rsidRPr="00A80D6D">
        <w:t>Game P</w:t>
      </w:r>
      <w:r w:rsidRPr="00A80D6D">
        <w:t>lay</w:t>
      </w:r>
      <w:r w:rsidR="008C4C83" w:rsidRPr="00A80D6D">
        <w:t xml:space="preserve"> </w:t>
      </w:r>
      <w:r w:rsidRPr="00A80D6D">
        <w:t>for</w:t>
      </w:r>
      <w:r w:rsidR="008C4C83" w:rsidRPr="00A80D6D">
        <w:t xml:space="preserve"> </w:t>
      </w:r>
      <w:r w:rsidR="00DC2378" w:rsidRPr="00A80D6D">
        <w:t xml:space="preserve">which </w:t>
      </w:r>
      <w:r w:rsidRPr="00A80D6D">
        <w:t>the</w:t>
      </w:r>
      <w:r w:rsidR="008C4C83" w:rsidRPr="00A80D6D">
        <w:t xml:space="preserve"> </w:t>
      </w:r>
      <w:r w:rsidRPr="00A80D6D">
        <w:t>player</w:t>
      </w:r>
      <w:r w:rsidR="008C4C83" w:rsidRPr="00A80D6D">
        <w:t xml:space="preserve"> </w:t>
      </w:r>
      <w:r w:rsidRPr="00A80D6D">
        <w:t>pays</w:t>
      </w:r>
      <w:r w:rsidR="008C4C83" w:rsidRPr="00A80D6D">
        <w:t xml:space="preserve"> </w:t>
      </w:r>
      <w:r w:rsidRPr="00A80D6D">
        <w:t>an</w:t>
      </w:r>
      <w:r w:rsidR="008C4C83" w:rsidRPr="00A80D6D">
        <w:t xml:space="preserve"> </w:t>
      </w:r>
      <w:r w:rsidRPr="00A80D6D">
        <w:t>extra</w:t>
      </w:r>
      <w:r w:rsidR="008C4C83" w:rsidRPr="00A80D6D">
        <w:t xml:space="preserve"> </w:t>
      </w:r>
      <w:r w:rsidRPr="00A80D6D">
        <w:t>dollar</w:t>
      </w:r>
      <w:r w:rsidR="008C4C83" w:rsidRPr="00A80D6D">
        <w:t xml:space="preserve"> </w:t>
      </w:r>
      <w:r w:rsidRPr="00A80D6D">
        <w:t>for</w:t>
      </w:r>
      <w:r w:rsidR="008C4C83" w:rsidRPr="00A80D6D">
        <w:t xml:space="preserve"> </w:t>
      </w:r>
      <w:r w:rsidRPr="00A80D6D">
        <w:t>the</w:t>
      </w:r>
      <w:r w:rsidR="008C4C83" w:rsidRPr="00A80D6D">
        <w:t xml:space="preserve"> </w:t>
      </w:r>
      <w:r w:rsidR="00BC3575" w:rsidRPr="00A80D6D">
        <w:t>All Star Bonus Multiplier</w:t>
      </w:r>
      <w:r w:rsidR="008C4C83" w:rsidRPr="00A80D6D">
        <w:t xml:space="preserve"> </w:t>
      </w:r>
      <w:r w:rsidRPr="00A80D6D">
        <w:t>option</w:t>
      </w:r>
      <w:r w:rsidR="008C4C83" w:rsidRPr="00A80D6D">
        <w:t xml:space="preserve"> </w:t>
      </w:r>
      <w:r w:rsidRPr="00A80D6D">
        <w:t>play</w:t>
      </w:r>
      <w:r w:rsidR="008C4C83" w:rsidRPr="00A80D6D">
        <w:t xml:space="preserve"> </w:t>
      </w:r>
      <w:r w:rsidRPr="00A80D6D">
        <w:t>and</w:t>
      </w:r>
      <w:r w:rsidR="008C4C83" w:rsidRPr="00A80D6D">
        <w:t xml:space="preserve"> </w:t>
      </w:r>
      <w:r w:rsidR="000E4F94" w:rsidRPr="00A80D6D">
        <w:t xml:space="preserve">that </w:t>
      </w:r>
      <w:r w:rsidRPr="00A80D6D">
        <w:t>is</w:t>
      </w:r>
      <w:r w:rsidR="008C4C83" w:rsidRPr="00A80D6D">
        <w:t xml:space="preserve"> </w:t>
      </w:r>
      <w:r w:rsidRPr="00A80D6D">
        <w:t>recorded</w:t>
      </w:r>
      <w:r w:rsidR="008C4C83" w:rsidRPr="00A80D6D">
        <w:t xml:space="preserve"> </w:t>
      </w:r>
      <w:r w:rsidRPr="00A80D6D">
        <w:t>at</w:t>
      </w:r>
      <w:r w:rsidR="008C4C83" w:rsidRPr="00A80D6D">
        <w:t xml:space="preserve"> </w:t>
      </w:r>
      <w:r w:rsidRPr="00A80D6D">
        <w:t>the</w:t>
      </w:r>
      <w:r w:rsidR="008C4C83" w:rsidRPr="00A80D6D">
        <w:t xml:space="preserve"> </w:t>
      </w:r>
      <w:r w:rsidR="00BC3575" w:rsidRPr="00A80D6D">
        <w:t>Member</w:t>
      </w:r>
      <w:r w:rsidR="008C4C83" w:rsidRPr="00A80D6D">
        <w:t xml:space="preserve"> </w:t>
      </w:r>
      <w:r w:rsidRPr="00A80D6D">
        <w:t>Lottery’s</w:t>
      </w:r>
      <w:r w:rsidR="008C4C83" w:rsidRPr="00A80D6D">
        <w:t xml:space="preserve"> </w:t>
      </w:r>
      <w:r w:rsidRPr="00A80D6D">
        <w:t>computer</w:t>
      </w:r>
      <w:r w:rsidR="008C4C83" w:rsidRPr="00A80D6D">
        <w:t xml:space="preserve"> </w:t>
      </w:r>
      <w:r w:rsidR="00BC3575" w:rsidRPr="00A80D6D">
        <w:t xml:space="preserve">gaming system </w:t>
      </w:r>
      <w:r w:rsidRPr="00A80D6D">
        <w:t>as</w:t>
      </w:r>
      <w:r w:rsidR="008C4C83" w:rsidRPr="00A80D6D">
        <w:t xml:space="preserve"> </w:t>
      </w:r>
      <w:r w:rsidRPr="00A80D6D">
        <w:t>a</w:t>
      </w:r>
      <w:r w:rsidR="008C4C83" w:rsidRPr="00A80D6D">
        <w:t xml:space="preserve"> </w:t>
      </w:r>
      <w:r w:rsidRPr="00A80D6D">
        <w:t>qualifying</w:t>
      </w:r>
      <w:r w:rsidR="008C4C83" w:rsidRPr="00A80D6D">
        <w:t xml:space="preserve"> </w:t>
      </w:r>
      <w:r w:rsidR="00BC3575" w:rsidRPr="00A80D6D">
        <w:t>All Star Bonus Multiplier P</w:t>
      </w:r>
      <w:r w:rsidRPr="00A80D6D">
        <w:t>lay.</w:t>
      </w:r>
    </w:p>
    <w:p w14:paraId="549555B9" w14:textId="0B00CAF1" w:rsidR="00F83C52" w:rsidRDefault="00F83C52" w:rsidP="00F83C52">
      <w:pPr>
        <w:jc w:val="both"/>
        <w:rPr>
          <w:ins w:id="315" w:author="Rodrigue, Lisa" w:date="2022-01-31T15:51:00Z"/>
        </w:rPr>
      </w:pPr>
    </w:p>
    <w:p w14:paraId="3876476D" w14:textId="66BB59BC" w:rsidR="00F83C52" w:rsidRDefault="00F83C52" w:rsidP="00F83C52">
      <w:pPr>
        <w:jc w:val="both"/>
        <w:rPr>
          <w:ins w:id="316" w:author="Rodrigue, Lisa" w:date="2022-02-01T13:16:00Z"/>
          <w:b/>
          <w:bCs/>
        </w:rPr>
      </w:pPr>
      <w:ins w:id="317" w:author="Rodrigue, Lisa" w:date="2022-01-31T15:51:00Z">
        <w:r w:rsidRPr="000B37D1">
          <w:rPr>
            <w:b/>
            <w:bCs/>
            <w:rPrChange w:id="318" w:author="Rodrigue, Lisa" w:date="2022-01-31T15:53:00Z">
              <w:rPr/>
            </w:rPrChange>
          </w:rPr>
          <w:t>Section 13.0 – Prizes to be Multiplied</w:t>
        </w:r>
      </w:ins>
    </w:p>
    <w:p w14:paraId="3C6E8219" w14:textId="77777777" w:rsidR="00C4459E" w:rsidRPr="000B37D1" w:rsidRDefault="00C4459E" w:rsidP="00F83C52">
      <w:pPr>
        <w:jc w:val="both"/>
        <w:rPr>
          <w:ins w:id="319" w:author="Rodrigue, Lisa" w:date="2022-01-31T15:51:00Z"/>
          <w:b/>
          <w:bCs/>
          <w:rPrChange w:id="320" w:author="Rodrigue, Lisa" w:date="2022-01-31T15:53:00Z">
            <w:rPr>
              <w:ins w:id="321" w:author="Rodrigue, Lisa" w:date="2022-01-31T15:51:00Z"/>
            </w:rPr>
          </w:rPrChange>
        </w:rPr>
      </w:pPr>
    </w:p>
    <w:p w14:paraId="0E6491CA" w14:textId="3C6C3A79" w:rsidR="00F83C52" w:rsidRPr="00A80D6D" w:rsidRDefault="000B37D1">
      <w:pPr>
        <w:ind w:left="720"/>
        <w:jc w:val="both"/>
      </w:pPr>
      <w:ins w:id="322" w:author="Rodrigue, Lisa" w:date="2022-01-31T15:51:00Z">
        <w:r>
          <w:t>Except as provided in these rules, a qualifying Play which wins one of the Set Priz</w:t>
        </w:r>
      </w:ins>
      <w:ins w:id="323" w:author="Rodrigue, Lisa" w:date="2022-01-31T15:52:00Z">
        <w:r>
          <w:t>es will be multiplied by the number selected, either two, three, four or five (2, 3, 4, or 5), in a separate random All Star Bonus Multipl</w:t>
        </w:r>
      </w:ins>
      <w:ins w:id="324" w:author="Rodrigue, Lisa" w:date="2022-01-31T15:53:00Z">
        <w:r>
          <w:t>i</w:t>
        </w:r>
      </w:ins>
      <w:ins w:id="325" w:author="Rodrigue, Lisa" w:date="2022-01-31T15:52:00Z">
        <w:r>
          <w:t>er drawing announced by the Product Group</w:t>
        </w:r>
      </w:ins>
      <w:ins w:id="326" w:author="Rodrigue, Lisa" w:date="2022-02-01T13:23:00Z">
        <w:r w:rsidR="00C4459E">
          <w:t>.</w:t>
        </w:r>
      </w:ins>
    </w:p>
    <w:p w14:paraId="6B53488D" w14:textId="77777777" w:rsidR="00063FBD" w:rsidRPr="00A80D6D" w:rsidRDefault="00063FBD" w:rsidP="008C4C83">
      <w:pPr>
        <w:jc w:val="both"/>
      </w:pPr>
    </w:p>
    <w:p w14:paraId="6B53488E" w14:textId="6D0FFE51" w:rsidR="0096791B" w:rsidRPr="00A80D6D" w:rsidRDefault="00B836DD" w:rsidP="00CE6CD0">
      <w:pPr>
        <w:rPr>
          <w:b/>
          <w:color w:val="000000"/>
        </w:rPr>
      </w:pPr>
      <w:r w:rsidRPr="00A80D6D">
        <w:rPr>
          <w:b/>
        </w:rPr>
        <w:t>Section</w:t>
      </w:r>
      <w:r w:rsidR="008C4C83" w:rsidRPr="00A80D6D">
        <w:rPr>
          <w:b/>
        </w:rPr>
        <w:t xml:space="preserve"> </w:t>
      </w:r>
      <w:r w:rsidRPr="00A80D6D">
        <w:rPr>
          <w:b/>
        </w:rPr>
        <w:t>1</w:t>
      </w:r>
      <w:ins w:id="327" w:author="Rodrigue, Lisa" w:date="2022-01-31T15:53:00Z">
        <w:r w:rsidR="000B37D1">
          <w:rPr>
            <w:b/>
          </w:rPr>
          <w:t>4</w:t>
        </w:r>
      </w:ins>
      <w:del w:id="328" w:author="Rodrigue, Lisa" w:date="2022-01-31T15:53:00Z">
        <w:r w:rsidR="00C83CEC" w:rsidRPr="00A80D6D" w:rsidDel="000B37D1">
          <w:rPr>
            <w:b/>
          </w:rPr>
          <w:delText>3</w:delText>
        </w:r>
      </w:del>
      <w:r w:rsidRPr="00A80D6D">
        <w:rPr>
          <w:b/>
        </w:rPr>
        <w:t>.0</w:t>
      </w:r>
      <w:r w:rsidR="008C4C83" w:rsidRPr="00A80D6D">
        <w:rPr>
          <w:b/>
        </w:rPr>
        <w:t xml:space="preserve"> </w:t>
      </w:r>
      <w:r w:rsidRPr="00A80D6D">
        <w:rPr>
          <w:b/>
        </w:rPr>
        <w:t>–</w:t>
      </w:r>
      <w:r w:rsidR="008C4C83" w:rsidRPr="00A80D6D">
        <w:rPr>
          <w:b/>
        </w:rPr>
        <w:t xml:space="preserve"> </w:t>
      </w:r>
      <w:r w:rsidR="00C83CEC" w:rsidRPr="00A80D6D">
        <w:rPr>
          <w:b/>
          <w:color w:val="000000"/>
        </w:rPr>
        <w:t>All Star Bonus Drawings</w:t>
      </w:r>
    </w:p>
    <w:p w14:paraId="6B53488F" w14:textId="77777777" w:rsidR="00B836DD" w:rsidRPr="00A80D6D" w:rsidRDefault="00B836DD" w:rsidP="008C4C83">
      <w:pPr>
        <w:tabs>
          <w:tab w:val="left" w:pos="720"/>
          <w:tab w:val="left" w:pos="5310"/>
          <w:tab w:val="decimal" w:pos="7020"/>
        </w:tabs>
        <w:jc w:val="both"/>
        <w:outlineLvl w:val="0"/>
        <w:rPr>
          <w:color w:val="000000"/>
        </w:rPr>
      </w:pPr>
    </w:p>
    <w:p w14:paraId="6B534890" w14:textId="7005BAD1" w:rsidR="00745FD6" w:rsidRDefault="00C83CEC" w:rsidP="00C83CEC">
      <w:pPr>
        <w:pStyle w:val="BodyText2"/>
        <w:ind w:left="720"/>
        <w:rPr>
          <w:ins w:id="329" w:author="Rodrigue, Lisa" w:date="2022-01-31T15:48:00Z"/>
          <w:b w:val="0"/>
          <w:color w:val="000000"/>
          <w:sz w:val="24"/>
          <w:szCs w:val="24"/>
        </w:rPr>
      </w:pPr>
      <w:r w:rsidRPr="00A80D6D">
        <w:rPr>
          <w:b w:val="0"/>
          <w:color w:val="000000"/>
          <w:sz w:val="24"/>
          <w:szCs w:val="24"/>
        </w:rPr>
        <w:t>MUSL will conduct a separate random “All Star Bonus” drawing and announce the results.  During each 2</w:t>
      </w:r>
      <w:ins w:id="330" w:author="Boardman, Michael" w:date="2022-02-11T15:29:00Z">
        <w:r w:rsidR="00112CB9">
          <w:rPr>
            <w:b w:val="0"/>
            <w:color w:val="000000"/>
            <w:sz w:val="24"/>
            <w:szCs w:val="24"/>
          </w:rPr>
          <w:t>X</w:t>
        </w:r>
      </w:ins>
      <w:r w:rsidRPr="00A80D6D">
        <w:rPr>
          <w:b w:val="0"/>
          <w:color w:val="000000"/>
          <w:sz w:val="24"/>
          <w:szCs w:val="24"/>
        </w:rPr>
        <w:t>-5X Multiplier drawing</w:t>
      </w:r>
      <w:ins w:id="331" w:author="Boardman, Michael" w:date="2022-02-11T15:24:00Z">
        <w:r w:rsidR="005D09E8">
          <w:rPr>
            <w:b w:val="0"/>
            <w:color w:val="000000"/>
            <w:sz w:val="24"/>
            <w:szCs w:val="24"/>
          </w:rPr>
          <w:t>,</w:t>
        </w:r>
      </w:ins>
      <w:r w:rsidRPr="00A80D6D">
        <w:rPr>
          <w:b w:val="0"/>
          <w:color w:val="000000"/>
          <w:sz w:val="24"/>
          <w:szCs w:val="24"/>
        </w:rPr>
        <w:t xml:space="preserve"> a single number (2, 3, 4 or 5) shall be drawn. The Lotto America Game Group may modify the multiplier features for special promotions from time to time.</w:t>
      </w:r>
    </w:p>
    <w:p w14:paraId="4997A8C6" w14:textId="77777777" w:rsidR="00F83C52" w:rsidRPr="00A80D6D" w:rsidRDefault="00F83C52" w:rsidP="00C83CEC">
      <w:pPr>
        <w:pStyle w:val="BodyText2"/>
        <w:ind w:left="720"/>
        <w:rPr>
          <w:b w:val="0"/>
          <w:color w:val="000000"/>
          <w:sz w:val="24"/>
          <w:szCs w:val="24"/>
        </w:rPr>
      </w:pPr>
    </w:p>
    <w:p w14:paraId="6B534891" w14:textId="53220C03" w:rsidR="00C83CEC" w:rsidRPr="00A80D6D" w:rsidRDefault="00C83CEC" w:rsidP="008C4C83">
      <w:pPr>
        <w:pStyle w:val="BodyText2"/>
        <w:rPr>
          <w:b w:val="0"/>
          <w:sz w:val="24"/>
          <w:szCs w:val="24"/>
        </w:rPr>
      </w:pPr>
    </w:p>
    <w:p w14:paraId="6B534892" w14:textId="199C649C" w:rsidR="0096791B" w:rsidRPr="00A80D6D" w:rsidRDefault="002B499D" w:rsidP="008C4C83">
      <w:pPr>
        <w:pStyle w:val="BodyText2"/>
        <w:rPr>
          <w:sz w:val="24"/>
          <w:szCs w:val="24"/>
        </w:rPr>
      </w:pPr>
      <w:r w:rsidRPr="00A80D6D">
        <w:rPr>
          <w:sz w:val="24"/>
          <w:szCs w:val="24"/>
        </w:rPr>
        <w:t>Section</w:t>
      </w:r>
      <w:r w:rsidR="008C4C83" w:rsidRPr="00A80D6D">
        <w:rPr>
          <w:sz w:val="24"/>
          <w:szCs w:val="24"/>
        </w:rPr>
        <w:t xml:space="preserve"> </w:t>
      </w:r>
      <w:r w:rsidRPr="00A80D6D">
        <w:rPr>
          <w:sz w:val="24"/>
          <w:szCs w:val="24"/>
        </w:rPr>
        <w:t>1</w:t>
      </w:r>
      <w:ins w:id="332" w:author="Rodrigue, Lisa" w:date="2022-01-31T15:53:00Z">
        <w:r w:rsidR="000B37D1">
          <w:rPr>
            <w:sz w:val="24"/>
            <w:szCs w:val="24"/>
          </w:rPr>
          <w:t>5</w:t>
        </w:r>
      </w:ins>
      <w:del w:id="333" w:author="Rodrigue, Lisa" w:date="2022-01-31T15:53:00Z">
        <w:r w:rsidR="00545445" w:rsidRPr="00A80D6D" w:rsidDel="000B37D1">
          <w:rPr>
            <w:sz w:val="24"/>
            <w:szCs w:val="24"/>
          </w:rPr>
          <w:delText>4</w:delText>
        </w:r>
      </w:del>
      <w:r w:rsidRPr="00A80D6D">
        <w:rPr>
          <w:sz w:val="24"/>
          <w:szCs w:val="24"/>
        </w:rPr>
        <w:t>.0</w:t>
      </w:r>
      <w:r w:rsidR="008C4C83" w:rsidRPr="00A80D6D">
        <w:rPr>
          <w:sz w:val="24"/>
          <w:szCs w:val="24"/>
        </w:rPr>
        <w:t xml:space="preserve"> </w:t>
      </w:r>
      <w:r w:rsidRPr="00A80D6D">
        <w:rPr>
          <w:sz w:val="24"/>
          <w:szCs w:val="24"/>
        </w:rPr>
        <w:t>–</w:t>
      </w:r>
      <w:r w:rsidR="008C4C83" w:rsidRPr="00A80D6D">
        <w:rPr>
          <w:sz w:val="24"/>
          <w:szCs w:val="24"/>
        </w:rPr>
        <w:t xml:space="preserve"> </w:t>
      </w:r>
      <w:r w:rsidR="00545445" w:rsidRPr="00A80D6D">
        <w:rPr>
          <w:color w:val="000000"/>
        </w:rPr>
        <w:t>All Star Bonus</w:t>
      </w:r>
      <w:r w:rsidR="00545445" w:rsidRPr="00A80D6D">
        <w:rPr>
          <w:sz w:val="24"/>
          <w:szCs w:val="24"/>
        </w:rPr>
        <w:t xml:space="preserve"> Multiplier </w:t>
      </w:r>
      <w:r w:rsidRPr="00A80D6D">
        <w:rPr>
          <w:sz w:val="24"/>
          <w:szCs w:val="24"/>
        </w:rPr>
        <w:t>Prize</w:t>
      </w:r>
      <w:r w:rsidR="008C4C83" w:rsidRPr="00A80D6D">
        <w:rPr>
          <w:sz w:val="24"/>
          <w:szCs w:val="24"/>
        </w:rPr>
        <w:t xml:space="preserve"> </w:t>
      </w:r>
      <w:r w:rsidRPr="00A80D6D">
        <w:rPr>
          <w:sz w:val="24"/>
          <w:szCs w:val="24"/>
        </w:rPr>
        <w:t>Pool</w:t>
      </w:r>
    </w:p>
    <w:p w14:paraId="6B534893" w14:textId="77777777" w:rsidR="0066088A" w:rsidRPr="00A80D6D" w:rsidRDefault="0066088A" w:rsidP="008C4C83">
      <w:pPr>
        <w:jc w:val="both"/>
      </w:pPr>
    </w:p>
    <w:p w14:paraId="6B534894" w14:textId="1FCC7FD4" w:rsidR="00545445" w:rsidRPr="00A80D6D" w:rsidRDefault="0066088A" w:rsidP="00D86BE3">
      <w:pPr>
        <w:ind w:left="1440" w:hanging="720"/>
        <w:jc w:val="both"/>
        <w:rPr>
          <w:color w:val="000000"/>
        </w:rPr>
      </w:pPr>
      <w:r w:rsidRPr="00A80D6D">
        <w:rPr>
          <w:b/>
        </w:rPr>
        <w:t>1</w:t>
      </w:r>
      <w:ins w:id="334" w:author="Rodrigue, Lisa" w:date="2022-01-31T15:53:00Z">
        <w:r w:rsidR="000B37D1">
          <w:rPr>
            <w:b/>
          </w:rPr>
          <w:t>5</w:t>
        </w:r>
      </w:ins>
      <w:del w:id="335" w:author="Rodrigue, Lisa" w:date="2022-01-31T15:53:00Z">
        <w:r w:rsidR="00545445" w:rsidRPr="00A80D6D" w:rsidDel="000B37D1">
          <w:rPr>
            <w:b/>
          </w:rPr>
          <w:delText>4</w:delText>
        </w:r>
      </w:del>
      <w:r w:rsidRPr="00A80D6D">
        <w:rPr>
          <w:b/>
        </w:rPr>
        <w:t>.</w:t>
      </w:r>
      <w:r w:rsidR="00884305" w:rsidRPr="00A80D6D">
        <w:rPr>
          <w:b/>
        </w:rPr>
        <w:t>1</w:t>
      </w:r>
      <w:r w:rsidRPr="00A80D6D">
        <w:tab/>
      </w:r>
      <w:r w:rsidR="00545445" w:rsidRPr="00A80D6D">
        <w:rPr>
          <w:b/>
          <w:color w:val="000000"/>
        </w:rPr>
        <w:t>All Star Bonus</w:t>
      </w:r>
      <w:r w:rsidR="00545445" w:rsidRPr="00A80D6D">
        <w:rPr>
          <w:b/>
        </w:rPr>
        <w:t xml:space="preserve"> Multiplier Prize Pool</w:t>
      </w:r>
      <w:r w:rsidR="00C51997" w:rsidRPr="00A80D6D">
        <w:rPr>
          <w:color w:val="000000"/>
        </w:rPr>
        <w:t>.</w:t>
      </w:r>
    </w:p>
    <w:p w14:paraId="6B534895" w14:textId="77777777" w:rsidR="00545445" w:rsidRPr="00A80D6D" w:rsidRDefault="00545445" w:rsidP="00D86BE3">
      <w:pPr>
        <w:ind w:left="1440" w:hanging="720"/>
        <w:jc w:val="both"/>
        <w:rPr>
          <w:color w:val="000000"/>
        </w:rPr>
      </w:pPr>
    </w:p>
    <w:p w14:paraId="6B534896" w14:textId="0350A29D" w:rsidR="00545445" w:rsidRPr="00A80D6D" w:rsidRDefault="00545445" w:rsidP="00545445">
      <w:pPr>
        <w:ind w:left="2160" w:hanging="720"/>
        <w:jc w:val="both"/>
        <w:rPr>
          <w:color w:val="000000"/>
        </w:rPr>
      </w:pPr>
      <w:r w:rsidRPr="00A80D6D">
        <w:rPr>
          <w:b/>
          <w:color w:val="000000"/>
        </w:rPr>
        <w:t>1</w:t>
      </w:r>
      <w:ins w:id="336" w:author="Rodrigue, Lisa" w:date="2022-01-31T15:53:00Z">
        <w:r w:rsidR="000B37D1">
          <w:rPr>
            <w:b/>
            <w:color w:val="000000"/>
          </w:rPr>
          <w:t>5</w:t>
        </w:r>
      </w:ins>
      <w:del w:id="337" w:author="Rodrigue, Lisa" w:date="2022-01-31T15:53:00Z">
        <w:r w:rsidRPr="00A80D6D" w:rsidDel="000B37D1">
          <w:rPr>
            <w:b/>
            <w:color w:val="000000"/>
          </w:rPr>
          <w:delText>4</w:delText>
        </w:r>
      </w:del>
      <w:r w:rsidRPr="00A80D6D">
        <w:rPr>
          <w:b/>
          <w:color w:val="000000"/>
        </w:rPr>
        <w:t>.1.1</w:t>
      </w:r>
      <w:r w:rsidRPr="00A80D6D">
        <w:rPr>
          <w:b/>
          <w:color w:val="000000"/>
        </w:rPr>
        <w:tab/>
      </w:r>
      <w:r w:rsidRPr="00A80D6D">
        <w:rPr>
          <w:color w:val="000000"/>
        </w:rPr>
        <w:t xml:space="preserve">The All Star Bonus Multiplier Prize Pool (MPP) is hereby created, and which is used to fund All Star Bonus Multiplier prizes.  The MPP shall </w:t>
      </w:r>
      <w:r w:rsidRPr="00A80D6D">
        <w:rPr>
          <w:color w:val="000000"/>
        </w:rPr>
        <w:lastRenderedPageBreak/>
        <w:t>hold the temporary balances that may result from having fewer than expected winners in All Star Bonus Multiplier.  The source of the MPP is the Party Lottery’s weekly prize contributions less actual All Star Bonus Multiplier Prize liability.</w:t>
      </w:r>
    </w:p>
    <w:p w14:paraId="6B534897" w14:textId="77777777" w:rsidR="00545445" w:rsidRPr="00A80D6D" w:rsidRDefault="00545445" w:rsidP="00545445">
      <w:pPr>
        <w:ind w:left="2160" w:hanging="720"/>
        <w:jc w:val="both"/>
        <w:rPr>
          <w:color w:val="000000"/>
        </w:rPr>
      </w:pPr>
    </w:p>
    <w:p w14:paraId="6B534898" w14:textId="477B1629" w:rsidR="00545445" w:rsidRPr="00A80D6D" w:rsidRDefault="00545445" w:rsidP="00545445">
      <w:pPr>
        <w:ind w:left="2160" w:hanging="720"/>
        <w:jc w:val="both"/>
        <w:rPr>
          <w:color w:val="000000"/>
        </w:rPr>
      </w:pPr>
      <w:r w:rsidRPr="00A80D6D">
        <w:rPr>
          <w:b/>
          <w:color w:val="000000"/>
        </w:rPr>
        <w:t>1</w:t>
      </w:r>
      <w:ins w:id="338" w:author="Rodrigue, Lisa" w:date="2022-01-31T15:54:00Z">
        <w:r w:rsidR="000B37D1">
          <w:rPr>
            <w:b/>
            <w:color w:val="000000"/>
          </w:rPr>
          <w:t>5</w:t>
        </w:r>
      </w:ins>
      <w:del w:id="339" w:author="Rodrigue, Lisa" w:date="2022-01-31T15:54:00Z">
        <w:r w:rsidRPr="00A80D6D" w:rsidDel="000B37D1">
          <w:rPr>
            <w:b/>
            <w:color w:val="000000"/>
          </w:rPr>
          <w:delText>4</w:delText>
        </w:r>
      </w:del>
      <w:r w:rsidRPr="00A80D6D">
        <w:rPr>
          <w:b/>
          <w:color w:val="000000"/>
        </w:rPr>
        <w:t>.1.2</w:t>
      </w:r>
      <w:r w:rsidRPr="00A80D6D">
        <w:rPr>
          <w:b/>
          <w:color w:val="000000"/>
        </w:rPr>
        <w:tab/>
      </w:r>
      <w:r w:rsidRPr="00A80D6D">
        <w:rPr>
          <w:color w:val="000000"/>
        </w:rPr>
        <w:t>In total, fifty percent (50%) of each draw’s sales shall be collected for the payment of prizes:</w:t>
      </w:r>
    </w:p>
    <w:p w14:paraId="6B534899" w14:textId="77777777" w:rsidR="00545445" w:rsidRPr="00A80D6D" w:rsidRDefault="00545445" w:rsidP="00545445">
      <w:pPr>
        <w:ind w:left="2160" w:hanging="720"/>
        <w:jc w:val="both"/>
        <w:rPr>
          <w:color w:val="000000"/>
        </w:rPr>
      </w:pPr>
    </w:p>
    <w:p w14:paraId="6B53489A" w14:textId="0FC2D423" w:rsidR="00545445" w:rsidRPr="00A80D6D" w:rsidRDefault="00545445" w:rsidP="00545445">
      <w:pPr>
        <w:ind w:left="3600" w:hanging="1440"/>
        <w:jc w:val="both"/>
        <w:rPr>
          <w:color w:val="000000"/>
        </w:rPr>
      </w:pPr>
      <w:r w:rsidRPr="00A80D6D">
        <w:rPr>
          <w:b/>
          <w:color w:val="000000"/>
        </w:rPr>
        <w:t>1</w:t>
      </w:r>
      <w:ins w:id="340" w:author="Rodrigue, Lisa" w:date="2022-01-31T15:54:00Z">
        <w:r w:rsidR="000B37D1">
          <w:rPr>
            <w:b/>
            <w:color w:val="000000"/>
          </w:rPr>
          <w:t>5</w:t>
        </w:r>
      </w:ins>
      <w:del w:id="341" w:author="Rodrigue, Lisa" w:date="2022-01-31T15:54:00Z">
        <w:r w:rsidRPr="00A80D6D" w:rsidDel="000B37D1">
          <w:rPr>
            <w:b/>
            <w:color w:val="000000"/>
          </w:rPr>
          <w:delText>4</w:delText>
        </w:r>
      </w:del>
      <w:r w:rsidRPr="00A80D6D">
        <w:rPr>
          <w:b/>
          <w:color w:val="000000"/>
        </w:rPr>
        <w:t>.1.2.1</w:t>
      </w:r>
      <w:r w:rsidRPr="00A80D6D">
        <w:rPr>
          <w:b/>
          <w:color w:val="000000"/>
        </w:rPr>
        <w:tab/>
      </w:r>
      <w:r w:rsidRPr="00A80D6D">
        <w:rPr>
          <w:color w:val="000000"/>
        </w:rPr>
        <w:t xml:space="preserve">The expected payout for all prize categories shall consist of up to forty-nine and </w:t>
      </w:r>
      <w:del w:id="342" w:author="Rodrigue, Lisa" w:date="2022-02-01T16:11:00Z">
        <w:r w:rsidRPr="00A80D6D" w:rsidDel="004F5CCB">
          <w:rPr>
            <w:color w:val="000000"/>
          </w:rPr>
          <w:delText xml:space="preserve">nine hundred thirty-two </w:delText>
        </w:r>
      </w:del>
      <w:ins w:id="343" w:author="Rodrigue, Lisa" w:date="2022-02-01T16:11:00Z">
        <w:r w:rsidR="004F5CCB">
          <w:rPr>
            <w:color w:val="000000"/>
          </w:rPr>
          <w:t xml:space="preserve">five </w:t>
        </w:r>
      </w:ins>
      <w:ins w:id="344" w:author="Rodrigue, Lisa" w:date="2022-02-01T16:12:00Z">
        <w:r w:rsidR="004F5CCB">
          <w:rPr>
            <w:color w:val="000000"/>
          </w:rPr>
          <w:t>h</w:t>
        </w:r>
      </w:ins>
      <w:ins w:id="345" w:author="Rodrigue, Lisa" w:date="2022-02-01T16:11:00Z">
        <w:r w:rsidR="004F5CCB">
          <w:rPr>
            <w:color w:val="000000"/>
          </w:rPr>
          <w:t>undred ninety-</w:t>
        </w:r>
      </w:ins>
      <w:ins w:id="346" w:author="Rodrigue, Lisa" w:date="2022-02-01T16:12:00Z">
        <w:r w:rsidR="004F5CCB">
          <w:rPr>
            <w:color w:val="000000"/>
          </w:rPr>
          <w:t xml:space="preserve">eight </w:t>
        </w:r>
      </w:ins>
      <w:r w:rsidRPr="00A80D6D">
        <w:rPr>
          <w:color w:val="000000"/>
        </w:rPr>
        <w:t xml:space="preserve">thousandths percent (49.598%) of each drawing period's sales, including any specific statutorily mandated tax of a Selling Lottery to be included in the price of a lottery ticket. </w:t>
      </w:r>
    </w:p>
    <w:p w14:paraId="6B53489B" w14:textId="77777777" w:rsidR="00545445" w:rsidRPr="00A80D6D" w:rsidRDefault="00545445" w:rsidP="00545445">
      <w:pPr>
        <w:ind w:left="3600" w:hanging="1440"/>
        <w:jc w:val="both"/>
        <w:rPr>
          <w:color w:val="000000"/>
        </w:rPr>
      </w:pPr>
    </w:p>
    <w:p w14:paraId="6B53489C" w14:textId="204A575C" w:rsidR="00545445" w:rsidRPr="00A80D6D" w:rsidRDefault="00545445" w:rsidP="00545445">
      <w:pPr>
        <w:ind w:left="3600" w:hanging="1440"/>
        <w:jc w:val="both"/>
        <w:rPr>
          <w:color w:val="000000"/>
        </w:rPr>
      </w:pPr>
      <w:r w:rsidRPr="00A80D6D">
        <w:rPr>
          <w:b/>
          <w:color w:val="000000"/>
        </w:rPr>
        <w:t>1</w:t>
      </w:r>
      <w:ins w:id="347" w:author="Rodrigue, Lisa" w:date="2022-01-31T15:54:00Z">
        <w:r w:rsidR="000B37D1">
          <w:rPr>
            <w:b/>
            <w:color w:val="000000"/>
          </w:rPr>
          <w:t>5</w:t>
        </w:r>
      </w:ins>
      <w:del w:id="348" w:author="Rodrigue, Lisa" w:date="2022-01-31T15:54:00Z">
        <w:r w:rsidRPr="00A80D6D" w:rsidDel="000B37D1">
          <w:rPr>
            <w:b/>
            <w:color w:val="000000"/>
          </w:rPr>
          <w:delText>4</w:delText>
        </w:r>
      </w:del>
      <w:r w:rsidRPr="00A80D6D">
        <w:rPr>
          <w:b/>
          <w:color w:val="000000"/>
        </w:rPr>
        <w:t>.1.2.2</w:t>
      </w:r>
      <w:r w:rsidRPr="00A80D6D">
        <w:rPr>
          <w:b/>
          <w:color w:val="000000"/>
        </w:rPr>
        <w:tab/>
      </w:r>
      <w:r w:rsidRPr="00A80D6D">
        <w:rPr>
          <w:color w:val="000000"/>
        </w:rPr>
        <w:t xml:space="preserve">An additional </w:t>
      </w:r>
      <w:ins w:id="349" w:author="Rodrigue, Lisa" w:date="2022-01-31T15:56:00Z">
        <w:r w:rsidR="000B37D1">
          <w:rPr>
            <w:color w:val="000000"/>
          </w:rPr>
          <w:t>four-hundred and two</w:t>
        </w:r>
      </w:ins>
      <w:del w:id="350" w:author="Rodrigue, Lisa" w:date="2022-01-31T15:56:00Z">
        <w:r w:rsidRPr="00A80D6D" w:rsidDel="000B37D1">
          <w:rPr>
            <w:color w:val="000000"/>
          </w:rPr>
          <w:delText>sixty-eight</w:delText>
        </w:r>
      </w:del>
      <w:r w:rsidRPr="00A80D6D">
        <w:rPr>
          <w:color w:val="000000"/>
        </w:rPr>
        <w:t xml:space="preserve"> thousandths percent (0.402%) of each drawing period's sales, including any specific statutorily mandated tax of a Selling Lottery to be included in the price of a lottery ticket, may be collected and placed in trust in the </w:t>
      </w:r>
      <w:ins w:id="351" w:author="Rodrigue, Lisa" w:date="2022-01-31T15:57:00Z">
        <w:r w:rsidR="000B37D1">
          <w:rPr>
            <w:color w:val="000000"/>
          </w:rPr>
          <w:t>M</w:t>
        </w:r>
      </w:ins>
      <w:del w:id="352" w:author="Rodrigue, Lisa" w:date="2022-01-31T15:57:00Z">
        <w:r w:rsidRPr="00A80D6D" w:rsidDel="000B37D1">
          <w:rPr>
            <w:color w:val="000000"/>
          </w:rPr>
          <w:delText>P</w:delText>
        </w:r>
      </w:del>
      <w:r w:rsidRPr="00A80D6D">
        <w:rPr>
          <w:color w:val="000000"/>
        </w:rPr>
        <w:t xml:space="preserve">PP, for the purpose of paying </w:t>
      </w:r>
      <w:ins w:id="353" w:author="Rodrigue, Lisa" w:date="2022-01-31T15:57:00Z">
        <w:r w:rsidR="000B37D1">
          <w:rPr>
            <w:color w:val="000000"/>
          </w:rPr>
          <w:t>All Star Bonus Multiplier</w:t>
        </w:r>
      </w:ins>
      <w:del w:id="354" w:author="Rodrigue, Lisa" w:date="2022-01-31T15:57:00Z">
        <w:r w:rsidRPr="00A80D6D" w:rsidDel="000B37D1">
          <w:rPr>
            <w:color w:val="000000"/>
          </w:rPr>
          <w:delText>Power Play</w:delText>
        </w:r>
      </w:del>
      <w:r w:rsidRPr="00A80D6D">
        <w:rPr>
          <w:color w:val="000000"/>
        </w:rPr>
        <w:t xml:space="preserve"> prizes.  </w:t>
      </w:r>
    </w:p>
    <w:p w14:paraId="6B53489D" w14:textId="77777777" w:rsidR="00545445" w:rsidRPr="00A80D6D" w:rsidRDefault="00545445" w:rsidP="00545445">
      <w:pPr>
        <w:ind w:left="2160" w:hanging="720"/>
        <w:jc w:val="both"/>
        <w:rPr>
          <w:color w:val="000000"/>
        </w:rPr>
      </w:pPr>
    </w:p>
    <w:p w14:paraId="6B53489E" w14:textId="42A82592" w:rsidR="00942FA8" w:rsidRPr="00A80D6D" w:rsidRDefault="00545445" w:rsidP="00545445">
      <w:pPr>
        <w:ind w:left="2160" w:hanging="720"/>
        <w:jc w:val="both"/>
        <w:rPr>
          <w:color w:val="000000"/>
        </w:rPr>
      </w:pPr>
      <w:r w:rsidRPr="00A80D6D">
        <w:rPr>
          <w:b/>
          <w:color w:val="000000"/>
        </w:rPr>
        <w:t>1</w:t>
      </w:r>
      <w:ins w:id="355" w:author="Rodrigue, Lisa" w:date="2022-01-31T15:54:00Z">
        <w:r w:rsidR="000B37D1">
          <w:rPr>
            <w:b/>
            <w:color w:val="000000"/>
          </w:rPr>
          <w:t>5</w:t>
        </w:r>
      </w:ins>
      <w:del w:id="356" w:author="Rodrigue, Lisa" w:date="2022-01-31T15:54:00Z">
        <w:r w:rsidRPr="00A80D6D" w:rsidDel="000B37D1">
          <w:rPr>
            <w:b/>
            <w:color w:val="000000"/>
          </w:rPr>
          <w:delText>4</w:delText>
        </w:r>
      </w:del>
      <w:r w:rsidRPr="00A80D6D">
        <w:rPr>
          <w:b/>
          <w:color w:val="000000"/>
        </w:rPr>
        <w:t>.1.3</w:t>
      </w:r>
      <w:ins w:id="357" w:author="Boardman, Michael" w:date="2022-02-11T15:26:00Z">
        <w:r w:rsidR="005D09E8">
          <w:rPr>
            <w:b/>
            <w:color w:val="000000"/>
          </w:rPr>
          <w:t xml:space="preserve"> </w:t>
        </w:r>
      </w:ins>
      <w:r w:rsidRPr="00A80D6D">
        <w:rPr>
          <w:color w:val="000000"/>
        </w:rPr>
        <w:t>The prize payout percentage per draw may vary.  The MPP shall be carried forward to subsequent draws if all or a portion of it is not needed to pay the set prizes awarded in the current draw and held in the MPP.</w:t>
      </w:r>
      <w:r w:rsidR="00942FA8" w:rsidRPr="00A80D6D">
        <w:rPr>
          <w:color w:val="000000"/>
        </w:rPr>
        <w:t xml:space="preserve">  </w:t>
      </w:r>
    </w:p>
    <w:p w14:paraId="6B53489F" w14:textId="77777777" w:rsidR="00942FA8" w:rsidRPr="00A80D6D" w:rsidRDefault="00942FA8" w:rsidP="00D86BE3">
      <w:pPr>
        <w:ind w:left="1440" w:hanging="720"/>
        <w:jc w:val="both"/>
        <w:rPr>
          <w:color w:val="000000"/>
        </w:rPr>
      </w:pPr>
    </w:p>
    <w:p w14:paraId="6B5348A0" w14:textId="6B344132" w:rsidR="00F533C6" w:rsidRPr="00A80D6D" w:rsidRDefault="00942FA8">
      <w:pPr>
        <w:ind w:left="1440" w:hanging="720"/>
        <w:jc w:val="both"/>
        <w:rPr>
          <w:color w:val="000000"/>
        </w:rPr>
      </w:pPr>
      <w:r w:rsidRPr="00A80D6D">
        <w:rPr>
          <w:b/>
          <w:color w:val="000000"/>
        </w:rPr>
        <w:t>1</w:t>
      </w:r>
      <w:ins w:id="358" w:author="Rodrigue, Lisa" w:date="2022-01-31T15:54:00Z">
        <w:r w:rsidR="000B37D1">
          <w:rPr>
            <w:b/>
            <w:color w:val="000000"/>
          </w:rPr>
          <w:t>5</w:t>
        </w:r>
      </w:ins>
      <w:del w:id="359" w:author="Rodrigue, Lisa" w:date="2022-01-31T15:54:00Z">
        <w:r w:rsidR="00545445" w:rsidRPr="00A80D6D" w:rsidDel="000B37D1">
          <w:rPr>
            <w:b/>
            <w:color w:val="000000"/>
          </w:rPr>
          <w:delText>4</w:delText>
        </w:r>
      </w:del>
      <w:r w:rsidRPr="00A80D6D">
        <w:rPr>
          <w:b/>
          <w:color w:val="000000"/>
        </w:rPr>
        <w:t>.</w:t>
      </w:r>
      <w:r w:rsidR="00545445" w:rsidRPr="00A80D6D">
        <w:rPr>
          <w:b/>
          <w:color w:val="000000"/>
        </w:rPr>
        <w:t>2</w:t>
      </w:r>
      <w:r w:rsidRPr="00A80D6D">
        <w:rPr>
          <w:b/>
          <w:color w:val="000000"/>
        </w:rPr>
        <w:tab/>
        <w:t xml:space="preserve">End of Game.  </w:t>
      </w:r>
      <w:r w:rsidR="00545445" w:rsidRPr="00A80D6D">
        <w:rPr>
          <w:color w:val="000000"/>
        </w:rPr>
        <w:t>Any amounts remaining in the MPP when the Product Group declares the end of this game shall be returned to the lotteries participating in the pool after the end of all claim periods of all Party Lotteries, carried forward to a replacement game, or otherwise expended in a manner as directed by the individual Members of the Product Group in accordance with jurisdiction law.</w:t>
      </w:r>
    </w:p>
    <w:p w14:paraId="6B5348A1" w14:textId="77777777" w:rsidR="00F533C6" w:rsidRPr="00A80D6D" w:rsidRDefault="00F533C6" w:rsidP="00A60B36">
      <w:pPr>
        <w:ind w:left="1440" w:hanging="720"/>
        <w:jc w:val="both"/>
        <w:rPr>
          <w:b/>
        </w:rPr>
      </w:pPr>
    </w:p>
    <w:p w14:paraId="6B5348A2" w14:textId="77777777" w:rsidR="00B56CD2" w:rsidRPr="00A80D6D" w:rsidRDefault="00B56CD2">
      <w:pPr>
        <w:sectPr w:rsidR="00B56CD2" w:rsidRPr="00A80D6D" w:rsidSect="00505818">
          <w:headerReference w:type="default" r:id="rId11"/>
          <w:footerReference w:type="even" r:id="rId12"/>
          <w:type w:val="continuous"/>
          <w:pgSz w:w="12240" w:h="15840" w:code="1"/>
          <w:pgMar w:top="1440" w:right="1440" w:bottom="1440" w:left="1440" w:header="0" w:footer="0" w:gutter="0"/>
          <w:paperSrc w:first="7" w:other="7"/>
          <w:cols w:space="720"/>
          <w:titlePg/>
          <w:docGrid w:linePitch="326"/>
        </w:sectPr>
      </w:pPr>
    </w:p>
    <w:p w14:paraId="6B5348A3" w14:textId="77777777" w:rsidR="004A1B77" w:rsidRPr="00A80D6D" w:rsidRDefault="004A1B77" w:rsidP="008C4C83">
      <w:pPr>
        <w:jc w:val="both"/>
      </w:pPr>
    </w:p>
    <w:p w14:paraId="6B5348A4" w14:textId="4EB61479" w:rsidR="00C51997" w:rsidRPr="00A80D6D" w:rsidRDefault="0068116C">
      <w:pPr>
        <w:ind w:left="2160" w:hanging="720"/>
        <w:jc w:val="both"/>
        <w:pPrChange w:id="360" w:author="Boardman, Michael" w:date="2022-02-11T15:28:00Z">
          <w:pPr>
            <w:ind w:left="1440"/>
            <w:jc w:val="both"/>
          </w:pPr>
        </w:pPrChange>
      </w:pPr>
      <w:r w:rsidRPr="00A80D6D">
        <w:rPr>
          <w:b/>
        </w:rPr>
        <w:t>1</w:t>
      </w:r>
      <w:ins w:id="361" w:author="Rodrigue, Lisa" w:date="2022-01-31T15:54:00Z">
        <w:r w:rsidR="000B37D1">
          <w:rPr>
            <w:b/>
          </w:rPr>
          <w:t>5</w:t>
        </w:r>
      </w:ins>
      <w:del w:id="362" w:author="Rodrigue, Lisa" w:date="2022-01-31T15:54:00Z">
        <w:r w:rsidR="002709C7" w:rsidRPr="00A80D6D" w:rsidDel="000B37D1">
          <w:rPr>
            <w:b/>
          </w:rPr>
          <w:delText>4</w:delText>
        </w:r>
      </w:del>
      <w:r w:rsidRPr="00A80D6D">
        <w:rPr>
          <w:b/>
        </w:rPr>
        <w:t>.</w:t>
      </w:r>
      <w:r w:rsidR="002709C7" w:rsidRPr="00A80D6D">
        <w:rPr>
          <w:b/>
        </w:rPr>
        <w:t>3</w:t>
      </w:r>
      <w:r w:rsidRPr="00A80D6D">
        <w:rPr>
          <w:b/>
        </w:rPr>
        <w:tab/>
      </w:r>
      <w:r w:rsidR="0096791B" w:rsidRPr="00A80D6D">
        <w:rPr>
          <w:b/>
        </w:rPr>
        <w:t>Expected</w:t>
      </w:r>
      <w:r w:rsidR="008C4C83" w:rsidRPr="00A80D6D">
        <w:rPr>
          <w:b/>
        </w:rPr>
        <w:t xml:space="preserve"> </w:t>
      </w:r>
      <w:r w:rsidR="0096791B" w:rsidRPr="00A80D6D">
        <w:rPr>
          <w:b/>
        </w:rPr>
        <w:t>Prize</w:t>
      </w:r>
      <w:r w:rsidR="008C4C83" w:rsidRPr="00A80D6D">
        <w:rPr>
          <w:b/>
        </w:rPr>
        <w:t xml:space="preserve"> </w:t>
      </w:r>
      <w:r w:rsidR="0096791B" w:rsidRPr="00A80D6D">
        <w:rPr>
          <w:b/>
        </w:rPr>
        <w:t>Payout</w:t>
      </w:r>
      <w:r w:rsidR="00C51997" w:rsidRPr="00A80D6D">
        <w:t>.</w:t>
      </w:r>
      <w:r w:rsidR="002709C7" w:rsidRPr="00A80D6D">
        <w:t xml:space="preserve"> Except as provided in these rules, all prizes awarded shall be paid as lump sum set prizes.  Instead of the Lotto America Game set prize amounts, qualifying All Star Bonus Multiplier Plays will pay the amounts shown: </w:t>
      </w:r>
    </w:p>
    <w:p w14:paraId="6B5348A5" w14:textId="77777777" w:rsidR="003E64F7" w:rsidRPr="00A80D6D" w:rsidRDefault="003E64F7" w:rsidP="003E64F7">
      <w:pPr>
        <w:ind w:left="1440" w:hanging="720"/>
        <w:jc w:val="both"/>
      </w:pPr>
    </w:p>
    <w:p w14:paraId="6B5348A6"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Lotto America Prize Amount</w:t>
      </w:r>
      <w:r w:rsidR="00545445" w:rsidRPr="00A80D6D">
        <w:rPr>
          <w:sz w:val="20"/>
          <w:szCs w:val="20"/>
        </w:rPr>
        <w:tab/>
      </w:r>
      <w:r w:rsidR="00545445" w:rsidRPr="00A80D6D">
        <w:rPr>
          <w:sz w:val="20"/>
          <w:szCs w:val="20"/>
        </w:rPr>
        <w:tab/>
      </w:r>
      <w:r w:rsidR="00545445" w:rsidRPr="00A80D6D">
        <w:rPr>
          <w:sz w:val="20"/>
          <w:szCs w:val="20"/>
        </w:rPr>
        <w:tab/>
      </w:r>
      <w:r w:rsidR="00545445" w:rsidRPr="00A80D6D">
        <w:rPr>
          <w:sz w:val="20"/>
          <w:szCs w:val="20"/>
        </w:rPr>
        <w:tab/>
        <w:t>All Star Bonus Multiplier</w:t>
      </w:r>
    </w:p>
    <w:p w14:paraId="6B5348A7" w14:textId="77777777" w:rsidR="00545445" w:rsidRPr="00A80D6D" w:rsidRDefault="00545445" w:rsidP="002709C7">
      <w:pPr>
        <w:pBdr>
          <w:top w:val="single" w:sz="4" w:space="1" w:color="auto"/>
          <w:left w:val="single" w:sz="4" w:space="0" w:color="auto"/>
          <w:bottom w:val="single" w:sz="4" w:space="1" w:color="auto"/>
          <w:right w:val="single" w:sz="4" w:space="0" w:color="auto"/>
        </w:pBdr>
        <w:jc w:val="both"/>
        <w:rPr>
          <w:sz w:val="20"/>
          <w:szCs w:val="20"/>
        </w:rPr>
      </w:pPr>
    </w:p>
    <w:p w14:paraId="6B5348A8" w14:textId="77777777" w:rsidR="00545445" w:rsidRPr="00A80D6D" w:rsidRDefault="002709C7" w:rsidP="002709C7">
      <w:pPr>
        <w:pBdr>
          <w:top w:val="single" w:sz="4" w:space="1" w:color="auto"/>
          <w:left w:val="single" w:sz="4" w:space="0" w:color="auto"/>
          <w:bottom w:val="single" w:sz="4" w:space="1" w:color="auto"/>
          <w:right w:val="single" w:sz="4" w:space="0" w:color="auto"/>
        </w:pBdr>
        <w:jc w:val="both"/>
        <w:rPr>
          <w:b/>
          <w:sz w:val="20"/>
          <w:szCs w:val="20"/>
        </w:rPr>
      </w:pPr>
      <w:r w:rsidRPr="00A80D6D">
        <w:rPr>
          <w:sz w:val="20"/>
          <w:szCs w:val="20"/>
        </w:rPr>
        <w:tab/>
      </w:r>
      <w:r w:rsidRPr="00A80D6D">
        <w:rPr>
          <w:sz w:val="20"/>
          <w:szCs w:val="20"/>
        </w:rPr>
        <w:tab/>
      </w:r>
      <w:r w:rsidR="00545445" w:rsidRPr="00A80D6D">
        <w:rPr>
          <w:sz w:val="20"/>
          <w:szCs w:val="20"/>
        </w:rPr>
        <w:tab/>
      </w:r>
      <w:r w:rsidR="00545445" w:rsidRPr="00A80D6D">
        <w:rPr>
          <w:sz w:val="20"/>
          <w:szCs w:val="20"/>
        </w:rPr>
        <w:tab/>
      </w:r>
      <w:r w:rsidR="00545445" w:rsidRPr="00A80D6D">
        <w:rPr>
          <w:b/>
          <w:sz w:val="20"/>
          <w:szCs w:val="20"/>
        </w:rPr>
        <w:t>Set Prize Amount</w:t>
      </w:r>
      <w:r w:rsidR="00545445" w:rsidRPr="00A80D6D">
        <w:rPr>
          <w:b/>
          <w:sz w:val="20"/>
          <w:szCs w:val="20"/>
        </w:rPr>
        <w:tab/>
      </w:r>
      <w:r w:rsidR="00545445" w:rsidRPr="00A80D6D">
        <w:rPr>
          <w:b/>
          <w:sz w:val="20"/>
          <w:szCs w:val="20"/>
        </w:rPr>
        <w:tab/>
        <w:t>5X</w:t>
      </w:r>
      <w:r w:rsidR="00545445" w:rsidRPr="00A80D6D">
        <w:rPr>
          <w:b/>
          <w:sz w:val="20"/>
          <w:szCs w:val="20"/>
        </w:rPr>
        <w:tab/>
      </w:r>
      <w:r w:rsidR="00545445" w:rsidRPr="00A80D6D">
        <w:rPr>
          <w:b/>
          <w:sz w:val="20"/>
          <w:szCs w:val="20"/>
        </w:rPr>
        <w:tab/>
        <w:t>4X</w:t>
      </w:r>
      <w:r w:rsidR="00545445" w:rsidRPr="00A80D6D">
        <w:rPr>
          <w:b/>
          <w:sz w:val="20"/>
          <w:szCs w:val="20"/>
        </w:rPr>
        <w:tab/>
      </w:r>
      <w:r w:rsidR="00545445" w:rsidRPr="00A80D6D">
        <w:rPr>
          <w:b/>
          <w:sz w:val="20"/>
          <w:szCs w:val="20"/>
        </w:rPr>
        <w:tab/>
        <w:t>3X</w:t>
      </w:r>
      <w:r w:rsidR="00545445" w:rsidRPr="00A80D6D">
        <w:rPr>
          <w:b/>
          <w:sz w:val="20"/>
          <w:szCs w:val="20"/>
        </w:rPr>
        <w:tab/>
      </w:r>
      <w:r w:rsidR="00545445" w:rsidRPr="00A80D6D">
        <w:rPr>
          <w:b/>
          <w:sz w:val="20"/>
          <w:szCs w:val="20"/>
        </w:rPr>
        <w:tab/>
        <w:t>2X</w:t>
      </w:r>
    </w:p>
    <w:p w14:paraId="6B5348A9" w14:textId="306444CC"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Match 5+0</w:t>
      </w:r>
      <w:r w:rsidR="00545445" w:rsidRPr="00A80D6D">
        <w:rPr>
          <w:sz w:val="20"/>
          <w:szCs w:val="20"/>
        </w:rPr>
        <w:tab/>
        <w:t>$20,000</w:t>
      </w:r>
      <w:ins w:id="363" w:author="Rodrigue, Lisa" w:date="2022-01-31T15:57:00Z">
        <w:r w:rsidR="000B37D1">
          <w:rPr>
            <w:sz w:val="20"/>
            <w:szCs w:val="20"/>
          </w:rPr>
          <w:t>.0</w:t>
        </w:r>
      </w:ins>
      <w:ins w:id="364" w:author="Rodrigue, Lisa" w:date="2022-02-01T13:16:00Z">
        <w:r w:rsidR="00C4459E">
          <w:rPr>
            <w:sz w:val="20"/>
            <w:szCs w:val="20"/>
          </w:rPr>
          <w:t>0</w:t>
        </w:r>
      </w:ins>
      <w:del w:id="365" w:author="Rodrigue, Lisa" w:date="2022-02-01T13:16:00Z">
        <w:r w:rsidR="00545445" w:rsidRPr="00A80D6D" w:rsidDel="00C4459E">
          <w:rPr>
            <w:sz w:val="20"/>
            <w:szCs w:val="20"/>
          </w:rPr>
          <w:tab/>
        </w:r>
        <w:r w:rsidR="00545445" w:rsidRPr="00A80D6D" w:rsidDel="00C4459E">
          <w:rPr>
            <w:sz w:val="20"/>
            <w:szCs w:val="20"/>
          </w:rPr>
          <w:tab/>
        </w:r>
        <w:r w:rsidRPr="00A80D6D" w:rsidDel="00C4459E">
          <w:rPr>
            <w:sz w:val="20"/>
            <w:szCs w:val="20"/>
          </w:rPr>
          <w:tab/>
        </w:r>
      </w:del>
      <w:r w:rsidR="00545445" w:rsidRPr="00A80D6D">
        <w:rPr>
          <w:sz w:val="20"/>
          <w:szCs w:val="20"/>
        </w:rPr>
        <w:t>$100,000.00</w:t>
      </w:r>
      <w:r w:rsidR="00545445" w:rsidRPr="00A80D6D">
        <w:rPr>
          <w:sz w:val="20"/>
          <w:szCs w:val="20"/>
        </w:rPr>
        <w:tab/>
        <w:t>$80,000.00</w:t>
      </w:r>
      <w:r w:rsidR="00545445" w:rsidRPr="00A80D6D">
        <w:rPr>
          <w:sz w:val="20"/>
          <w:szCs w:val="20"/>
        </w:rPr>
        <w:tab/>
        <w:t>$60,000.00</w:t>
      </w:r>
      <w:r w:rsidR="00545445" w:rsidRPr="00A80D6D">
        <w:rPr>
          <w:sz w:val="20"/>
          <w:szCs w:val="20"/>
        </w:rPr>
        <w:tab/>
        <w:t>$40,000.00</w:t>
      </w:r>
    </w:p>
    <w:p w14:paraId="6B5348AA"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Match 4+1</w:t>
      </w:r>
      <w:r w:rsidR="00545445" w:rsidRPr="00A80D6D">
        <w:rPr>
          <w:sz w:val="20"/>
          <w:szCs w:val="20"/>
        </w:rPr>
        <w:tab/>
        <w:t>$1,000.00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5,000.00</w:t>
      </w:r>
      <w:r w:rsidR="00545445" w:rsidRPr="00A80D6D">
        <w:rPr>
          <w:sz w:val="20"/>
          <w:szCs w:val="20"/>
        </w:rPr>
        <w:tab/>
        <w:t>$</w:t>
      </w:r>
      <w:r w:rsidRPr="00A80D6D">
        <w:rPr>
          <w:sz w:val="20"/>
          <w:szCs w:val="20"/>
        </w:rPr>
        <w:t xml:space="preserve">  </w:t>
      </w:r>
      <w:r w:rsidR="00545445" w:rsidRPr="00A80D6D">
        <w:rPr>
          <w:sz w:val="20"/>
          <w:szCs w:val="20"/>
        </w:rPr>
        <w:t>4,000.00</w:t>
      </w:r>
      <w:r w:rsidR="00545445" w:rsidRPr="00A80D6D">
        <w:rPr>
          <w:sz w:val="20"/>
          <w:szCs w:val="20"/>
        </w:rPr>
        <w:tab/>
        <w:t>$</w:t>
      </w:r>
      <w:r w:rsidRPr="00A80D6D">
        <w:rPr>
          <w:sz w:val="20"/>
          <w:szCs w:val="20"/>
        </w:rPr>
        <w:t xml:space="preserve">  </w:t>
      </w:r>
      <w:r w:rsidR="00545445" w:rsidRPr="00A80D6D">
        <w:rPr>
          <w:sz w:val="20"/>
          <w:szCs w:val="20"/>
        </w:rPr>
        <w:t>3,000.00</w:t>
      </w:r>
      <w:r w:rsidR="00545445" w:rsidRPr="00A80D6D">
        <w:rPr>
          <w:sz w:val="20"/>
          <w:szCs w:val="20"/>
        </w:rPr>
        <w:tab/>
        <w:t>$</w:t>
      </w:r>
      <w:r w:rsidRPr="00A80D6D">
        <w:rPr>
          <w:sz w:val="20"/>
          <w:szCs w:val="20"/>
        </w:rPr>
        <w:t xml:space="preserve">  2</w:t>
      </w:r>
      <w:r w:rsidR="00545445" w:rsidRPr="00A80D6D">
        <w:rPr>
          <w:sz w:val="20"/>
          <w:szCs w:val="20"/>
        </w:rPr>
        <w:t>,000.00</w:t>
      </w:r>
    </w:p>
    <w:p w14:paraId="6B5348AB"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 xml:space="preserve">Match 4+0 </w:t>
      </w:r>
      <w:r w:rsidR="00545445" w:rsidRPr="00A80D6D">
        <w:rPr>
          <w:sz w:val="20"/>
          <w:szCs w:val="20"/>
        </w:rPr>
        <w:tab/>
        <w:t>$   100.00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500.00</w:t>
      </w:r>
      <w:r w:rsidRPr="00A80D6D">
        <w:rPr>
          <w:sz w:val="20"/>
          <w:szCs w:val="20"/>
        </w:rPr>
        <w:tab/>
      </w:r>
      <w:r w:rsidR="00545445" w:rsidRPr="00A80D6D">
        <w:rPr>
          <w:sz w:val="20"/>
          <w:szCs w:val="20"/>
        </w:rPr>
        <w:t>$</w:t>
      </w:r>
      <w:r w:rsidRPr="00A80D6D">
        <w:rPr>
          <w:sz w:val="20"/>
          <w:szCs w:val="20"/>
        </w:rPr>
        <w:t xml:space="preserve">     </w:t>
      </w:r>
      <w:r w:rsidR="00545445" w:rsidRPr="00A80D6D">
        <w:rPr>
          <w:sz w:val="20"/>
          <w:szCs w:val="20"/>
        </w:rPr>
        <w:t>400.00</w:t>
      </w:r>
      <w:r w:rsidR="00545445" w:rsidRPr="00A80D6D">
        <w:rPr>
          <w:sz w:val="20"/>
          <w:szCs w:val="20"/>
        </w:rPr>
        <w:tab/>
        <w:t>$</w:t>
      </w:r>
      <w:r w:rsidRPr="00A80D6D">
        <w:rPr>
          <w:sz w:val="20"/>
          <w:szCs w:val="20"/>
        </w:rPr>
        <w:t xml:space="preserve">     </w:t>
      </w:r>
      <w:r w:rsidR="00545445" w:rsidRPr="00A80D6D">
        <w:rPr>
          <w:sz w:val="20"/>
          <w:szCs w:val="20"/>
        </w:rPr>
        <w:t>300.00</w:t>
      </w:r>
      <w:r w:rsidR="00545445" w:rsidRPr="00A80D6D">
        <w:rPr>
          <w:sz w:val="20"/>
          <w:szCs w:val="20"/>
        </w:rPr>
        <w:tab/>
        <w:t>$</w:t>
      </w:r>
      <w:r w:rsidRPr="00A80D6D">
        <w:rPr>
          <w:sz w:val="20"/>
          <w:szCs w:val="20"/>
        </w:rPr>
        <w:t xml:space="preserve">     200.00</w:t>
      </w:r>
    </w:p>
    <w:p w14:paraId="6B5348AC"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Match 3+1</w:t>
      </w:r>
      <w:r w:rsidR="00545445" w:rsidRPr="00A80D6D">
        <w:rPr>
          <w:sz w:val="20"/>
          <w:szCs w:val="20"/>
        </w:rPr>
        <w:tab/>
        <w:t>$     20.00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100.00</w:t>
      </w:r>
      <w:r w:rsidR="00545445" w:rsidRPr="00A80D6D">
        <w:rPr>
          <w:sz w:val="20"/>
          <w:szCs w:val="20"/>
        </w:rPr>
        <w:tab/>
        <w:t>$</w:t>
      </w:r>
      <w:r w:rsidRPr="00A80D6D">
        <w:rPr>
          <w:sz w:val="20"/>
          <w:szCs w:val="20"/>
        </w:rPr>
        <w:t xml:space="preserve">       </w:t>
      </w:r>
      <w:r w:rsidR="00545445" w:rsidRPr="00A80D6D">
        <w:rPr>
          <w:sz w:val="20"/>
          <w:szCs w:val="20"/>
        </w:rPr>
        <w:t>80.00</w:t>
      </w:r>
      <w:r w:rsidR="00545445" w:rsidRPr="00A80D6D">
        <w:rPr>
          <w:sz w:val="20"/>
          <w:szCs w:val="20"/>
        </w:rPr>
        <w:tab/>
        <w:t>$</w:t>
      </w:r>
      <w:r w:rsidRPr="00A80D6D">
        <w:rPr>
          <w:sz w:val="20"/>
          <w:szCs w:val="20"/>
        </w:rPr>
        <w:t xml:space="preserve">       </w:t>
      </w:r>
      <w:r w:rsidR="00545445" w:rsidRPr="00A80D6D">
        <w:rPr>
          <w:sz w:val="20"/>
          <w:szCs w:val="20"/>
        </w:rPr>
        <w:t>60.00</w:t>
      </w:r>
      <w:r w:rsidR="00545445" w:rsidRPr="00A80D6D">
        <w:rPr>
          <w:sz w:val="20"/>
          <w:szCs w:val="20"/>
        </w:rPr>
        <w:tab/>
        <w:t>$</w:t>
      </w:r>
      <w:r w:rsidRPr="00A80D6D">
        <w:rPr>
          <w:sz w:val="20"/>
          <w:szCs w:val="20"/>
        </w:rPr>
        <w:t xml:space="preserve">       40.00</w:t>
      </w:r>
    </w:p>
    <w:p w14:paraId="6B5348AD"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 xml:space="preserve">Match 3+0 </w:t>
      </w:r>
      <w:r w:rsidR="00545445" w:rsidRPr="00A80D6D">
        <w:rPr>
          <w:sz w:val="20"/>
          <w:szCs w:val="20"/>
        </w:rPr>
        <w:tab/>
        <w:t>$       5.00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25.00</w:t>
      </w:r>
      <w:r w:rsidRPr="00A80D6D">
        <w:rPr>
          <w:sz w:val="20"/>
          <w:szCs w:val="20"/>
        </w:rPr>
        <w:tab/>
      </w:r>
      <w:r w:rsidR="00545445" w:rsidRPr="00A80D6D">
        <w:rPr>
          <w:sz w:val="20"/>
          <w:szCs w:val="20"/>
        </w:rPr>
        <w:t>$</w:t>
      </w:r>
      <w:r w:rsidRPr="00A80D6D">
        <w:rPr>
          <w:sz w:val="20"/>
          <w:szCs w:val="20"/>
        </w:rPr>
        <w:t xml:space="preserve">       </w:t>
      </w:r>
      <w:r w:rsidR="00545445" w:rsidRPr="00A80D6D">
        <w:rPr>
          <w:sz w:val="20"/>
          <w:szCs w:val="20"/>
        </w:rPr>
        <w:t>20.00</w:t>
      </w:r>
      <w:r w:rsidR="00545445" w:rsidRPr="00A80D6D">
        <w:rPr>
          <w:sz w:val="20"/>
          <w:szCs w:val="20"/>
        </w:rPr>
        <w:tab/>
        <w:t>$</w:t>
      </w:r>
      <w:r w:rsidRPr="00A80D6D">
        <w:rPr>
          <w:sz w:val="20"/>
          <w:szCs w:val="20"/>
        </w:rPr>
        <w:t xml:space="preserve">       </w:t>
      </w:r>
      <w:r w:rsidR="00545445" w:rsidRPr="00A80D6D">
        <w:rPr>
          <w:sz w:val="20"/>
          <w:szCs w:val="20"/>
        </w:rPr>
        <w:t>15.00</w:t>
      </w:r>
      <w:r w:rsidR="00545445" w:rsidRPr="00A80D6D">
        <w:rPr>
          <w:sz w:val="20"/>
          <w:szCs w:val="20"/>
        </w:rPr>
        <w:tab/>
        <w:t>$</w:t>
      </w:r>
      <w:r w:rsidRPr="00A80D6D">
        <w:rPr>
          <w:sz w:val="20"/>
          <w:szCs w:val="20"/>
        </w:rPr>
        <w:t xml:space="preserve">       10.00</w:t>
      </w:r>
    </w:p>
    <w:p w14:paraId="6B5348AE"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Match 2+1</w:t>
      </w:r>
      <w:r w:rsidR="00545445" w:rsidRPr="00A80D6D">
        <w:rPr>
          <w:sz w:val="20"/>
          <w:szCs w:val="20"/>
        </w:rPr>
        <w:tab/>
        <w:t>$       5.00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25.00</w:t>
      </w:r>
      <w:r w:rsidRPr="00A80D6D">
        <w:rPr>
          <w:sz w:val="20"/>
          <w:szCs w:val="20"/>
        </w:rPr>
        <w:tab/>
      </w:r>
      <w:r w:rsidR="00545445" w:rsidRPr="00A80D6D">
        <w:rPr>
          <w:sz w:val="20"/>
          <w:szCs w:val="20"/>
        </w:rPr>
        <w:t>$</w:t>
      </w:r>
      <w:r w:rsidRPr="00A80D6D">
        <w:rPr>
          <w:sz w:val="20"/>
          <w:szCs w:val="20"/>
        </w:rPr>
        <w:t xml:space="preserve">       </w:t>
      </w:r>
      <w:r w:rsidR="00545445" w:rsidRPr="00A80D6D">
        <w:rPr>
          <w:sz w:val="20"/>
          <w:szCs w:val="20"/>
        </w:rPr>
        <w:t>20.00</w:t>
      </w:r>
      <w:r w:rsidR="00545445" w:rsidRPr="00A80D6D">
        <w:rPr>
          <w:sz w:val="20"/>
          <w:szCs w:val="20"/>
        </w:rPr>
        <w:tab/>
        <w:t>$</w:t>
      </w:r>
      <w:r w:rsidRPr="00A80D6D">
        <w:rPr>
          <w:sz w:val="20"/>
          <w:szCs w:val="20"/>
        </w:rPr>
        <w:t xml:space="preserve">       </w:t>
      </w:r>
      <w:r w:rsidR="00545445" w:rsidRPr="00A80D6D">
        <w:rPr>
          <w:sz w:val="20"/>
          <w:szCs w:val="20"/>
        </w:rPr>
        <w:t>15.00</w:t>
      </w:r>
      <w:r w:rsidR="00545445" w:rsidRPr="00A80D6D">
        <w:rPr>
          <w:sz w:val="20"/>
          <w:szCs w:val="20"/>
        </w:rPr>
        <w:tab/>
        <w:t>$</w:t>
      </w:r>
      <w:r w:rsidRPr="00A80D6D">
        <w:rPr>
          <w:sz w:val="20"/>
          <w:szCs w:val="20"/>
        </w:rPr>
        <w:t xml:space="preserve">       10.00</w:t>
      </w:r>
    </w:p>
    <w:p w14:paraId="6B5348AF" w14:textId="77777777" w:rsidR="00545445"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tab/>
      </w:r>
      <w:r w:rsidR="00545445" w:rsidRPr="00A80D6D">
        <w:rPr>
          <w:sz w:val="20"/>
          <w:szCs w:val="20"/>
        </w:rPr>
        <w:t>Match 1+1</w:t>
      </w:r>
      <w:r w:rsidR="00545445" w:rsidRPr="00A80D6D">
        <w:rPr>
          <w:sz w:val="20"/>
          <w:szCs w:val="20"/>
        </w:rPr>
        <w:tab/>
        <w:t>$       2.00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10.00</w:t>
      </w:r>
      <w:r w:rsidRPr="00A80D6D">
        <w:rPr>
          <w:sz w:val="20"/>
          <w:szCs w:val="20"/>
        </w:rPr>
        <w:tab/>
      </w:r>
      <w:r w:rsidR="00545445" w:rsidRPr="00A80D6D">
        <w:rPr>
          <w:sz w:val="20"/>
          <w:szCs w:val="20"/>
        </w:rPr>
        <w:t>$</w:t>
      </w:r>
      <w:r w:rsidRPr="00A80D6D">
        <w:rPr>
          <w:sz w:val="20"/>
          <w:szCs w:val="20"/>
        </w:rPr>
        <w:t xml:space="preserve">         </w:t>
      </w:r>
      <w:r w:rsidR="00545445" w:rsidRPr="00A80D6D">
        <w:rPr>
          <w:sz w:val="20"/>
          <w:szCs w:val="20"/>
        </w:rPr>
        <w:t>8.00</w:t>
      </w:r>
      <w:r w:rsidR="00545445" w:rsidRPr="00A80D6D">
        <w:rPr>
          <w:sz w:val="20"/>
          <w:szCs w:val="20"/>
        </w:rPr>
        <w:tab/>
        <w:t>$</w:t>
      </w:r>
      <w:r w:rsidRPr="00A80D6D">
        <w:rPr>
          <w:sz w:val="20"/>
          <w:szCs w:val="20"/>
        </w:rPr>
        <w:t xml:space="preserve">         </w:t>
      </w:r>
      <w:r w:rsidR="00545445" w:rsidRPr="00A80D6D">
        <w:rPr>
          <w:sz w:val="20"/>
          <w:szCs w:val="20"/>
        </w:rPr>
        <w:t>6.00</w:t>
      </w:r>
      <w:r w:rsidR="00545445" w:rsidRPr="00A80D6D">
        <w:rPr>
          <w:sz w:val="20"/>
          <w:szCs w:val="20"/>
        </w:rPr>
        <w:tab/>
        <w:t>$</w:t>
      </w:r>
      <w:r w:rsidRPr="00A80D6D">
        <w:rPr>
          <w:sz w:val="20"/>
          <w:szCs w:val="20"/>
        </w:rPr>
        <w:t xml:space="preserve">         4.00</w:t>
      </w:r>
    </w:p>
    <w:p w14:paraId="6B5348B0" w14:textId="77777777" w:rsidR="003E64F7" w:rsidRPr="00A80D6D" w:rsidRDefault="002709C7" w:rsidP="002709C7">
      <w:pPr>
        <w:pBdr>
          <w:top w:val="single" w:sz="4" w:space="1" w:color="auto"/>
          <w:left w:val="single" w:sz="4" w:space="0" w:color="auto"/>
          <w:bottom w:val="single" w:sz="4" w:space="1" w:color="auto"/>
          <w:right w:val="single" w:sz="4" w:space="0" w:color="auto"/>
        </w:pBdr>
        <w:ind w:firstLine="720"/>
        <w:jc w:val="both"/>
        <w:rPr>
          <w:sz w:val="20"/>
          <w:szCs w:val="20"/>
        </w:rPr>
      </w:pPr>
      <w:r w:rsidRPr="00A80D6D">
        <w:rPr>
          <w:sz w:val="20"/>
          <w:szCs w:val="20"/>
        </w:rPr>
        <w:lastRenderedPageBreak/>
        <w:tab/>
      </w:r>
      <w:r w:rsidR="00545445" w:rsidRPr="00A80D6D">
        <w:rPr>
          <w:sz w:val="20"/>
          <w:szCs w:val="20"/>
        </w:rPr>
        <w:t>Match 0+1</w:t>
      </w:r>
      <w:r w:rsidR="00545445" w:rsidRPr="00A80D6D">
        <w:rPr>
          <w:sz w:val="20"/>
          <w:szCs w:val="20"/>
        </w:rPr>
        <w:tab/>
        <w:t>$       2.00</w:t>
      </w:r>
      <w:r w:rsidR="00545445" w:rsidRPr="00A80D6D">
        <w:rPr>
          <w:sz w:val="20"/>
          <w:szCs w:val="20"/>
        </w:rPr>
        <w:tab/>
      </w:r>
      <w:r w:rsidR="00545445" w:rsidRPr="00A80D6D">
        <w:rPr>
          <w:sz w:val="20"/>
          <w:szCs w:val="20"/>
        </w:rPr>
        <w:tab/>
        <w:t>$</w:t>
      </w:r>
      <w:r w:rsidRPr="00A80D6D">
        <w:rPr>
          <w:sz w:val="20"/>
          <w:szCs w:val="20"/>
        </w:rPr>
        <w:t xml:space="preserve">         </w:t>
      </w:r>
      <w:r w:rsidR="00545445" w:rsidRPr="00A80D6D">
        <w:rPr>
          <w:sz w:val="20"/>
          <w:szCs w:val="20"/>
        </w:rPr>
        <w:t>10.00</w:t>
      </w:r>
      <w:r w:rsidRPr="00A80D6D">
        <w:rPr>
          <w:sz w:val="20"/>
          <w:szCs w:val="20"/>
        </w:rPr>
        <w:tab/>
      </w:r>
      <w:r w:rsidR="00545445" w:rsidRPr="00A80D6D">
        <w:rPr>
          <w:sz w:val="20"/>
          <w:szCs w:val="20"/>
        </w:rPr>
        <w:t>$</w:t>
      </w:r>
      <w:r w:rsidRPr="00A80D6D">
        <w:rPr>
          <w:sz w:val="20"/>
          <w:szCs w:val="20"/>
        </w:rPr>
        <w:t xml:space="preserve">         </w:t>
      </w:r>
      <w:r w:rsidR="00545445" w:rsidRPr="00A80D6D">
        <w:rPr>
          <w:sz w:val="20"/>
          <w:szCs w:val="20"/>
        </w:rPr>
        <w:t>8.00</w:t>
      </w:r>
      <w:r w:rsidR="00545445" w:rsidRPr="00A80D6D">
        <w:rPr>
          <w:sz w:val="20"/>
          <w:szCs w:val="20"/>
        </w:rPr>
        <w:tab/>
        <w:t>$</w:t>
      </w:r>
      <w:r w:rsidRPr="00A80D6D">
        <w:rPr>
          <w:sz w:val="20"/>
          <w:szCs w:val="20"/>
        </w:rPr>
        <w:t xml:space="preserve">         </w:t>
      </w:r>
      <w:r w:rsidR="00545445" w:rsidRPr="00A80D6D">
        <w:rPr>
          <w:sz w:val="20"/>
          <w:szCs w:val="20"/>
        </w:rPr>
        <w:t>6.00</w:t>
      </w:r>
      <w:r w:rsidR="00545445" w:rsidRPr="00A80D6D">
        <w:rPr>
          <w:sz w:val="20"/>
          <w:szCs w:val="20"/>
        </w:rPr>
        <w:tab/>
        <w:t>$</w:t>
      </w:r>
      <w:r w:rsidRPr="00A80D6D">
        <w:rPr>
          <w:sz w:val="20"/>
          <w:szCs w:val="20"/>
        </w:rPr>
        <w:t xml:space="preserve">         4.00</w:t>
      </w:r>
    </w:p>
    <w:p w14:paraId="6B5348B1" w14:textId="77777777" w:rsidR="00B56CD2" w:rsidRPr="00A80D6D" w:rsidRDefault="00B56CD2" w:rsidP="00CE3491">
      <w:pPr>
        <w:ind w:left="1440" w:hanging="720"/>
        <w:jc w:val="both"/>
        <w:rPr>
          <w:b/>
          <w:sz w:val="20"/>
          <w:szCs w:val="20"/>
        </w:rPr>
        <w:sectPr w:rsidR="00B56CD2" w:rsidRPr="00A80D6D" w:rsidSect="00B56CD2">
          <w:type w:val="continuous"/>
          <w:pgSz w:w="12240" w:h="15840" w:code="1"/>
          <w:pgMar w:top="1440" w:right="720" w:bottom="1440" w:left="720" w:header="0" w:footer="0" w:gutter="0"/>
          <w:paperSrc w:first="15" w:other="15"/>
          <w:cols w:space="720"/>
          <w:titlePg/>
          <w:docGrid w:linePitch="326"/>
        </w:sectPr>
      </w:pPr>
    </w:p>
    <w:p w14:paraId="6B5348B2" w14:textId="77777777" w:rsidR="003E64F7" w:rsidRPr="00A80D6D" w:rsidRDefault="003E64F7" w:rsidP="003E64F7">
      <w:pPr>
        <w:ind w:left="1440" w:hanging="720"/>
        <w:jc w:val="both"/>
        <w:rPr>
          <w:b/>
        </w:rPr>
      </w:pPr>
    </w:p>
    <w:p w14:paraId="6B5348B3" w14:textId="77777777" w:rsidR="00F533C6" w:rsidRPr="00A80D6D" w:rsidRDefault="002709C7" w:rsidP="002709C7">
      <w:pPr>
        <w:ind w:left="720"/>
        <w:jc w:val="both"/>
      </w:pPr>
      <w:r w:rsidRPr="00A80D6D">
        <w:t>In certain rare instances, the Lotto America Game set prize amount may be less than the amount shown.  In such case, the eight (8) lowest Power Play prizes will be changed to an amount announced after the draw.  For example, if the Match 4+1 Lotto America set prize amount of $1,000.00 becomes $500.00 under the rules of the Lotto America game and a 5x multiplier is selected, then an All Star Bonus player winning that prize amount would win $2,500.00.</w:t>
      </w:r>
    </w:p>
    <w:p w14:paraId="6B5348B4" w14:textId="77777777" w:rsidR="003E64F7" w:rsidRPr="00A80D6D" w:rsidRDefault="003E64F7" w:rsidP="003E64F7">
      <w:pPr>
        <w:ind w:left="1440" w:hanging="720"/>
        <w:jc w:val="both"/>
      </w:pPr>
    </w:p>
    <w:p w14:paraId="6B5348B5" w14:textId="37210338" w:rsidR="00002348" w:rsidRPr="00A80D6D" w:rsidRDefault="002709C7" w:rsidP="00002348">
      <w:pPr>
        <w:ind w:left="1440" w:hanging="720"/>
        <w:jc w:val="both"/>
      </w:pPr>
      <w:r w:rsidRPr="00A80D6D">
        <w:rPr>
          <w:b/>
        </w:rPr>
        <w:t>1</w:t>
      </w:r>
      <w:ins w:id="366" w:author="Rodrigue, Lisa" w:date="2022-01-31T15:54:00Z">
        <w:r w:rsidR="000B37D1">
          <w:rPr>
            <w:b/>
          </w:rPr>
          <w:t>5</w:t>
        </w:r>
      </w:ins>
      <w:del w:id="367" w:author="Rodrigue, Lisa" w:date="2022-01-31T15:54:00Z">
        <w:r w:rsidRPr="00A80D6D" w:rsidDel="000B37D1">
          <w:rPr>
            <w:b/>
          </w:rPr>
          <w:delText>4</w:delText>
        </w:r>
      </w:del>
      <w:r w:rsidRPr="00A80D6D">
        <w:rPr>
          <w:b/>
        </w:rPr>
        <w:t>.4</w:t>
      </w:r>
      <w:r w:rsidR="003E64F7" w:rsidRPr="00A80D6D">
        <w:rPr>
          <w:b/>
        </w:rPr>
        <w:tab/>
        <w:t xml:space="preserve">Probability of </w:t>
      </w:r>
      <w:r w:rsidRPr="00A80D6D">
        <w:rPr>
          <w:b/>
        </w:rPr>
        <w:t>Prize Increase</w:t>
      </w:r>
      <w:r w:rsidR="00C51997" w:rsidRPr="00A80D6D">
        <w:rPr>
          <w:b/>
        </w:rPr>
        <w:t xml:space="preserve">.  </w:t>
      </w:r>
      <w:r w:rsidR="00002348" w:rsidRPr="00A80D6D">
        <w:t xml:space="preserve">The following table sets forth the probability of the various All Star Bonus Multiplier numbers being drawn during a single </w:t>
      </w:r>
      <w:ins w:id="368" w:author="Rodrigue, Lisa" w:date="2022-01-31T15:58:00Z">
        <w:r w:rsidR="000B37D1">
          <w:t>2X</w:t>
        </w:r>
      </w:ins>
      <w:r w:rsidR="00002348" w:rsidRPr="00A80D6D">
        <w:t>-5X Multiplier drawing.  The Group may elect to run limited promotions that may modify the multiplier features.</w:t>
      </w:r>
    </w:p>
    <w:p w14:paraId="6B5348B6" w14:textId="77777777" w:rsidR="00002348" w:rsidRPr="00A80D6D" w:rsidRDefault="00002348" w:rsidP="00002348">
      <w:pPr>
        <w:ind w:left="1440" w:hanging="720"/>
        <w:jc w:val="both"/>
      </w:pPr>
    </w:p>
    <w:p w14:paraId="6B5348B7" w14:textId="77777777" w:rsidR="00002348" w:rsidRPr="00A80D6D" w:rsidRDefault="00002348" w:rsidP="00002348">
      <w:pPr>
        <w:ind w:left="1440" w:hanging="720"/>
        <w:jc w:val="both"/>
      </w:pPr>
      <w:r w:rsidRPr="00A80D6D">
        <w:rPr>
          <w:noProof/>
        </w:rPr>
        <mc:AlternateContent>
          <mc:Choice Requires="wps">
            <w:drawing>
              <wp:anchor distT="0" distB="0" distL="114300" distR="114300" simplePos="0" relativeHeight="251658240" behindDoc="0" locked="0" layoutInCell="1" allowOverlap="1" wp14:anchorId="6B5348EB" wp14:editId="6B5348EC">
                <wp:simplePos x="0" y="0"/>
                <wp:positionH relativeFrom="column">
                  <wp:posOffset>588818</wp:posOffset>
                </wp:positionH>
                <wp:positionV relativeFrom="paragraph">
                  <wp:posOffset>-3464</wp:posOffset>
                </wp:positionV>
                <wp:extent cx="5715000" cy="1403985"/>
                <wp:effectExtent l="0" t="0" r="19050" b="2159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03985"/>
                        </a:xfrm>
                        <a:prstGeom prst="rect">
                          <a:avLst/>
                        </a:prstGeom>
                        <a:solidFill>
                          <a:srgbClr val="FFFFFF"/>
                        </a:solidFill>
                        <a:ln w="9525">
                          <a:solidFill>
                            <a:srgbClr val="000000"/>
                          </a:solidFill>
                          <a:miter lim="800000"/>
                          <a:headEnd/>
                          <a:tailEnd/>
                        </a:ln>
                      </wps:spPr>
                      <wps:txbx>
                        <w:txbxContent>
                          <w:p w14:paraId="6B5348F7" w14:textId="77777777" w:rsidR="00DC1EFF" w:rsidRPr="00002348" w:rsidRDefault="00DC1EFF" w:rsidP="00002348">
                            <w:pPr>
                              <w:rPr>
                                <w:b/>
                              </w:rPr>
                            </w:pPr>
                            <w:r w:rsidRPr="00002348">
                              <w:rPr>
                                <w:b/>
                              </w:rPr>
                              <w:t>All Star Bonus Multiplier</w:t>
                            </w:r>
                            <w:r>
                              <w:tab/>
                            </w:r>
                            <w:r>
                              <w:tab/>
                            </w:r>
                            <w:r w:rsidRPr="00002348">
                              <w:rPr>
                                <w:b/>
                              </w:rPr>
                              <w:t>Probability of Prize</w:t>
                            </w:r>
                            <w:r>
                              <w:rPr>
                                <w:b/>
                              </w:rPr>
                              <w:tab/>
                            </w:r>
                            <w:r>
                              <w:tab/>
                            </w:r>
                            <w:r w:rsidRPr="00002348">
                              <w:rPr>
                                <w:b/>
                              </w:rPr>
                              <w:t xml:space="preserve">Chance of </w:t>
                            </w:r>
                          </w:p>
                          <w:p w14:paraId="6B5348F8" w14:textId="77777777" w:rsidR="00DC1EFF" w:rsidRDefault="00DC1EFF" w:rsidP="00002348">
                            <w:pPr>
                              <w:rPr>
                                <w:b/>
                              </w:rPr>
                            </w:pPr>
                            <w:r>
                              <w:tab/>
                            </w:r>
                            <w:r>
                              <w:tab/>
                            </w:r>
                            <w:r>
                              <w:tab/>
                            </w:r>
                            <w:r>
                              <w:tab/>
                            </w:r>
                            <w:r>
                              <w:tab/>
                            </w:r>
                            <w:r w:rsidRPr="00002348">
                              <w:rPr>
                                <w:b/>
                              </w:rPr>
                              <w:t>Increase</w:t>
                            </w:r>
                            <w:r>
                              <w:tab/>
                            </w:r>
                            <w:r>
                              <w:tab/>
                            </w:r>
                            <w:r>
                              <w:tab/>
                            </w:r>
                            <w:r w:rsidRPr="00002348">
                              <w:rPr>
                                <w:b/>
                              </w:rPr>
                              <w:t>Occurrence</w:t>
                            </w:r>
                          </w:p>
                          <w:p w14:paraId="6B5348F9" w14:textId="77777777" w:rsidR="00DC1EFF" w:rsidRPr="00002348" w:rsidRDefault="00DC1EFF" w:rsidP="00002348">
                            <w:pPr>
                              <w:rPr>
                                <w:b/>
                              </w:rPr>
                            </w:pPr>
                          </w:p>
                          <w:p w14:paraId="6B5348FA" w14:textId="77777777" w:rsidR="00DC1EFF" w:rsidRDefault="00DC1EFF" w:rsidP="00002348">
                            <w:r>
                              <w:t>5X - Prize Won Times 5</w:t>
                            </w:r>
                            <w:r>
                              <w:tab/>
                            </w:r>
                            <w:r>
                              <w:tab/>
                              <w:t>3 in 32</w:t>
                            </w:r>
                            <w:r>
                              <w:tab/>
                            </w:r>
                            <w:r>
                              <w:tab/>
                            </w:r>
                            <w:r>
                              <w:tab/>
                            </w:r>
                            <w:r>
                              <w:tab/>
                              <w:t xml:space="preserve">  9.3750%</w:t>
                            </w:r>
                          </w:p>
                          <w:p w14:paraId="6B5348FB" w14:textId="77777777" w:rsidR="00DC1EFF" w:rsidRDefault="00DC1EFF" w:rsidP="00002348">
                            <w:r>
                              <w:t>4X - Prize Won Times 4</w:t>
                            </w:r>
                            <w:r>
                              <w:tab/>
                            </w:r>
                            <w:r>
                              <w:tab/>
                              <w:t>4 in 32</w:t>
                            </w:r>
                            <w:r>
                              <w:tab/>
                            </w:r>
                            <w:r>
                              <w:tab/>
                            </w:r>
                            <w:r>
                              <w:tab/>
                            </w:r>
                            <w:r>
                              <w:tab/>
                              <w:t>12.5000%</w:t>
                            </w:r>
                          </w:p>
                          <w:p w14:paraId="6B5348FC" w14:textId="77777777" w:rsidR="00DC1EFF" w:rsidRDefault="00DC1EFF" w:rsidP="00002348">
                            <w:r>
                              <w:t>3X - Prize Won Times 3</w:t>
                            </w:r>
                            <w:r>
                              <w:tab/>
                            </w:r>
                            <w:r>
                              <w:tab/>
                              <w:t>10 in 32</w:t>
                            </w:r>
                            <w:r>
                              <w:tab/>
                            </w:r>
                            <w:r>
                              <w:tab/>
                            </w:r>
                            <w:r>
                              <w:tab/>
                              <w:t>31.2500%</w:t>
                            </w:r>
                          </w:p>
                          <w:p w14:paraId="6B5348FD" w14:textId="77777777" w:rsidR="00DC1EFF" w:rsidRDefault="00DC1EFF" w:rsidP="00002348">
                            <w:r>
                              <w:t>2X - Prize Won Times 2</w:t>
                            </w:r>
                            <w:r>
                              <w:tab/>
                            </w:r>
                            <w:r>
                              <w:tab/>
                              <w:t>15 in 32</w:t>
                            </w:r>
                            <w:r>
                              <w:tab/>
                            </w:r>
                            <w:r>
                              <w:tab/>
                            </w:r>
                            <w:r>
                              <w:tab/>
                              <w:t>46.8750%</w:t>
                            </w:r>
                          </w:p>
                          <w:p w14:paraId="6B5348FE" w14:textId="77777777" w:rsidR="00DC1EFF" w:rsidRDefault="00DC1EFF" w:rsidP="00002348"/>
                          <w:p w14:paraId="6B5348FF" w14:textId="77777777" w:rsidR="00DC1EFF" w:rsidRDefault="00DC1EFF" w:rsidP="00002348">
                            <w:r>
                              <w:t>All Star Bonus Multiplier does not apply to the Grand Prize.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5348EB" id="_x0000_t202" coordsize="21600,21600" o:spt="202" path="m,l,21600r21600,l21600,xe">
                <v:stroke joinstyle="miter"/>
                <v:path gradientshapeok="t" o:connecttype="rect"/>
              </v:shapetype>
              <v:shape id="Text Box 2" o:spid="_x0000_s1026" type="#_x0000_t202" style="position:absolute;left:0;text-align:left;margin-left:46.35pt;margin-top:-.25pt;width:450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">
                <v:textbox style="mso-fit-shape-to-text:t">
                  <w:txbxContent>
                    <w:p w14:paraId="6B5348F7" w14:textId="77777777" w:rsidR="00DC1EFF" w:rsidRPr="00002348" w:rsidRDefault="00DC1EFF" w:rsidP="00002348">
                      <w:pPr>
                        <w:rPr>
                          <w:b/>
                        </w:rPr>
                      </w:pPr>
                      <w:r w:rsidRPr="00002348">
                        <w:rPr>
                          <w:b/>
                        </w:rPr>
                        <w:t>All Star Bonus Multiplier</w:t>
                      </w:r>
                      <w:r>
                        <w:tab/>
                      </w:r>
                      <w:r>
                        <w:tab/>
                      </w:r>
                      <w:r w:rsidRPr="00002348">
                        <w:rPr>
                          <w:b/>
                        </w:rPr>
                        <w:t>Probability of Prize</w:t>
                      </w:r>
                      <w:r>
                        <w:rPr>
                          <w:b/>
                        </w:rPr>
                        <w:tab/>
                      </w:r>
                      <w:r>
                        <w:tab/>
                      </w:r>
                      <w:r w:rsidRPr="00002348">
                        <w:rPr>
                          <w:b/>
                        </w:rPr>
                        <w:t xml:space="preserve">Chance of </w:t>
                      </w:r>
                    </w:p>
                    <w:p w14:paraId="6B5348F8" w14:textId="77777777" w:rsidR="00DC1EFF" w:rsidRDefault="00DC1EFF" w:rsidP="00002348">
                      <w:pPr>
                        <w:rPr>
                          <w:b/>
                        </w:rPr>
                      </w:pPr>
                      <w:r>
                        <w:tab/>
                      </w:r>
                      <w:r>
                        <w:tab/>
                      </w:r>
                      <w:r>
                        <w:tab/>
                      </w:r>
                      <w:r>
                        <w:tab/>
                      </w:r>
                      <w:r>
                        <w:tab/>
                      </w:r>
                      <w:r w:rsidRPr="00002348">
                        <w:rPr>
                          <w:b/>
                        </w:rPr>
                        <w:t>Increase</w:t>
                      </w:r>
                      <w:r>
                        <w:tab/>
                      </w:r>
                      <w:r>
                        <w:tab/>
                      </w:r>
                      <w:r>
                        <w:tab/>
                      </w:r>
                      <w:r w:rsidRPr="00002348">
                        <w:rPr>
                          <w:b/>
                        </w:rPr>
                        <w:t>Occurrence</w:t>
                      </w:r>
                    </w:p>
                    <w:p w14:paraId="6B5348F9" w14:textId="77777777" w:rsidR="00DC1EFF" w:rsidRPr="00002348" w:rsidRDefault="00DC1EFF" w:rsidP="00002348">
                      <w:pPr>
                        <w:rPr>
                          <w:b/>
                        </w:rPr>
                      </w:pPr>
                    </w:p>
                    <w:p w14:paraId="6B5348FA" w14:textId="77777777" w:rsidR="00DC1EFF" w:rsidRDefault="00DC1EFF" w:rsidP="00002348">
                      <w:r>
                        <w:t>5X - Prize Won Times 5</w:t>
                      </w:r>
                      <w:r>
                        <w:tab/>
                      </w:r>
                      <w:r>
                        <w:tab/>
                        <w:t>3 in 32</w:t>
                      </w:r>
                      <w:r>
                        <w:tab/>
                      </w:r>
                      <w:r>
                        <w:tab/>
                      </w:r>
                      <w:r>
                        <w:tab/>
                      </w:r>
                      <w:r>
                        <w:tab/>
                        <w:t xml:space="preserve">  9.3750%</w:t>
                      </w:r>
                    </w:p>
                    <w:p w14:paraId="6B5348FB" w14:textId="77777777" w:rsidR="00DC1EFF" w:rsidRDefault="00DC1EFF" w:rsidP="00002348">
                      <w:r>
                        <w:t>4X - Prize Won Times 4</w:t>
                      </w:r>
                      <w:r>
                        <w:tab/>
                      </w:r>
                      <w:r>
                        <w:tab/>
                        <w:t>4 in 32</w:t>
                      </w:r>
                      <w:r>
                        <w:tab/>
                      </w:r>
                      <w:r>
                        <w:tab/>
                      </w:r>
                      <w:r>
                        <w:tab/>
                      </w:r>
                      <w:r>
                        <w:tab/>
                        <w:t>12.5000%</w:t>
                      </w:r>
                    </w:p>
                    <w:p w14:paraId="6B5348FC" w14:textId="77777777" w:rsidR="00DC1EFF" w:rsidRDefault="00DC1EFF" w:rsidP="00002348">
                      <w:r>
                        <w:t>3X - Prize Won Times 3</w:t>
                      </w:r>
                      <w:r>
                        <w:tab/>
                      </w:r>
                      <w:r>
                        <w:tab/>
                        <w:t>10 in 32</w:t>
                      </w:r>
                      <w:r>
                        <w:tab/>
                      </w:r>
                      <w:r>
                        <w:tab/>
                      </w:r>
                      <w:r>
                        <w:tab/>
                        <w:t>31.2500%</w:t>
                      </w:r>
                    </w:p>
                    <w:p w14:paraId="6B5348FD" w14:textId="77777777" w:rsidR="00DC1EFF" w:rsidRDefault="00DC1EFF" w:rsidP="00002348">
                      <w:r>
                        <w:t>2X - Prize Won Times 2</w:t>
                      </w:r>
                      <w:r>
                        <w:tab/>
                      </w:r>
                      <w:r>
                        <w:tab/>
                        <w:t>15 in 32</w:t>
                      </w:r>
                      <w:r>
                        <w:tab/>
                      </w:r>
                      <w:r>
                        <w:tab/>
                      </w:r>
                      <w:r>
                        <w:tab/>
                        <w:t>46.8750%</w:t>
                      </w:r>
                    </w:p>
                    <w:p w14:paraId="6B5348FE" w14:textId="77777777" w:rsidR="00DC1EFF" w:rsidRDefault="00DC1EFF" w:rsidP="00002348"/>
                    <w:p w14:paraId="6B5348FF" w14:textId="77777777" w:rsidR="00DC1EFF" w:rsidRDefault="00DC1EFF" w:rsidP="00002348">
                      <w:r>
                        <w:t>All Star Bonus Multiplier does not apply to the Grand Prize.</w:t>
                      </w:r>
                    </w:p>
                  </w:txbxContent>
                </v:textbox>
              </v:shape>
            </w:pict>
          </mc:Fallback>
        </mc:AlternateContent>
      </w:r>
    </w:p>
    <w:p w14:paraId="6B5348B8" w14:textId="77777777" w:rsidR="00381CB8" w:rsidRPr="00A80D6D" w:rsidRDefault="00381CB8" w:rsidP="0054593F">
      <w:pPr>
        <w:rPr>
          <w:b/>
        </w:rPr>
      </w:pPr>
    </w:p>
    <w:p w14:paraId="6B5348B9" w14:textId="77777777" w:rsidR="00002348" w:rsidRPr="00A80D6D" w:rsidRDefault="00002348" w:rsidP="008C4C83">
      <w:pPr>
        <w:jc w:val="both"/>
        <w:rPr>
          <w:b/>
        </w:rPr>
      </w:pPr>
    </w:p>
    <w:p w14:paraId="6B5348BA" w14:textId="77777777" w:rsidR="00002348" w:rsidRPr="00A80D6D" w:rsidRDefault="00002348" w:rsidP="008C4C83">
      <w:pPr>
        <w:jc w:val="both"/>
        <w:rPr>
          <w:b/>
        </w:rPr>
      </w:pPr>
    </w:p>
    <w:p w14:paraId="6B5348BB" w14:textId="77777777" w:rsidR="00002348" w:rsidRPr="00A80D6D" w:rsidRDefault="00002348" w:rsidP="008C4C83">
      <w:pPr>
        <w:jc w:val="both"/>
        <w:rPr>
          <w:b/>
        </w:rPr>
      </w:pPr>
    </w:p>
    <w:p w14:paraId="6B5348BC" w14:textId="77777777" w:rsidR="00002348" w:rsidRPr="00A80D6D" w:rsidRDefault="00002348" w:rsidP="008C4C83">
      <w:pPr>
        <w:jc w:val="both"/>
        <w:rPr>
          <w:b/>
        </w:rPr>
      </w:pPr>
    </w:p>
    <w:p w14:paraId="6B5348BD" w14:textId="77777777" w:rsidR="00002348" w:rsidRPr="00A80D6D" w:rsidRDefault="00002348" w:rsidP="008C4C83">
      <w:pPr>
        <w:jc w:val="both"/>
        <w:rPr>
          <w:b/>
        </w:rPr>
      </w:pPr>
    </w:p>
    <w:p w14:paraId="6B5348BE" w14:textId="77777777" w:rsidR="00002348" w:rsidRPr="00A80D6D" w:rsidRDefault="00002348" w:rsidP="008C4C83">
      <w:pPr>
        <w:jc w:val="both"/>
        <w:rPr>
          <w:b/>
        </w:rPr>
      </w:pPr>
    </w:p>
    <w:p w14:paraId="6B5348BF" w14:textId="77777777" w:rsidR="00002348" w:rsidRPr="00A80D6D" w:rsidRDefault="00002348" w:rsidP="008C4C83">
      <w:pPr>
        <w:jc w:val="both"/>
        <w:rPr>
          <w:b/>
        </w:rPr>
      </w:pPr>
    </w:p>
    <w:p w14:paraId="6B5348C0" w14:textId="77777777" w:rsidR="00002348" w:rsidRPr="00A80D6D" w:rsidRDefault="00002348" w:rsidP="008C4C83">
      <w:pPr>
        <w:jc w:val="both"/>
        <w:rPr>
          <w:b/>
        </w:rPr>
      </w:pPr>
    </w:p>
    <w:p w14:paraId="6B5348C1" w14:textId="77777777" w:rsidR="00002348" w:rsidRPr="00A80D6D" w:rsidRDefault="00002348" w:rsidP="008C4C83">
      <w:pPr>
        <w:jc w:val="both"/>
        <w:rPr>
          <w:b/>
        </w:rPr>
      </w:pPr>
    </w:p>
    <w:p w14:paraId="6B5348C2" w14:textId="34DB419C" w:rsidR="0096791B" w:rsidRPr="00A80D6D" w:rsidRDefault="00DA715F" w:rsidP="008C4C83">
      <w:pPr>
        <w:jc w:val="both"/>
        <w:rPr>
          <w:b/>
        </w:rPr>
      </w:pPr>
      <w:r w:rsidRPr="00A80D6D">
        <w:rPr>
          <w:b/>
        </w:rPr>
        <w:t>Section</w:t>
      </w:r>
      <w:r w:rsidR="008C4C83" w:rsidRPr="00A80D6D">
        <w:rPr>
          <w:b/>
        </w:rPr>
        <w:t xml:space="preserve"> </w:t>
      </w:r>
      <w:r w:rsidRPr="00A80D6D">
        <w:rPr>
          <w:b/>
        </w:rPr>
        <w:t>1</w:t>
      </w:r>
      <w:ins w:id="369" w:author="Rodrigue, Lisa" w:date="2022-01-31T15:54:00Z">
        <w:r w:rsidR="000B37D1">
          <w:rPr>
            <w:b/>
          </w:rPr>
          <w:t>6</w:t>
        </w:r>
      </w:ins>
      <w:del w:id="370" w:author="Rodrigue, Lisa" w:date="2022-01-31T15:54:00Z">
        <w:r w:rsidR="00002348" w:rsidRPr="00A80D6D" w:rsidDel="000B37D1">
          <w:rPr>
            <w:b/>
          </w:rPr>
          <w:delText>5</w:delText>
        </w:r>
      </w:del>
      <w:r w:rsidR="008C4C83" w:rsidRPr="00A80D6D">
        <w:rPr>
          <w:b/>
        </w:rPr>
        <w:t xml:space="preserve"> </w:t>
      </w:r>
      <w:r w:rsidRPr="00A80D6D">
        <w:rPr>
          <w:b/>
        </w:rPr>
        <w:t>–</w:t>
      </w:r>
      <w:r w:rsidR="008C4C83" w:rsidRPr="00A80D6D">
        <w:rPr>
          <w:b/>
        </w:rPr>
        <w:t xml:space="preserve"> </w:t>
      </w:r>
      <w:r w:rsidR="004A1B77" w:rsidRPr="00A80D6D">
        <w:rPr>
          <w:b/>
        </w:rPr>
        <w:t>Limitations</w:t>
      </w:r>
      <w:r w:rsidR="008C4C83" w:rsidRPr="00A80D6D">
        <w:rPr>
          <w:b/>
        </w:rPr>
        <w:t xml:space="preserve"> </w:t>
      </w:r>
      <w:r w:rsidR="004A1B77" w:rsidRPr="00A80D6D">
        <w:rPr>
          <w:b/>
        </w:rPr>
        <w:t>on</w:t>
      </w:r>
      <w:r w:rsidR="008C4C83" w:rsidRPr="00A80D6D">
        <w:rPr>
          <w:b/>
        </w:rPr>
        <w:t xml:space="preserve"> </w:t>
      </w:r>
      <w:r w:rsidR="004A1B77" w:rsidRPr="00A80D6D">
        <w:rPr>
          <w:b/>
        </w:rPr>
        <w:t>Payment</w:t>
      </w:r>
      <w:r w:rsidR="008C4C83" w:rsidRPr="00A80D6D">
        <w:rPr>
          <w:b/>
        </w:rPr>
        <w:t xml:space="preserve"> </w:t>
      </w:r>
      <w:r w:rsidR="004A1B77" w:rsidRPr="00A80D6D">
        <w:rPr>
          <w:b/>
        </w:rPr>
        <w:t>o</w:t>
      </w:r>
      <w:r w:rsidRPr="00A80D6D">
        <w:rPr>
          <w:b/>
        </w:rPr>
        <w:t>f</w:t>
      </w:r>
      <w:r w:rsidR="008C4C83" w:rsidRPr="00A80D6D">
        <w:rPr>
          <w:b/>
        </w:rPr>
        <w:t xml:space="preserve"> </w:t>
      </w:r>
      <w:r w:rsidR="00002348" w:rsidRPr="00A80D6D">
        <w:rPr>
          <w:b/>
        </w:rPr>
        <w:t>All Star Bonus Prizes</w:t>
      </w:r>
    </w:p>
    <w:p w14:paraId="6B5348C3" w14:textId="77777777" w:rsidR="00DA715F" w:rsidRPr="00A80D6D" w:rsidRDefault="00DA715F" w:rsidP="008C4C83">
      <w:pPr>
        <w:jc w:val="both"/>
      </w:pPr>
    </w:p>
    <w:p w14:paraId="6B5348C4" w14:textId="5A70CBAC" w:rsidR="00002348" w:rsidRPr="00A80D6D" w:rsidRDefault="00002348" w:rsidP="00002348">
      <w:pPr>
        <w:ind w:firstLine="720"/>
        <w:jc w:val="both"/>
      </w:pPr>
      <w:r w:rsidRPr="00A80D6D">
        <w:rPr>
          <w:b/>
        </w:rPr>
        <w:t>1</w:t>
      </w:r>
      <w:ins w:id="371" w:author="Rodrigue, Lisa" w:date="2022-01-31T15:54:00Z">
        <w:r w:rsidR="000B37D1">
          <w:rPr>
            <w:b/>
          </w:rPr>
          <w:t>6</w:t>
        </w:r>
      </w:ins>
      <w:del w:id="372" w:author="Rodrigue, Lisa" w:date="2022-01-31T15:54:00Z">
        <w:r w:rsidRPr="00A80D6D" w:rsidDel="000B37D1">
          <w:rPr>
            <w:b/>
          </w:rPr>
          <w:delText>5</w:delText>
        </w:r>
      </w:del>
      <w:r w:rsidRPr="00A80D6D">
        <w:rPr>
          <w:b/>
        </w:rPr>
        <w:t>.1</w:t>
      </w:r>
      <w:r w:rsidRPr="00A80D6D">
        <w:tab/>
      </w:r>
      <w:r w:rsidRPr="00A80D6D">
        <w:rPr>
          <w:b/>
        </w:rPr>
        <w:t>Pari-Mutuel Prizes—All Prize Amounts.</w:t>
      </w:r>
    </w:p>
    <w:p w14:paraId="6B5348C5" w14:textId="77777777" w:rsidR="00002348" w:rsidRPr="00A80D6D" w:rsidRDefault="00002348" w:rsidP="00002348">
      <w:pPr>
        <w:ind w:firstLine="720"/>
        <w:jc w:val="both"/>
      </w:pPr>
    </w:p>
    <w:p w14:paraId="6B5348C6" w14:textId="70C29F49" w:rsidR="00002348" w:rsidRPr="00A80D6D" w:rsidRDefault="00002348" w:rsidP="00002348">
      <w:pPr>
        <w:ind w:left="2160" w:hanging="720"/>
        <w:jc w:val="both"/>
      </w:pPr>
      <w:r w:rsidRPr="00A80D6D">
        <w:rPr>
          <w:b/>
        </w:rPr>
        <w:t>1</w:t>
      </w:r>
      <w:ins w:id="373" w:author="Rodrigue, Lisa" w:date="2022-01-31T15:54:00Z">
        <w:r w:rsidR="000B37D1">
          <w:rPr>
            <w:b/>
          </w:rPr>
          <w:t>6</w:t>
        </w:r>
      </w:ins>
      <w:del w:id="374" w:author="Rodrigue, Lisa" w:date="2022-01-31T15:54:00Z">
        <w:r w:rsidRPr="00A80D6D" w:rsidDel="000B37D1">
          <w:rPr>
            <w:b/>
          </w:rPr>
          <w:delText>5</w:delText>
        </w:r>
      </w:del>
      <w:r w:rsidRPr="00A80D6D">
        <w:rPr>
          <w:b/>
        </w:rPr>
        <w:t>.1.1</w:t>
      </w:r>
      <w:r w:rsidRPr="00A80D6D">
        <w:rPr>
          <w:b/>
        </w:rPr>
        <w:tab/>
      </w:r>
      <w:r w:rsidRPr="00A80D6D">
        <w:t xml:space="preserve">If the total of the original Lotto America Game set prizes and the multiplied All Star Bonus Multiplier set prizes awarded in a drawing exceeds the percentage of the prize pools allocated to the set prizes and All Star Bonus Multiplier prizes, then the amount needed to fund the Set Prizes (including the All Star Bonus Multiplier prize amounts) awarded shall be drawn from the following sources, in the following order: </w:t>
      </w:r>
    </w:p>
    <w:p w14:paraId="6B5348C7" w14:textId="77777777" w:rsidR="00002348" w:rsidRPr="00A80D6D" w:rsidRDefault="00002348" w:rsidP="00002348">
      <w:pPr>
        <w:ind w:left="2160" w:hanging="720"/>
        <w:jc w:val="both"/>
      </w:pPr>
    </w:p>
    <w:p w14:paraId="6B5348C8" w14:textId="75659898" w:rsidR="00002348" w:rsidRPr="00A80D6D" w:rsidRDefault="00002348" w:rsidP="00002348">
      <w:pPr>
        <w:ind w:left="3600" w:hanging="1440"/>
        <w:jc w:val="both"/>
      </w:pPr>
      <w:r w:rsidRPr="00A80D6D">
        <w:rPr>
          <w:b/>
        </w:rPr>
        <w:t>1</w:t>
      </w:r>
      <w:ins w:id="375" w:author="Rodrigue, Lisa" w:date="2022-01-31T15:54:00Z">
        <w:r w:rsidR="000B37D1">
          <w:rPr>
            <w:b/>
          </w:rPr>
          <w:t>6</w:t>
        </w:r>
      </w:ins>
      <w:del w:id="376" w:author="Rodrigue, Lisa" w:date="2022-01-31T15:54:00Z">
        <w:r w:rsidRPr="00A80D6D" w:rsidDel="000B37D1">
          <w:rPr>
            <w:b/>
          </w:rPr>
          <w:delText>5</w:delText>
        </w:r>
      </w:del>
      <w:r w:rsidRPr="00A80D6D">
        <w:rPr>
          <w:b/>
        </w:rPr>
        <w:t>.1.1.1</w:t>
      </w:r>
      <w:r w:rsidRPr="00A80D6D">
        <w:rPr>
          <w:b/>
        </w:rPr>
        <w:tab/>
      </w:r>
      <w:r w:rsidRPr="00A80D6D">
        <w:t xml:space="preserve">the amount available in the SPP allocated to the set prizes and the MPP, if </w:t>
      </w:r>
      <w:proofErr w:type="gramStart"/>
      <w:r w:rsidRPr="00A80D6D">
        <w:t>any;</w:t>
      </w:r>
      <w:proofErr w:type="gramEnd"/>
      <w:r w:rsidRPr="00A80D6D">
        <w:t xml:space="preserve"> </w:t>
      </w:r>
    </w:p>
    <w:p w14:paraId="6B5348C9" w14:textId="77777777" w:rsidR="00002348" w:rsidRPr="00A80D6D" w:rsidRDefault="00002348" w:rsidP="00002348">
      <w:pPr>
        <w:ind w:left="3600" w:hanging="1440"/>
        <w:jc w:val="both"/>
      </w:pPr>
    </w:p>
    <w:p w14:paraId="6B5348CA" w14:textId="559C00C5" w:rsidR="00002348" w:rsidRPr="00A80D6D" w:rsidRDefault="00002348" w:rsidP="00002348">
      <w:pPr>
        <w:ind w:left="3600" w:hanging="1440"/>
        <w:jc w:val="both"/>
      </w:pPr>
      <w:r w:rsidRPr="00A80D6D">
        <w:rPr>
          <w:b/>
        </w:rPr>
        <w:t>1</w:t>
      </w:r>
      <w:ins w:id="377" w:author="Rodrigue, Lisa" w:date="2022-01-31T15:55:00Z">
        <w:r w:rsidR="000B37D1">
          <w:rPr>
            <w:b/>
          </w:rPr>
          <w:t>6</w:t>
        </w:r>
      </w:ins>
      <w:del w:id="378" w:author="Rodrigue, Lisa" w:date="2022-01-31T15:55:00Z">
        <w:r w:rsidRPr="00A80D6D" w:rsidDel="000B37D1">
          <w:rPr>
            <w:b/>
          </w:rPr>
          <w:delText>5</w:delText>
        </w:r>
      </w:del>
      <w:r w:rsidRPr="00A80D6D">
        <w:rPr>
          <w:b/>
        </w:rPr>
        <w:t>.1.1.2</w:t>
      </w:r>
      <w:r w:rsidRPr="00A80D6D">
        <w:rPr>
          <w:b/>
        </w:rPr>
        <w:tab/>
      </w:r>
      <w:r w:rsidRPr="00A80D6D">
        <w:t xml:space="preserve">an amount from the PRA up to, if available, not to exceed the balance of the PRA; and </w:t>
      </w:r>
    </w:p>
    <w:p w14:paraId="6B5348CB" w14:textId="77777777" w:rsidR="00002348" w:rsidRPr="00A80D6D" w:rsidRDefault="00002348" w:rsidP="00002348">
      <w:pPr>
        <w:ind w:left="3600" w:hanging="1440"/>
        <w:jc w:val="both"/>
      </w:pPr>
    </w:p>
    <w:p w14:paraId="6B5348CC" w14:textId="5CD661A7" w:rsidR="00002348" w:rsidRPr="00A80D6D" w:rsidRDefault="00002348" w:rsidP="00002348">
      <w:pPr>
        <w:ind w:left="3600" w:hanging="1440"/>
        <w:jc w:val="both"/>
      </w:pPr>
      <w:r w:rsidRPr="00A80D6D">
        <w:rPr>
          <w:b/>
        </w:rPr>
        <w:t>1</w:t>
      </w:r>
      <w:ins w:id="379" w:author="Rodrigue, Lisa" w:date="2022-01-31T15:55:00Z">
        <w:r w:rsidR="000B37D1">
          <w:rPr>
            <w:b/>
          </w:rPr>
          <w:t>6</w:t>
        </w:r>
      </w:ins>
      <w:del w:id="380" w:author="Rodrigue, Lisa" w:date="2022-01-31T15:55:00Z">
        <w:r w:rsidRPr="00A80D6D" w:rsidDel="000B37D1">
          <w:rPr>
            <w:b/>
          </w:rPr>
          <w:delText>5</w:delText>
        </w:r>
      </w:del>
      <w:r w:rsidRPr="00A80D6D">
        <w:rPr>
          <w:b/>
        </w:rPr>
        <w:t>.1.1.3</w:t>
      </w:r>
      <w:r w:rsidRPr="00A80D6D">
        <w:rPr>
          <w:b/>
        </w:rPr>
        <w:tab/>
      </w:r>
      <w:r w:rsidRPr="00A80D6D">
        <w:t>an amount from the SAP, if available, not to exceed the balance of that pool.</w:t>
      </w:r>
    </w:p>
    <w:p w14:paraId="6B5348CD" w14:textId="77777777" w:rsidR="00002348" w:rsidRPr="00A80D6D" w:rsidRDefault="00002348" w:rsidP="00002348">
      <w:pPr>
        <w:ind w:left="3600" w:hanging="1440"/>
        <w:jc w:val="both"/>
        <w:rPr>
          <w:b/>
        </w:rPr>
      </w:pPr>
    </w:p>
    <w:p w14:paraId="6B5348CE" w14:textId="36C6C24E" w:rsidR="00F533C6" w:rsidRPr="00A80D6D" w:rsidRDefault="00002348" w:rsidP="00002348">
      <w:pPr>
        <w:ind w:left="2160" w:hanging="720"/>
        <w:jc w:val="both"/>
      </w:pPr>
      <w:r w:rsidRPr="00A80D6D">
        <w:rPr>
          <w:b/>
        </w:rPr>
        <w:t>1</w:t>
      </w:r>
      <w:ins w:id="381" w:author="Rodrigue, Lisa" w:date="2022-01-31T15:55:00Z">
        <w:r w:rsidR="000B37D1">
          <w:rPr>
            <w:b/>
          </w:rPr>
          <w:t>6</w:t>
        </w:r>
      </w:ins>
      <w:del w:id="382" w:author="Rodrigue, Lisa" w:date="2022-01-31T15:55:00Z">
        <w:r w:rsidRPr="00A80D6D" w:rsidDel="000B37D1">
          <w:rPr>
            <w:b/>
          </w:rPr>
          <w:delText>5</w:delText>
        </w:r>
      </w:del>
      <w:r w:rsidRPr="00A80D6D">
        <w:rPr>
          <w:b/>
        </w:rPr>
        <w:t>.1.2</w:t>
      </w:r>
      <w:r w:rsidRPr="00A80D6D">
        <w:rPr>
          <w:b/>
        </w:rPr>
        <w:tab/>
      </w:r>
      <w:r w:rsidRPr="00A80D6D">
        <w:t xml:space="preserve">If, after these sources are depleted, there are not sufficient funds to pay the Set Prizes awarded (including All Star Bonus Multiplier prizes), </w:t>
      </w:r>
      <w:r w:rsidRPr="00A80D6D">
        <w:lastRenderedPageBreak/>
        <w:t xml:space="preserve">then the highest Set Prize (including the All Star Bonus Multiplier prizes) shall become a </w:t>
      </w:r>
      <w:ins w:id="383" w:author="Rodrigue, Lisa" w:date="2022-01-31T15:58:00Z">
        <w:r w:rsidR="000B37D1">
          <w:t>P</w:t>
        </w:r>
      </w:ins>
      <w:del w:id="384" w:author="Rodrigue, Lisa" w:date="2022-01-31T15:58:00Z">
        <w:r w:rsidRPr="00A80D6D" w:rsidDel="000B37D1">
          <w:delText>p</w:delText>
        </w:r>
      </w:del>
      <w:r w:rsidRPr="00A80D6D">
        <w:t>ari-</w:t>
      </w:r>
      <w:ins w:id="385" w:author="Rodrigue, Lisa" w:date="2022-01-31T15:58:00Z">
        <w:r w:rsidR="000B37D1">
          <w:t>M</w:t>
        </w:r>
      </w:ins>
      <w:del w:id="386" w:author="Rodrigue, Lisa" w:date="2022-01-31T15:58:00Z">
        <w:r w:rsidRPr="00A80D6D" w:rsidDel="000B37D1">
          <w:delText>m</w:delText>
        </w:r>
      </w:del>
      <w:r w:rsidRPr="00A80D6D">
        <w:t xml:space="preserve">utuel prize.  If the amount of the highest Set Prize (including the All Star Bonus Multiplier Prizes) when paid on a pari-mutuel basis, drops to or below the next highest Set Prize (including the All Star Bonus Multiplier Prizes) and there are still not sufficient funds to pay the remaining Set Prizes awarded, then the next highest Set Prize (including the All Star Bonus Multiplier prize) shall become a </w:t>
      </w:r>
      <w:ins w:id="387" w:author="Rodrigue, Lisa" w:date="2022-01-31T15:58:00Z">
        <w:r w:rsidR="000B37D1">
          <w:t>P</w:t>
        </w:r>
      </w:ins>
      <w:del w:id="388" w:author="Rodrigue, Lisa" w:date="2022-01-31T15:58:00Z">
        <w:r w:rsidRPr="00A80D6D" w:rsidDel="000B37D1">
          <w:delText>p</w:delText>
        </w:r>
      </w:del>
      <w:r w:rsidRPr="00A80D6D">
        <w:t>ari-</w:t>
      </w:r>
      <w:ins w:id="389" w:author="Rodrigue, Lisa" w:date="2022-01-31T15:58:00Z">
        <w:r w:rsidR="000B37D1">
          <w:t>M</w:t>
        </w:r>
      </w:ins>
      <w:del w:id="390" w:author="Rodrigue, Lisa" w:date="2022-01-31T15:58:00Z">
        <w:r w:rsidRPr="00A80D6D" w:rsidDel="000B37D1">
          <w:delText>m</w:delText>
        </w:r>
      </w:del>
      <w:r w:rsidRPr="00A80D6D">
        <w:t xml:space="preserve">utuel prize.  This procedure shall continue down through all Set Prize levels, if necessary, until all Set Prize levels become </w:t>
      </w:r>
      <w:ins w:id="391" w:author="Rodrigue, Lisa" w:date="2022-01-31T15:58:00Z">
        <w:r w:rsidR="000B37D1">
          <w:t>P</w:t>
        </w:r>
      </w:ins>
      <w:del w:id="392" w:author="Rodrigue, Lisa" w:date="2022-01-31T15:58:00Z">
        <w:r w:rsidRPr="00A80D6D" w:rsidDel="000B37D1">
          <w:delText>p</w:delText>
        </w:r>
      </w:del>
      <w:r w:rsidRPr="00A80D6D">
        <w:t>ari-</w:t>
      </w:r>
      <w:ins w:id="393" w:author="Rodrigue, Lisa" w:date="2022-01-31T15:58:00Z">
        <w:r w:rsidR="000B37D1">
          <w:t>M</w:t>
        </w:r>
      </w:ins>
      <w:del w:id="394" w:author="Rodrigue, Lisa" w:date="2022-01-31T15:58:00Z">
        <w:r w:rsidRPr="00A80D6D" w:rsidDel="000B37D1">
          <w:delText>m</w:delText>
        </w:r>
      </w:del>
      <w:r w:rsidRPr="00A80D6D">
        <w:t>utuel prize levels.  In that instance, the money available from the funding sources listed in this rule shall be divided among the winning Plays in proportion to their respective prize percentages.  Lotto America Game and All Star Bonus Multiplier prizes will be reduced by the same percentage</w:t>
      </w:r>
    </w:p>
    <w:p w14:paraId="6B5348CF" w14:textId="77777777" w:rsidR="00BC0B2A" w:rsidRPr="00A80D6D" w:rsidRDefault="00BC0B2A" w:rsidP="008C4C83">
      <w:pPr>
        <w:jc w:val="both"/>
        <w:rPr>
          <w:iCs/>
        </w:rPr>
      </w:pPr>
    </w:p>
    <w:p w14:paraId="6B5348D0" w14:textId="216DA641" w:rsidR="0096791B" w:rsidRPr="00A80D6D" w:rsidRDefault="00696177" w:rsidP="008C4C83">
      <w:pPr>
        <w:jc w:val="both"/>
        <w:rPr>
          <w:b/>
          <w:iCs/>
        </w:rPr>
      </w:pPr>
      <w:r w:rsidRPr="00A80D6D">
        <w:rPr>
          <w:b/>
          <w:iCs/>
        </w:rPr>
        <w:t>Section</w:t>
      </w:r>
      <w:r w:rsidR="008C4C83" w:rsidRPr="00A80D6D">
        <w:rPr>
          <w:b/>
          <w:iCs/>
        </w:rPr>
        <w:t xml:space="preserve"> </w:t>
      </w:r>
      <w:r w:rsidRPr="00A80D6D">
        <w:rPr>
          <w:b/>
          <w:iCs/>
        </w:rPr>
        <w:t>1</w:t>
      </w:r>
      <w:ins w:id="395" w:author="Rodrigue, Lisa" w:date="2022-01-31T15:55:00Z">
        <w:r w:rsidR="000B37D1">
          <w:rPr>
            <w:b/>
            <w:iCs/>
          </w:rPr>
          <w:t>7</w:t>
        </w:r>
      </w:ins>
      <w:del w:id="396" w:author="Rodrigue, Lisa" w:date="2022-01-31T15:55:00Z">
        <w:r w:rsidR="00002348" w:rsidRPr="00A80D6D" w:rsidDel="000B37D1">
          <w:rPr>
            <w:b/>
            <w:iCs/>
          </w:rPr>
          <w:delText>6</w:delText>
        </w:r>
      </w:del>
      <w:r w:rsidRPr="00A80D6D">
        <w:rPr>
          <w:b/>
          <w:iCs/>
        </w:rPr>
        <w:t>.0</w:t>
      </w:r>
      <w:r w:rsidRPr="00A80D6D">
        <w:rPr>
          <w:b/>
          <w:iCs/>
        </w:rPr>
        <w:tab/>
      </w:r>
      <w:r w:rsidR="00E42CAF" w:rsidRPr="00A80D6D">
        <w:rPr>
          <w:b/>
          <w:iCs/>
        </w:rPr>
        <w:t>Prize</w:t>
      </w:r>
      <w:r w:rsidR="008C4C83" w:rsidRPr="00A80D6D">
        <w:rPr>
          <w:b/>
          <w:iCs/>
        </w:rPr>
        <w:t xml:space="preserve"> </w:t>
      </w:r>
      <w:r w:rsidR="00E42CAF" w:rsidRPr="00A80D6D">
        <w:rPr>
          <w:b/>
          <w:iCs/>
        </w:rPr>
        <w:t>Payment</w:t>
      </w:r>
    </w:p>
    <w:p w14:paraId="6B5348D1" w14:textId="77777777" w:rsidR="00E42CAF" w:rsidRPr="00A80D6D" w:rsidRDefault="00E42CAF" w:rsidP="008C4C83">
      <w:pPr>
        <w:jc w:val="both"/>
      </w:pPr>
    </w:p>
    <w:p w14:paraId="6B5348D2" w14:textId="068FBEB8" w:rsidR="00111939" w:rsidRPr="00A80D6D" w:rsidRDefault="00002348" w:rsidP="00002348">
      <w:pPr>
        <w:ind w:left="2160" w:hanging="720"/>
        <w:jc w:val="both"/>
      </w:pPr>
      <w:r w:rsidRPr="00A80D6D">
        <w:rPr>
          <w:b/>
        </w:rPr>
        <w:t>1</w:t>
      </w:r>
      <w:ins w:id="397" w:author="Rodrigue, Lisa" w:date="2022-01-31T15:55:00Z">
        <w:r w:rsidR="000B37D1">
          <w:rPr>
            <w:b/>
          </w:rPr>
          <w:t>7</w:t>
        </w:r>
      </w:ins>
      <w:del w:id="398" w:author="Rodrigue, Lisa" w:date="2022-01-31T15:55:00Z">
        <w:r w:rsidRPr="00A80D6D" w:rsidDel="000B37D1">
          <w:rPr>
            <w:b/>
          </w:rPr>
          <w:delText>6</w:delText>
        </w:r>
      </w:del>
      <w:r w:rsidRPr="00A80D6D">
        <w:rPr>
          <w:b/>
        </w:rPr>
        <w:t>.1</w:t>
      </w:r>
      <w:r w:rsidRPr="00A80D6D">
        <w:rPr>
          <w:b/>
        </w:rPr>
        <w:tab/>
      </w:r>
      <w:r w:rsidR="00111939" w:rsidRPr="00A80D6D">
        <w:rPr>
          <w:b/>
        </w:rPr>
        <w:t>Pri</w:t>
      </w:r>
      <w:r w:rsidR="0096791B" w:rsidRPr="00A80D6D">
        <w:rPr>
          <w:b/>
        </w:rPr>
        <w:t>ze</w:t>
      </w:r>
      <w:r w:rsidR="008C4C83" w:rsidRPr="00A80D6D">
        <w:rPr>
          <w:b/>
        </w:rPr>
        <w:t xml:space="preserve"> </w:t>
      </w:r>
      <w:r w:rsidR="0096791B" w:rsidRPr="00A80D6D">
        <w:rPr>
          <w:b/>
        </w:rPr>
        <w:t>Payments</w:t>
      </w:r>
      <w:r w:rsidR="00C51997" w:rsidRPr="00A80D6D">
        <w:rPr>
          <w:b/>
        </w:rPr>
        <w:t xml:space="preserve">.  </w:t>
      </w:r>
      <w:r w:rsidRPr="00A80D6D">
        <w:t>All All Star Bonus Multiplier prizes shall be paid in one lump sum through the Member Lottery that sold the winning Play(s).  A Member Lottery may begin paying All Star Bonus Multiplier prizes after receiving authorization to pay from the MUSL central office.</w:t>
      </w:r>
    </w:p>
    <w:p w14:paraId="6B5348D3" w14:textId="77777777" w:rsidR="00111939" w:rsidRPr="00A80D6D" w:rsidRDefault="00111939" w:rsidP="008C4C83">
      <w:pPr>
        <w:jc w:val="both"/>
      </w:pPr>
    </w:p>
    <w:p w14:paraId="6B5348D4" w14:textId="1606D569" w:rsidR="0096791B" w:rsidRPr="00A80D6D" w:rsidRDefault="00002348" w:rsidP="00002348">
      <w:pPr>
        <w:ind w:left="2160" w:hanging="720"/>
        <w:jc w:val="both"/>
      </w:pPr>
      <w:r w:rsidRPr="00A80D6D">
        <w:rPr>
          <w:b/>
        </w:rPr>
        <w:t>1</w:t>
      </w:r>
      <w:ins w:id="399" w:author="Rodrigue, Lisa" w:date="2022-01-31T15:55:00Z">
        <w:r w:rsidR="000B37D1">
          <w:rPr>
            <w:b/>
          </w:rPr>
          <w:t>7</w:t>
        </w:r>
      </w:ins>
      <w:del w:id="400" w:author="Rodrigue, Lisa" w:date="2022-01-31T15:55:00Z">
        <w:r w:rsidRPr="00A80D6D" w:rsidDel="000B37D1">
          <w:rPr>
            <w:b/>
          </w:rPr>
          <w:delText>6</w:delText>
        </w:r>
      </w:del>
      <w:r w:rsidRPr="00A80D6D">
        <w:rPr>
          <w:b/>
        </w:rPr>
        <w:t>.2</w:t>
      </w:r>
      <w:r w:rsidRPr="00A80D6D">
        <w:rPr>
          <w:b/>
        </w:rPr>
        <w:tab/>
      </w:r>
      <w:r w:rsidR="0096791B" w:rsidRPr="00A80D6D">
        <w:rPr>
          <w:b/>
        </w:rPr>
        <w:t>Prizes</w:t>
      </w:r>
      <w:r w:rsidR="008C4C83" w:rsidRPr="00A80D6D">
        <w:rPr>
          <w:b/>
        </w:rPr>
        <w:t xml:space="preserve"> </w:t>
      </w:r>
      <w:r w:rsidR="0096791B" w:rsidRPr="00A80D6D">
        <w:rPr>
          <w:b/>
        </w:rPr>
        <w:t>Rounded</w:t>
      </w:r>
      <w:r w:rsidR="00C51997" w:rsidRPr="00A80D6D">
        <w:rPr>
          <w:b/>
        </w:rPr>
        <w:t xml:space="preserve">.  </w:t>
      </w:r>
      <w:r w:rsidRPr="00A80D6D">
        <w:t xml:space="preserve">Prizes that, under these rules, may become </w:t>
      </w:r>
      <w:ins w:id="401" w:author="Rodrigue, Lisa" w:date="2022-01-31T16:00:00Z">
        <w:r w:rsidR="000B37D1">
          <w:t>P</w:t>
        </w:r>
      </w:ins>
      <w:del w:id="402" w:author="Rodrigue, Lisa" w:date="2022-01-31T16:00:00Z">
        <w:r w:rsidRPr="00A80D6D" w:rsidDel="000B37D1">
          <w:delText>p</w:delText>
        </w:r>
      </w:del>
      <w:r w:rsidRPr="00A80D6D">
        <w:t>ari-</w:t>
      </w:r>
      <w:ins w:id="403" w:author="Rodrigue, Lisa" w:date="2022-01-31T16:00:00Z">
        <w:r w:rsidR="000B37D1">
          <w:t>M</w:t>
        </w:r>
      </w:ins>
      <w:del w:id="404" w:author="Rodrigue, Lisa" w:date="2022-01-31T16:00:00Z">
        <w:r w:rsidRPr="00A80D6D" w:rsidDel="000B37D1">
          <w:delText>m</w:delText>
        </w:r>
      </w:del>
      <w:r w:rsidRPr="00A80D6D">
        <w:t xml:space="preserve">utuel </w:t>
      </w:r>
      <w:r w:rsidR="007751DA" w:rsidRPr="00A80D6D">
        <w:t>prizes</w:t>
      </w:r>
      <w:r w:rsidRPr="00A80D6D">
        <w:t xml:space="preserve"> may be rounded down so that prizes can be paid in multiples of whole dollars. Breakage resulting from rounding these prizes shall be carried forward to the MPP for the next drawing.</w:t>
      </w:r>
    </w:p>
    <w:p w14:paraId="6B5348D5" w14:textId="77777777" w:rsidR="004C76A8" w:rsidRPr="00A80D6D" w:rsidRDefault="004C76A8" w:rsidP="008C4C83">
      <w:pPr>
        <w:tabs>
          <w:tab w:val="left" w:pos="720"/>
          <w:tab w:val="left" w:pos="1440"/>
          <w:tab w:val="left" w:pos="2160"/>
          <w:tab w:val="left" w:pos="2880"/>
          <w:tab w:val="left" w:pos="3600"/>
        </w:tabs>
        <w:jc w:val="both"/>
      </w:pPr>
    </w:p>
    <w:p w14:paraId="6B5348D6" w14:textId="77777777" w:rsidR="00E23135" w:rsidRPr="00A80D6D" w:rsidRDefault="00E23135" w:rsidP="008C4C83">
      <w:pPr>
        <w:tabs>
          <w:tab w:val="left" w:pos="720"/>
          <w:tab w:val="left" w:pos="1440"/>
          <w:tab w:val="left" w:pos="2160"/>
          <w:tab w:val="left" w:pos="2880"/>
          <w:tab w:val="left" w:pos="3600"/>
        </w:tabs>
        <w:jc w:val="both"/>
      </w:pPr>
    </w:p>
    <w:p w14:paraId="6B5348D7" w14:textId="77777777" w:rsidR="00C76D3E" w:rsidRPr="00A80D6D" w:rsidRDefault="004C76A8" w:rsidP="008C4C83">
      <w:pPr>
        <w:tabs>
          <w:tab w:val="left" w:pos="720"/>
          <w:tab w:val="left" w:pos="1440"/>
          <w:tab w:val="left" w:pos="2160"/>
          <w:tab w:val="left" w:pos="2880"/>
          <w:tab w:val="left" w:pos="3600"/>
        </w:tabs>
        <w:jc w:val="both"/>
        <w:rPr>
          <w:b/>
        </w:rPr>
      </w:pPr>
      <w:r w:rsidRPr="00A80D6D">
        <w:rPr>
          <w:b/>
        </w:rPr>
        <w:t>Part</w:t>
      </w:r>
      <w:r w:rsidR="008C4C83" w:rsidRPr="00A80D6D">
        <w:rPr>
          <w:b/>
        </w:rPr>
        <w:t xml:space="preserve"> </w:t>
      </w:r>
      <w:r w:rsidRPr="00A80D6D">
        <w:rPr>
          <w:b/>
        </w:rPr>
        <w:t>IV</w:t>
      </w:r>
      <w:r w:rsidR="008C4C83" w:rsidRPr="00A80D6D">
        <w:rPr>
          <w:b/>
        </w:rPr>
        <w:t xml:space="preserve"> </w:t>
      </w:r>
      <w:r w:rsidRPr="00A80D6D">
        <w:rPr>
          <w:b/>
        </w:rPr>
        <w:t>–</w:t>
      </w:r>
      <w:r w:rsidR="008C4C83" w:rsidRPr="00A80D6D">
        <w:rPr>
          <w:b/>
        </w:rPr>
        <w:t xml:space="preserve"> </w:t>
      </w:r>
      <w:r w:rsidRPr="00A80D6D">
        <w:rPr>
          <w:b/>
        </w:rPr>
        <w:t>Lottery</w:t>
      </w:r>
      <w:r w:rsidR="008C4C83" w:rsidRPr="00A80D6D">
        <w:rPr>
          <w:b/>
        </w:rPr>
        <w:t xml:space="preserve"> </w:t>
      </w:r>
      <w:r w:rsidRPr="00A80D6D">
        <w:rPr>
          <w:b/>
        </w:rPr>
        <w:t>Retail</w:t>
      </w:r>
      <w:r w:rsidR="008C4C83" w:rsidRPr="00A80D6D">
        <w:rPr>
          <w:b/>
        </w:rPr>
        <w:t xml:space="preserve"> </w:t>
      </w:r>
      <w:r w:rsidRPr="00A80D6D">
        <w:rPr>
          <w:b/>
        </w:rPr>
        <w:t>Agents</w:t>
      </w:r>
    </w:p>
    <w:p w14:paraId="6B5348D8" w14:textId="77777777" w:rsidR="00540F5A" w:rsidRPr="00A80D6D" w:rsidRDefault="00540F5A" w:rsidP="008C4C83">
      <w:pPr>
        <w:jc w:val="both"/>
      </w:pPr>
    </w:p>
    <w:p w14:paraId="6B5348D9" w14:textId="7A8E7F7A" w:rsidR="00C76D3E" w:rsidRPr="00A80D6D" w:rsidRDefault="00C76D3E" w:rsidP="008C4C83">
      <w:pPr>
        <w:pStyle w:val="Heading4"/>
        <w:keepNext w:val="0"/>
        <w:tabs>
          <w:tab w:val="clear" w:pos="-1440"/>
          <w:tab w:val="left" w:pos="720"/>
          <w:tab w:val="left" w:pos="1440"/>
          <w:tab w:val="left" w:pos="2160"/>
          <w:tab w:val="left" w:pos="2880"/>
          <w:tab w:val="left" w:pos="3600"/>
        </w:tabs>
        <w:spacing w:before="0" w:line="240" w:lineRule="auto"/>
        <w:jc w:val="both"/>
        <w:rPr>
          <w:sz w:val="24"/>
        </w:rPr>
      </w:pPr>
      <w:r w:rsidRPr="00A80D6D">
        <w:rPr>
          <w:sz w:val="24"/>
        </w:rPr>
        <w:t>Section</w:t>
      </w:r>
      <w:r w:rsidR="008C4C83" w:rsidRPr="00A80D6D">
        <w:rPr>
          <w:sz w:val="24"/>
        </w:rPr>
        <w:t xml:space="preserve"> </w:t>
      </w:r>
      <w:r w:rsidR="00FF2637" w:rsidRPr="00A80D6D">
        <w:rPr>
          <w:sz w:val="24"/>
        </w:rPr>
        <w:t>1</w:t>
      </w:r>
      <w:ins w:id="405" w:author="Rodrigue, Lisa" w:date="2022-01-31T15:55:00Z">
        <w:r w:rsidR="000B37D1">
          <w:rPr>
            <w:sz w:val="24"/>
          </w:rPr>
          <w:t>8</w:t>
        </w:r>
      </w:ins>
      <w:del w:id="406" w:author="Rodrigue, Lisa" w:date="2022-01-31T15:55:00Z">
        <w:r w:rsidR="00FF2637" w:rsidRPr="00A80D6D" w:rsidDel="000B37D1">
          <w:rPr>
            <w:sz w:val="24"/>
          </w:rPr>
          <w:delText>7</w:delText>
        </w:r>
      </w:del>
      <w:r w:rsidRPr="00A80D6D">
        <w:rPr>
          <w:sz w:val="24"/>
        </w:rPr>
        <w:t>.0</w:t>
      </w:r>
      <w:r w:rsidR="008C4C83" w:rsidRPr="00A80D6D">
        <w:rPr>
          <w:sz w:val="24"/>
        </w:rPr>
        <w:t xml:space="preserve"> </w:t>
      </w:r>
      <w:r w:rsidRPr="00A80D6D">
        <w:rPr>
          <w:sz w:val="24"/>
        </w:rPr>
        <w:t>–</w:t>
      </w:r>
      <w:r w:rsidR="008C4C83" w:rsidRPr="00A80D6D">
        <w:rPr>
          <w:sz w:val="24"/>
        </w:rPr>
        <w:t xml:space="preserve"> </w:t>
      </w:r>
      <w:r w:rsidR="00E23135" w:rsidRPr="00A80D6D">
        <w:rPr>
          <w:sz w:val="24"/>
        </w:rPr>
        <w:t>Lottery</w:t>
      </w:r>
      <w:r w:rsidR="008C4C83" w:rsidRPr="00A80D6D">
        <w:rPr>
          <w:sz w:val="24"/>
        </w:rPr>
        <w:t xml:space="preserve"> </w:t>
      </w:r>
      <w:r w:rsidR="00E23135" w:rsidRPr="00A80D6D">
        <w:rPr>
          <w:sz w:val="24"/>
        </w:rPr>
        <w:t>Retail</w:t>
      </w:r>
      <w:r w:rsidR="008C4C83" w:rsidRPr="00A80D6D">
        <w:rPr>
          <w:sz w:val="24"/>
        </w:rPr>
        <w:t xml:space="preserve"> </w:t>
      </w:r>
      <w:r w:rsidRPr="00A80D6D">
        <w:rPr>
          <w:sz w:val="24"/>
        </w:rPr>
        <w:t>Agents</w:t>
      </w:r>
    </w:p>
    <w:p w14:paraId="6B5348DA" w14:textId="77777777" w:rsidR="00C76D3E" w:rsidRPr="00A80D6D" w:rsidRDefault="00C76D3E" w:rsidP="008C4C83">
      <w:pPr>
        <w:tabs>
          <w:tab w:val="left" w:pos="720"/>
          <w:tab w:val="left" w:pos="1440"/>
          <w:tab w:val="left" w:pos="2160"/>
          <w:tab w:val="left" w:pos="2880"/>
          <w:tab w:val="left" w:pos="3600"/>
        </w:tabs>
        <w:jc w:val="both"/>
      </w:pPr>
    </w:p>
    <w:p w14:paraId="6B5348DB" w14:textId="47BD5E09" w:rsidR="00C76D3E" w:rsidRPr="00A80D6D" w:rsidRDefault="00FF2637" w:rsidP="00FF2637">
      <w:pPr>
        <w:tabs>
          <w:tab w:val="left" w:pos="720"/>
          <w:tab w:val="left" w:pos="2160"/>
          <w:tab w:val="left" w:pos="2880"/>
          <w:tab w:val="left" w:pos="3600"/>
        </w:tabs>
        <w:ind w:left="1440" w:hanging="720"/>
        <w:jc w:val="both"/>
      </w:pPr>
      <w:r w:rsidRPr="00A80D6D">
        <w:rPr>
          <w:b/>
        </w:rPr>
        <w:t>1</w:t>
      </w:r>
      <w:ins w:id="407" w:author="Rodrigue, Lisa" w:date="2022-01-31T15:55:00Z">
        <w:r w:rsidR="000B37D1">
          <w:rPr>
            <w:b/>
          </w:rPr>
          <w:t>8</w:t>
        </w:r>
      </w:ins>
      <w:del w:id="408" w:author="Rodrigue, Lisa" w:date="2022-01-31T15:55:00Z">
        <w:r w:rsidRPr="00A80D6D" w:rsidDel="000B37D1">
          <w:rPr>
            <w:b/>
          </w:rPr>
          <w:delText>7</w:delText>
        </w:r>
      </w:del>
      <w:r w:rsidRPr="00A80D6D">
        <w:rPr>
          <w:b/>
        </w:rPr>
        <w:t>.1</w:t>
      </w:r>
      <w:r w:rsidRPr="00A80D6D">
        <w:rPr>
          <w:b/>
        </w:rPr>
        <w:tab/>
      </w:r>
      <w:r w:rsidR="00B864BB" w:rsidRPr="00A80D6D">
        <w:t>A</w:t>
      </w:r>
      <w:r w:rsidR="008C4C83" w:rsidRPr="00A80D6D">
        <w:t xml:space="preserve"> </w:t>
      </w:r>
      <w:r w:rsidR="00B864BB" w:rsidRPr="00A80D6D">
        <w:t>lottery</w:t>
      </w:r>
      <w:r w:rsidR="008C4C83" w:rsidRPr="00A80D6D">
        <w:t xml:space="preserve"> </w:t>
      </w:r>
      <w:r w:rsidR="00B864BB" w:rsidRPr="00A80D6D">
        <w:t>retail</w:t>
      </w:r>
      <w:r w:rsidR="008C4C83" w:rsidRPr="00A80D6D">
        <w:t xml:space="preserve"> </w:t>
      </w:r>
      <w:r w:rsidR="00B864BB" w:rsidRPr="00A80D6D">
        <w:t>a</w:t>
      </w:r>
      <w:r w:rsidR="00C76D3E" w:rsidRPr="00A80D6D">
        <w:t>gent</w:t>
      </w:r>
      <w:r w:rsidR="008C4C83" w:rsidRPr="00A80D6D">
        <w:t xml:space="preserve"> </w:t>
      </w:r>
      <w:r w:rsidR="00C76D3E" w:rsidRPr="00A80D6D">
        <w:t>selling</w:t>
      </w:r>
      <w:r w:rsidR="008C4C83" w:rsidRPr="00A80D6D">
        <w:t xml:space="preserve"> </w:t>
      </w:r>
      <w:r w:rsidR="00617868" w:rsidRPr="00A80D6D">
        <w:t>Lotto America</w:t>
      </w:r>
      <w:r w:rsidR="008C4C83" w:rsidRPr="00A80D6D">
        <w:t xml:space="preserve"> </w:t>
      </w:r>
      <w:r w:rsidR="00C76D3E" w:rsidRPr="00A80D6D">
        <w:t>and</w:t>
      </w:r>
      <w:r w:rsidR="008C4C83" w:rsidRPr="00A80D6D">
        <w:t xml:space="preserve"> </w:t>
      </w:r>
      <w:r w:rsidR="00617868" w:rsidRPr="00A80D6D">
        <w:t>Lotto America</w:t>
      </w:r>
      <w:r w:rsidR="00163133" w:rsidRPr="00A80D6D">
        <w:t xml:space="preserve"> with </w:t>
      </w:r>
      <w:r w:rsidR="00C76D3E" w:rsidRPr="00A80D6D">
        <w:t>Power</w:t>
      </w:r>
      <w:r w:rsidR="008C4C83" w:rsidRPr="00A80D6D">
        <w:t xml:space="preserve"> </w:t>
      </w:r>
      <w:r w:rsidR="00C76D3E" w:rsidRPr="00A80D6D">
        <w:t>Play</w:t>
      </w:r>
      <w:r w:rsidR="008C4C83" w:rsidRPr="00A80D6D">
        <w:t xml:space="preserve"> </w:t>
      </w:r>
      <w:r w:rsidR="00C76D3E" w:rsidRPr="00A80D6D">
        <w:t>tickets</w:t>
      </w:r>
      <w:r w:rsidR="008C4C83" w:rsidRPr="00A80D6D">
        <w:t xml:space="preserve"> </w:t>
      </w:r>
      <w:r w:rsidR="00C76D3E" w:rsidRPr="00A80D6D">
        <w:t>shall</w:t>
      </w:r>
      <w:r w:rsidR="008C4C83" w:rsidRPr="00A80D6D">
        <w:t xml:space="preserve"> </w:t>
      </w:r>
      <w:r w:rsidR="00C76D3E" w:rsidRPr="00A80D6D">
        <w:t>comply</w:t>
      </w:r>
      <w:r w:rsidR="008C4C83" w:rsidRPr="00A80D6D">
        <w:t xml:space="preserve"> </w:t>
      </w:r>
      <w:r w:rsidR="00C76D3E" w:rsidRPr="00A80D6D">
        <w:t>with</w:t>
      </w:r>
      <w:r w:rsidR="008C4C83" w:rsidRPr="00A80D6D">
        <w:t xml:space="preserve"> </w:t>
      </w:r>
      <w:r w:rsidR="00C76D3E" w:rsidRPr="00A80D6D">
        <w:t>all</w:t>
      </w:r>
      <w:r w:rsidR="008C4C83" w:rsidRPr="00A80D6D">
        <w:t xml:space="preserve"> </w:t>
      </w:r>
      <w:r w:rsidR="00C76D3E" w:rsidRPr="00A80D6D">
        <w:t>applicable</w:t>
      </w:r>
      <w:r w:rsidR="008C4C83" w:rsidRPr="00A80D6D">
        <w:t xml:space="preserve"> </w:t>
      </w:r>
      <w:r w:rsidR="00C76D3E" w:rsidRPr="00A80D6D">
        <w:t>Maine</w:t>
      </w:r>
      <w:r w:rsidR="008C4C83" w:rsidRPr="00A80D6D">
        <w:t xml:space="preserve"> </w:t>
      </w:r>
      <w:r w:rsidR="00C76D3E" w:rsidRPr="00A80D6D">
        <w:t>laws,</w:t>
      </w:r>
      <w:r w:rsidR="008C4C83" w:rsidRPr="00A80D6D">
        <w:t xml:space="preserve"> </w:t>
      </w:r>
      <w:r w:rsidR="00B864BB" w:rsidRPr="00A80D6D">
        <w:t>administrative</w:t>
      </w:r>
      <w:r w:rsidR="008C4C83" w:rsidRPr="00A80D6D">
        <w:t xml:space="preserve"> </w:t>
      </w:r>
      <w:r w:rsidR="00C76D3E" w:rsidRPr="00A80D6D">
        <w:t>rules</w:t>
      </w:r>
      <w:r w:rsidR="008C4C83" w:rsidRPr="00A80D6D">
        <w:t xml:space="preserve"> </w:t>
      </w:r>
      <w:r w:rsidR="00B864BB" w:rsidRPr="00A80D6D">
        <w:t>promulgated</w:t>
      </w:r>
      <w:r w:rsidR="008C4C83" w:rsidRPr="00A80D6D">
        <w:t xml:space="preserve"> </w:t>
      </w:r>
      <w:r w:rsidR="00B864BB" w:rsidRPr="00A80D6D">
        <w:t>by</w:t>
      </w:r>
      <w:r w:rsidR="008C4C83" w:rsidRPr="00A80D6D">
        <w:t xml:space="preserve"> </w:t>
      </w:r>
      <w:r w:rsidR="00B864BB" w:rsidRPr="00A80D6D">
        <w:t>the</w:t>
      </w:r>
      <w:r w:rsidR="008C4C83" w:rsidRPr="00A80D6D">
        <w:t xml:space="preserve"> </w:t>
      </w:r>
      <w:r w:rsidR="00B864BB" w:rsidRPr="00A80D6D">
        <w:t>Lottery</w:t>
      </w:r>
      <w:r w:rsidR="00C76D3E" w:rsidRPr="00A80D6D">
        <w:t>,</w:t>
      </w:r>
      <w:r w:rsidR="008C4C83" w:rsidRPr="00A80D6D">
        <w:t xml:space="preserve"> </w:t>
      </w:r>
      <w:r w:rsidR="00B864BB" w:rsidRPr="00A80D6D">
        <w:t>and</w:t>
      </w:r>
      <w:r w:rsidR="008C4C83" w:rsidRPr="00A80D6D">
        <w:t xml:space="preserve"> </w:t>
      </w:r>
      <w:r w:rsidR="00C76D3E" w:rsidRPr="00A80D6D">
        <w:t>procedures</w:t>
      </w:r>
      <w:r w:rsidR="008C4C83" w:rsidRPr="00A80D6D">
        <w:t xml:space="preserve"> </w:t>
      </w:r>
      <w:r w:rsidR="00C76D3E" w:rsidRPr="00A80D6D">
        <w:t>and</w:t>
      </w:r>
      <w:r w:rsidR="008C4C83" w:rsidRPr="00A80D6D">
        <w:t xml:space="preserve"> </w:t>
      </w:r>
      <w:r w:rsidR="00C76D3E" w:rsidRPr="00A80D6D">
        <w:t>decisions</w:t>
      </w:r>
      <w:r w:rsidR="008C4C83" w:rsidRPr="00A80D6D">
        <w:t xml:space="preserve"> </w:t>
      </w:r>
      <w:r w:rsidR="00C76D3E" w:rsidRPr="00A80D6D">
        <w:t>of</w:t>
      </w:r>
      <w:r w:rsidR="008C4C83" w:rsidRPr="00A80D6D">
        <w:t xml:space="preserve"> </w:t>
      </w:r>
      <w:r w:rsidR="00C76D3E" w:rsidRPr="00A80D6D">
        <w:t>the</w:t>
      </w:r>
      <w:r w:rsidR="008C4C83" w:rsidRPr="00A80D6D">
        <w:t xml:space="preserve"> </w:t>
      </w:r>
      <w:r w:rsidR="00C76D3E" w:rsidRPr="00A80D6D">
        <w:t>Lottery</w:t>
      </w:r>
      <w:r w:rsidR="008C4C83" w:rsidRPr="00A80D6D">
        <w:t xml:space="preserve"> </w:t>
      </w:r>
      <w:r w:rsidR="001A185E" w:rsidRPr="00A80D6D">
        <w:t>as</w:t>
      </w:r>
      <w:r w:rsidR="008C4C83" w:rsidRPr="00A80D6D">
        <w:t xml:space="preserve"> </w:t>
      </w:r>
      <w:r w:rsidR="001A185E" w:rsidRPr="00A80D6D">
        <w:t>well</w:t>
      </w:r>
      <w:r w:rsidR="008C4C83" w:rsidRPr="00A80D6D">
        <w:t xml:space="preserve"> </w:t>
      </w:r>
      <w:r w:rsidR="001A185E" w:rsidRPr="00A80D6D">
        <w:t>as</w:t>
      </w:r>
      <w:r w:rsidR="008C4C83" w:rsidRPr="00A80D6D">
        <w:t xml:space="preserve"> </w:t>
      </w:r>
      <w:r w:rsidR="00C76D3E" w:rsidRPr="00A80D6D">
        <w:t>with</w:t>
      </w:r>
      <w:r w:rsidR="008C4C83" w:rsidRPr="00A80D6D">
        <w:t xml:space="preserve"> </w:t>
      </w:r>
      <w:r w:rsidR="00C76D3E" w:rsidRPr="00A80D6D">
        <w:t>all</w:t>
      </w:r>
      <w:r w:rsidR="008C4C83" w:rsidRPr="00A80D6D">
        <w:t xml:space="preserve"> </w:t>
      </w:r>
      <w:r w:rsidR="00C76D3E" w:rsidRPr="00A80D6D">
        <w:t>applicable</w:t>
      </w:r>
      <w:r w:rsidR="008C4C83" w:rsidRPr="00A80D6D">
        <w:t xml:space="preserve"> </w:t>
      </w:r>
      <w:r w:rsidR="00C76D3E" w:rsidRPr="00A80D6D">
        <w:t>MUSL</w:t>
      </w:r>
      <w:r w:rsidR="008C4C83" w:rsidRPr="00A80D6D">
        <w:t xml:space="preserve"> </w:t>
      </w:r>
      <w:r w:rsidR="00C76D3E" w:rsidRPr="00A80D6D">
        <w:t>rules,</w:t>
      </w:r>
      <w:r w:rsidR="008C4C83" w:rsidRPr="00A80D6D">
        <w:t xml:space="preserve"> </w:t>
      </w:r>
      <w:r w:rsidR="00C76D3E" w:rsidRPr="00A80D6D">
        <w:t>regulations</w:t>
      </w:r>
      <w:r w:rsidR="008C4C83" w:rsidRPr="00A80D6D">
        <w:t xml:space="preserve"> </w:t>
      </w:r>
      <w:r w:rsidR="00C76D3E" w:rsidRPr="00A80D6D">
        <w:t>and</w:t>
      </w:r>
      <w:r w:rsidR="008C4C83" w:rsidRPr="00A80D6D">
        <w:t xml:space="preserve"> </w:t>
      </w:r>
      <w:r w:rsidR="00C76D3E" w:rsidRPr="00A80D6D">
        <w:t>requirements.</w:t>
      </w:r>
    </w:p>
    <w:p w14:paraId="6B5348DC" w14:textId="77777777" w:rsidR="00C76D3E" w:rsidRPr="00A80D6D" w:rsidRDefault="00C76D3E" w:rsidP="008C4C83">
      <w:pPr>
        <w:tabs>
          <w:tab w:val="left" w:pos="720"/>
          <w:tab w:val="left" w:pos="1440"/>
          <w:tab w:val="left" w:pos="2160"/>
          <w:tab w:val="left" w:pos="2880"/>
          <w:tab w:val="left" w:pos="3600"/>
        </w:tabs>
        <w:jc w:val="both"/>
      </w:pPr>
    </w:p>
    <w:p w14:paraId="6B5348DD" w14:textId="26B86879" w:rsidR="00C76D3E" w:rsidRPr="00A80D6D" w:rsidRDefault="00FF2637" w:rsidP="00FF2637">
      <w:pPr>
        <w:tabs>
          <w:tab w:val="left" w:pos="720"/>
          <w:tab w:val="left" w:pos="2160"/>
          <w:tab w:val="left" w:pos="2880"/>
          <w:tab w:val="left" w:pos="3600"/>
        </w:tabs>
        <w:ind w:left="1440" w:hanging="720"/>
        <w:jc w:val="both"/>
      </w:pPr>
      <w:r w:rsidRPr="00A80D6D">
        <w:rPr>
          <w:b/>
        </w:rPr>
        <w:t>1</w:t>
      </w:r>
      <w:ins w:id="409" w:author="Rodrigue, Lisa" w:date="2022-01-31T15:55:00Z">
        <w:r w:rsidR="000B37D1">
          <w:rPr>
            <w:b/>
          </w:rPr>
          <w:t>8</w:t>
        </w:r>
      </w:ins>
      <w:del w:id="410" w:author="Rodrigue, Lisa" w:date="2022-01-31T15:55:00Z">
        <w:r w:rsidRPr="00A80D6D" w:rsidDel="000B37D1">
          <w:rPr>
            <w:b/>
          </w:rPr>
          <w:delText>7</w:delText>
        </w:r>
      </w:del>
      <w:r w:rsidRPr="00A80D6D">
        <w:rPr>
          <w:b/>
        </w:rPr>
        <w:t>.2</w:t>
      </w:r>
      <w:r w:rsidRPr="00A80D6D">
        <w:tab/>
      </w:r>
      <w:r w:rsidR="00C76D3E" w:rsidRPr="00A80D6D">
        <w:t>Each</w:t>
      </w:r>
      <w:r w:rsidR="008C4C83" w:rsidRPr="00A80D6D">
        <w:t xml:space="preserve"> </w:t>
      </w:r>
      <w:r w:rsidR="001A185E" w:rsidRPr="00A80D6D">
        <w:t>lottery</w:t>
      </w:r>
      <w:r w:rsidR="008C4C83" w:rsidRPr="00A80D6D">
        <w:t xml:space="preserve"> </w:t>
      </w:r>
      <w:r w:rsidR="001A185E" w:rsidRPr="00A80D6D">
        <w:t>retail</w:t>
      </w:r>
      <w:r w:rsidR="008C4C83" w:rsidRPr="00A80D6D">
        <w:t xml:space="preserve"> </w:t>
      </w:r>
      <w:r w:rsidR="00C76D3E" w:rsidRPr="00A80D6D">
        <w:t>agent</w:t>
      </w:r>
      <w:r w:rsidR="008C4C83" w:rsidRPr="00A80D6D">
        <w:t xml:space="preserve"> </w:t>
      </w:r>
      <w:r w:rsidR="00C76D3E" w:rsidRPr="00A80D6D">
        <w:t>shall</w:t>
      </w:r>
      <w:r w:rsidR="008C4C83" w:rsidRPr="00A80D6D">
        <w:t xml:space="preserve"> </w:t>
      </w:r>
      <w:r w:rsidR="00C76D3E" w:rsidRPr="00A80D6D">
        <w:t>receive</w:t>
      </w:r>
      <w:r w:rsidR="008C4C83" w:rsidRPr="00A80D6D">
        <w:t xml:space="preserve"> </w:t>
      </w:r>
      <w:r w:rsidR="001A185E" w:rsidRPr="00A80D6D">
        <w:t>a</w:t>
      </w:r>
      <w:r w:rsidR="008C4C83" w:rsidRPr="00A80D6D">
        <w:t xml:space="preserve"> </w:t>
      </w:r>
      <w:r w:rsidR="00C76D3E" w:rsidRPr="00A80D6D">
        <w:t>commission</w:t>
      </w:r>
      <w:r w:rsidR="008C4C83" w:rsidRPr="00A80D6D">
        <w:t xml:space="preserve"> </w:t>
      </w:r>
      <w:r w:rsidR="00C76D3E" w:rsidRPr="00A80D6D">
        <w:t>of</w:t>
      </w:r>
      <w:r w:rsidR="008C4C83" w:rsidRPr="00A80D6D">
        <w:t xml:space="preserve"> </w:t>
      </w:r>
      <w:r w:rsidR="00C76D3E" w:rsidRPr="00A80D6D">
        <w:t>five</w:t>
      </w:r>
      <w:r w:rsidR="008C4C83" w:rsidRPr="00A80D6D">
        <w:t xml:space="preserve"> </w:t>
      </w:r>
      <w:r w:rsidR="00C76D3E" w:rsidRPr="00A80D6D">
        <w:t>percent</w:t>
      </w:r>
      <w:r w:rsidR="008C4C83" w:rsidRPr="00A80D6D">
        <w:t xml:space="preserve"> </w:t>
      </w:r>
      <w:r w:rsidR="00C76D3E" w:rsidRPr="00A80D6D">
        <w:t>(5%)</w:t>
      </w:r>
      <w:r w:rsidR="008C4C83" w:rsidRPr="00A80D6D">
        <w:t xml:space="preserve"> </w:t>
      </w:r>
      <w:r w:rsidR="00C76D3E" w:rsidRPr="00A80D6D">
        <w:t>of</w:t>
      </w:r>
      <w:r w:rsidR="008C4C83" w:rsidRPr="00A80D6D">
        <w:t xml:space="preserve"> </w:t>
      </w:r>
      <w:r w:rsidR="00C76D3E" w:rsidRPr="00A80D6D">
        <w:t>gross</w:t>
      </w:r>
      <w:r w:rsidR="008C4C83" w:rsidRPr="00A80D6D">
        <w:t xml:space="preserve"> </w:t>
      </w:r>
      <w:r w:rsidR="00C76D3E" w:rsidRPr="00A80D6D">
        <w:t>receipts</w:t>
      </w:r>
      <w:r w:rsidR="008C4C83" w:rsidRPr="00A80D6D">
        <w:t xml:space="preserve"> </w:t>
      </w:r>
      <w:r w:rsidR="00C76D3E" w:rsidRPr="00A80D6D">
        <w:t>for</w:t>
      </w:r>
      <w:r w:rsidR="008C4C83" w:rsidRPr="00A80D6D">
        <w:t xml:space="preserve"> </w:t>
      </w:r>
      <w:r w:rsidR="00617868" w:rsidRPr="00A80D6D">
        <w:t>Lotto America</w:t>
      </w:r>
      <w:r w:rsidR="008C4C83" w:rsidRPr="00A80D6D">
        <w:t xml:space="preserve"> </w:t>
      </w:r>
      <w:r w:rsidR="00C76D3E" w:rsidRPr="00A80D6D">
        <w:t>and</w:t>
      </w:r>
      <w:r w:rsidR="008C4C83" w:rsidRPr="00A80D6D">
        <w:t xml:space="preserve"> </w:t>
      </w:r>
      <w:del w:id="411" w:author="Rodrigue, Lisa" w:date="2022-02-01T16:14:00Z">
        <w:r w:rsidR="00C76D3E" w:rsidRPr="00A80D6D" w:rsidDel="004F5CCB">
          <w:delText>Power</w:delText>
        </w:r>
        <w:r w:rsidR="008C4C83" w:rsidRPr="00A80D6D" w:rsidDel="004F5CCB">
          <w:delText xml:space="preserve"> </w:delText>
        </w:r>
        <w:r w:rsidR="00C76D3E" w:rsidRPr="00A80D6D" w:rsidDel="004F5CCB">
          <w:delText>Play</w:delText>
        </w:r>
        <w:r w:rsidR="008C4C83" w:rsidRPr="00A80D6D" w:rsidDel="004F5CCB">
          <w:delText xml:space="preserve"> </w:delText>
        </w:r>
      </w:del>
      <w:ins w:id="412" w:author="Rodrigue, Lisa" w:date="2022-02-01T16:14:00Z">
        <w:r w:rsidR="004F5CCB">
          <w:t xml:space="preserve">All Star Bonus </w:t>
        </w:r>
      </w:ins>
      <w:r w:rsidR="00C76D3E" w:rsidRPr="00A80D6D">
        <w:t>tickets</w:t>
      </w:r>
      <w:r w:rsidR="008C4C83" w:rsidRPr="00A80D6D">
        <w:t xml:space="preserve"> </w:t>
      </w:r>
      <w:r w:rsidR="00C76D3E" w:rsidRPr="00A80D6D">
        <w:t>sold</w:t>
      </w:r>
      <w:r w:rsidR="008C4C83" w:rsidRPr="00A80D6D">
        <w:t xml:space="preserve"> </w:t>
      </w:r>
      <w:r w:rsidR="00C76D3E" w:rsidRPr="00A80D6D">
        <w:t>by</w:t>
      </w:r>
      <w:r w:rsidR="008C4C83" w:rsidRPr="00A80D6D">
        <w:t xml:space="preserve"> </w:t>
      </w:r>
      <w:r w:rsidR="00C76D3E" w:rsidRPr="00A80D6D">
        <w:t>that</w:t>
      </w:r>
      <w:r w:rsidR="008C4C83" w:rsidRPr="00A80D6D">
        <w:t xml:space="preserve"> </w:t>
      </w:r>
      <w:r w:rsidR="001A185E" w:rsidRPr="00A80D6D">
        <w:t>lottery</w:t>
      </w:r>
      <w:r w:rsidR="008C4C83" w:rsidRPr="00A80D6D">
        <w:t xml:space="preserve"> </w:t>
      </w:r>
      <w:r w:rsidR="001A185E" w:rsidRPr="00A80D6D">
        <w:t>retail</w:t>
      </w:r>
      <w:r w:rsidR="008C4C83" w:rsidRPr="00A80D6D">
        <w:t xml:space="preserve"> </w:t>
      </w:r>
      <w:r w:rsidR="00C76D3E" w:rsidRPr="00A80D6D">
        <w:t>agent.</w:t>
      </w:r>
    </w:p>
    <w:p w14:paraId="6B5348DE" w14:textId="77777777" w:rsidR="00C76D3E" w:rsidRPr="00A80D6D" w:rsidRDefault="00C76D3E" w:rsidP="008C4C83">
      <w:pPr>
        <w:tabs>
          <w:tab w:val="left" w:pos="720"/>
          <w:tab w:val="left" w:pos="1440"/>
          <w:tab w:val="left" w:pos="2160"/>
          <w:tab w:val="left" w:pos="2880"/>
          <w:tab w:val="left" w:pos="3600"/>
        </w:tabs>
        <w:jc w:val="both"/>
      </w:pPr>
    </w:p>
    <w:p w14:paraId="6B5348DF" w14:textId="4F6A52A3" w:rsidR="00C76D3E" w:rsidRPr="00A80D6D" w:rsidRDefault="00FF2637" w:rsidP="00FF2637">
      <w:pPr>
        <w:tabs>
          <w:tab w:val="left" w:pos="720"/>
          <w:tab w:val="left" w:pos="2160"/>
          <w:tab w:val="left" w:pos="2880"/>
          <w:tab w:val="left" w:pos="3600"/>
        </w:tabs>
        <w:ind w:left="1440" w:hanging="720"/>
        <w:jc w:val="both"/>
      </w:pPr>
      <w:r w:rsidRPr="00A80D6D">
        <w:rPr>
          <w:b/>
        </w:rPr>
        <w:t>1</w:t>
      </w:r>
      <w:ins w:id="413" w:author="Rodrigue, Lisa" w:date="2022-01-31T15:55:00Z">
        <w:r w:rsidR="000B37D1">
          <w:rPr>
            <w:b/>
          </w:rPr>
          <w:t>8</w:t>
        </w:r>
      </w:ins>
      <w:del w:id="414" w:author="Rodrigue, Lisa" w:date="2022-01-31T15:55:00Z">
        <w:r w:rsidRPr="00A80D6D" w:rsidDel="000B37D1">
          <w:rPr>
            <w:b/>
          </w:rPr>
          <w:delText>7</w:delText>
        </w:r>
      </w:del>
      <w:r w:rsidRPr="00A80D6D">
        <w:rPr>
          <w:b/>
        </w:rPr>
        <w:t>.3</w:t>
      </w:r>
      <w:r w:rsidRPr="00A80D6D">
        <w:tab/>
      </w:r>
      <w:r w:rsidR="001A185E" w:rsidRPr="00A80D6D">
        <w:t>A</w:t>
      </w:r>
      <w:r w:rsidR="008C4C83" w:rsidRPr="00A80D6D">
        <w:t xml:space="preserve"> </w:t>
      </w:r>
      <w:r w:rsidR="00C76D3E" w:rsidRPr="00A80D6D">
        <w:t>bonus</w:t>
      </w:r>
      <w:r w:rsidR="008C4C83" w:rsidRPr="00A80D6D">
        <w:t xml:space="preserve"> </w:t>
      </w:r>
      <w:r w:rsidR="00C76D3E" w:rsidRPr="00A80D6D">
        <w:t>of</w:t>
      </w:r>
      <w:r w:rsidR="008C4C83" w:rsidRPr="00A80D6D">
        <w:t xml:space="preserve"> </w:t>
      </w:r>
      <w:r w:rsidRPr="00A80D6D">
        <w:t xml:space="preserve">one (1) percent of the winning Grand Prize Play not to exceed </w:t>
      </w:r>
      <w:r w:rsidR="00C76D3E" w:rsidRPr="00A80D6D">
        <w:t>$</w:t>
      </w:r>
      <w:r w:rsidRPr="00A80D6D">
        <w:t>3</w:t>
      </w:r>
      <w:r w:rsidR="00C76D3E" w:rsidRPr="00A80D6D">
        <w:t>0,000</w:t>
      </w:r>
      <w:r w:rsidR="008C4C83" w:rsidRPr="00A80D6D">
        <w:t xml:space="preserve"> </w:t>
      </w:r>
      <w:r w:rsidR="00477C82" w:rsidRPr="00A80D6D">
        <w:t>will</w:t>
      </w:r>
      <w:r w:rsidR="008C4C83" w:rsidRPr="00A80D6D">
        <w:t xml:space="preserve"> </w:t>
      </w:r>
      <w:r w:rsidR="00477C82" w:rsidRPr="00A80D6D">
        <w:t>be</w:t>
      </w:r>
      <w:r w:rsidR="008C4C83" w:rsidRPr="00A80D6D">
        <w:t xml:space="preserve"> </w:t>
      </w:r>
      <w:r w:rsidR="00477C82" w:rsidRPr="00A80D6D">
        <w:t>paid</w:t>
      </w:r>
      <w:r w:rsidR="008C4C83" w:rsidRPr="00A80D6D">
        <w:t xml:space="preserve"> </w:t>
      </w:r>
      <w:r w:rsidR="00477C82" w:rsidRPr="00A80D6D">
        <w:t>to</w:t>
      </w:r>
      <w:r w:rsidR="008C4C83" w:rsidRPr="00A80D6D">
        <w:t xml:space="preserve"> </w:t>
      </w:r>
      <w:r w:rsidR="00477C82" w:rsidRPr="00A80D6D">
        <w:t>the</w:t>
      </w:r>
      <w:r w:rsidR="008C4C83" w:rsidRPr="00A80D6D">
        <w:t xml:space="preserve"> </w:t>
      </w:r>
      <w:r w:rsidR="00477C82" w:rsidRPr="00A80D6D">
        <w:t>lottery</w:t>
      </w:r>
      <w:r w:rsidR="008C4C83" w:rsidRPr="00A80D6D">
        <w:t xml:space="preserve"> </w:t>
      </w:r>
      <w:r w:rsidR="00477C82" w:rsidRPr="00A80D6D">
        <w:t>retail</w:t>
      </w:r>
      <w:r w:rsidR="008C4C83" w:rsidRPr="00A80D6D">
        <w:t xml:space="preserve"> </w:t>
      </w:r>
      <w:r w:rsidR="00477C82" w:rsidRPr="00A80D6D">
        <w:t>agent</w:t>
      </w:r>
      <w:r w:rsidR="008C4C83" w:rsidRPr="00A80D6D">
        <w:t xml:space="preserve"> </w:t>
      </w:r>
      <w:r w:rsidR="00C76D3E" w:rsidRPr="00A80D6D">
        <w:t>for</w:t>
      </w:r>
      <w:r w:rsidR="008C4C83" w:rsidRPr="00A80D6D">
        <w:t xml:space="preserve"> </w:t>
      </w:r>
      <w:r w:rsidR="00C76D3E" w:rsidRPr="00A80D6D">
        <w:t>any</w:t>
      </w:r>
      <w:r w:rsidR="008C4C83" w:rsidRPr="00A80D6D">
        <w:t xml:space="preserve"> </w:t>
      </w:r>
      <w:r w:rsidR="00C76D3E" w:rsidRPr="00A80D6D">
        <w:t>winning</w:t>
      </w:r>
      <w:r w:rsidR="008C4C83" w:rsidRPr="00A80D6D">
        <w:t xml:space="preserve"> </w:t>
      </w:r>
      <w:r w:rsidR="00745FD6" w:rsidRPr="00A80D6D">
        <w:t>Grand</w:t>
      </w:r>
      <w:r w:rsidR="008C4C83" w:rsidRPr="00A80D6D">
        <w:t xml:space="preserve"> </w:t>
      </w:r>
      <w:r w:rsidR="00745FD6" w:rsidRPr="00A80D6D">
        <w:t>Prize</w:t>
      </w:r>
      <w:r w:rsidR="008C4C83" w:rsidRPr="00A80D6D">
        <w:t xml:space="preserve"> </w:t>
      </w:r>
      <w:r w:rsidRPr="00A80D6D">
        <w:t>Play</w:t>
      </w:r>
      <w:r w:rsidR="008C4C83" w:rsidRPr="00A80D6D">
        <w:t xml:space="preserve"> </w:t>
      </w:r>
      <w:r w:rsidR="00C76D3E" w:rsidRPr="00A80D6D">
        <w:t>sold</w:t>
      </w:r>
      <w:r w:rsidR="008C4C83" w:rsidRPr="00A80D6D">
        <w:t xml:space="preserve"> </w:t>
      </w:r>
      <w:r w:rsidR="00C76D3E" w:rsidRPr="00A80D6D">
        <w:t>by</w:t>
      </w:r>
      <w:r w:rsidR="008C4C83" w:rsidRPr="00A80D6D">
        <w:t xml:space="preserve"> </w:t>
      </w:r>
      <w:r w:rsidR="00C76D3E" w:rsidRPr="00A80D6D">
        <w:t>that</w:t>
      </w:r>
      <w:r w:rsidR="008C4C83" w:rsidRPr="00A80D6D">
        <w:t xml:space="preserve"> </w:t>
      </w:r>
      <w:r w:rsidR="001A185E" w:rsidRPr="00A80D6D">
        <w:t>lottery</w:t>
      </w:r>
      <w:r w:rsidR="008C4C83" w:rsidRPr="00A80D6D">
        <w:t xml:space="preserve"> </w:t>
      </w:r>
      <w:r w:rsidR="001A185E" w:rsidRPr="00A80D6D">
        <w:t>retail</w:t>
      </w:r>
      <w:r w:rsidR="008C4C83" w:rsidRPr="00A80D6D">
        <w:t xml:space="preserve"> </w:t>
      </w:r>
      <w:r w:rsidR="001A185E" w:rsidRPr="00A80D6D">
        <w:t>agent</w:t>
      </w:r>
      <w:r w:rsidR="00C76D3E" w:rsidRPr="00A80D6D">
        <w:t>.</w:t>
      </w:r>
    </w:p>
    <w:p w14:paraId="6B5348E0" w14:textId="77777777" w:rsidR="00C76D3E" w:rsidRPr="00A80D6D" w:rsidRDefault="00C76D3E" w:rsidP="008C4C83">
      <w:pPr>
        <w:tabs>
          <w:tab w:val="left" w:pos="720"/>
          <w:tab w:val="left" w:pos="1440"/>
          <w:tab w:val="left" w:pos="2160"/>
          <w:tab w:val="left" w:pos="2880"/>
          <w:tab w:val="left" w:pos="3600"/>
        </w:tabs>
        <w:jc w:val="both"/>
      </w:pPr>
    </w:p>
    <w:p w14:paraId="6B5348E1" w14:textId="3CEABEC3" w:rsidR="00C76D3E" w:rsidRPr="00A80D6D" w:rsidRDefault="00FF2637" w:rsidP="00FF2637">
      <w:pPr>
        <w:tabs>
          <w:tab w:val="left" w:pos="720"/>
          <w:tab w:val="left" w:pos="2160"/>
          <w:tab w:val="left" w:pos="2880"/>
          <w:tab w:val="left" w:pos="3600"/>
        </w:tabs>
        <w:ind w:left="1440" w:hanging="720"/>
        <w:jc w:val="both"/>
      </w:pPr>
      <w:r w:rsidRPr="00A80D6D">
        <w:rPr>
          <w:b/>
        </w:rPr>
        <w:t>1</w:t>
      </w:r>
      <w:ins w:id="415" w:author="Rodrigue, Lisa" w:date="2022-01-31T15:55:00Z">
        <w:r w:rsidR="000B37D1">
          <w:rPr>
            <w:b/>
          </w:rPr>
          <w:t>8</w:t>
        </w:r>
      </w:ins>
      <w:del w:id="416" w:author="Rodrigue, Lisa" w:date="2022-01-31T15:55:00Z">
        <w:r w:rsidRPr="00A80D6D" w:rsidDel="000B37D1">
          <w:rPr>
            <w:b/>
          </w:rPr>
          <w:delText>7</w:delText>
        </w:r>
      </w:del>
      <w:r w:rsidRPr="00A80D6D">
        <w:rPr>
          <w:b/>
        </w:rPr>
        <w:t>.4</w:t>
      </w:r>
      <w:r w:rsidRPr="00A80D6D">
        <w:tab/>
        <w:t xml:space="preserve">A bonus of one (1) percent </w:t>
      </w:r>
      <w:del w:id="417" w:author="Rodrigue, Lisa" w:date="2022-02-01T16:15:00Z">
        <w:r w:rsidRPr="00A80D6D" w:rsidDel="004F5CCB">
          <w:delText>or any single Match 5 + 0 $20,000 winning Play</w:delText>
        </w:r>
        <w:r w:rsidR="008C4C83" w:rsidRPr="00A80D6D" w:rsidDel="004F5CCB">
          <w:delText xml:space="preserve"> </w:delText>
        </w:r>
        <w:r w:rsidR="00477C82" w:rsidRPr="00A80D6D" w:rsidDel="004F5CCB">
          <w:delText>will</w:delText>
        </w:r>
        <w:r w:rsidR="008C4C83" w:rsidRPr="00A80D6D" w:rsidDel="004F5CCB">
          <w:delText xml:space="preserve"> </w:delText>
        </w:r>
        <w:r w:rsidR="00477C82" w:rsidRPr="00A80D6D" w:rsidDel="004F5CCB">
          <w:delText>be</w:delText>
        </w:r>
        <w:r w:rsidR="008C4C83" w:rsidRPr="00A80D6D" w:rsidDel="004F5CCB">
          <w:delText xml:space="preserve"> </w:delText>
        </w:r>
        <w:r w:rsidR="00477C82" w:rsidRPr="00A80D6D" w:rsidDel="004F5CCB">
          <w:delText>paid</w:delText>
        </w:r>
        <w:r w:rsidR="008C4C83" w:rsidRPr="00A80D6D" w:rsidDel="004F5CCB">
          <w:delText xml:space="preserve"> </w:delText>
        </w:r>
        <w:r w:rsidR="00477C82" w:rsidRPr="00A80D6D" w:rsidDel="004F5CCB">
          <w:delText>to</w:delText>
        </w:r>
        <w:r w:rsidR="008C4C83" w:rsidRPr="00A80D6D" w:rsidDel="004F5CCB">
          <w:delText xml:space="preserve"> </w:delText>
        </w:r>
        <w:r w:rsidR="00477C82" w:rsidRPr="00A80D6D" w:rsidDel="004F5CCB">
          <w:delText>the</w:delText>
        </w:r>
        <w:r w:rsidR="008C4C83" w:rsidRPr="00A80D6D" w:rsidDel="004F5CCB">
          <w:delText xml:space="preserve"> </w:delText>
        </w:r>
        <w:r w:rsidR="00477C82" w:rsidRPr="00A80D6D" w:rsidDel="004F5CCB">
          <w:delText>lottery</w:delText>
        </w:r>
        <w:r w:rsidR="008C4C83" w:rsidRPr="00A80D6D" w:rsidDel="004F5CCB">
          <w:delText xml:space="preserve"> </w:delText>
        </w:r>
        <w:r w:rsidR="00477C82" w:rsidRPr="00A80D6D" w:rsidDel="004F5CCB">
          <w:delText>retail</w:delText>
        </w:r>
        <w:r w:rsidR="008C4C83" w:rsidRPr="00A80D6D" w:rsidDel="004F5CCB">
          <w:delText xml:space="preserve"> </w:delText>
        </w:r>
        <w:r w:rsidR="00477C82" w:rsidRPr="00A80D6D" w:rsidDel="004F5CCB">
          <w:delText>agent</w:delText>
        </w:r>
        <w:r w:rsidR="008C4C83" w:rsidRPr="00A80D6D" w:rsidDel="004F5CCB">
          <w:delText xml:space="preserve"> </w:delText>
        </w:r>
        <w:r w:rsidR="00C76D3E" w:rsidRPr="00A80D6D" w:rsidDel="004F5CCB">
          <w:delText>sold</w:delText>
        </w:r>
        <w:r w:rsidR="008C4C83" w:rsidRPr="00A80D6D" w:rsidDel="004F5CCB">
          <w:delText xml:space="preserve"> </w:delText>
        </w:r>
        <w:r w:rsidRPr="00A80D6D" w:rsidDel="004F5CCB">
          <w:delText xml:space="preserve">by </w:delText>
        </w:r>
        <w:r w:rsidR="00C76D3E" w:rsidRPr="00A80D6D" w:rsidDel="004F5CCB">
          <w:delText>that</w:delText>
        </w:r>
        <w:r w:rsidR="008C4C83" w:rsidRPr="00A80D6D" w:rsidDel="004F5CCB">
          <w:delText xml:space="preserve"> </w:delText>
        </w:r>
        <w:r w:rsidR="00E5533E" w:rsidRPr="00A80D6D" w:rsidDel="004F5CCB">
          <w:delText>lottery</w:delText>
        </w:r>
        <w:r w:rsidR="008C4C83" w:rsidRPr="00A80D6D" w:rsidDel="004F5CCB">
          <w:delText xml:space="preserve"> </w:delText>
        </w:r>
        <w:r w:rsidR="00E5533E" w:rsidRPr="00A80D6D" w:rsidDel="004F5CCB">
          <w:delText>retail</w:delText>
        </w:r>
        <w:r w:rsidR="008C4C83" w:rsidRPr="00A80D6D" w:rsidDel="004F5CCB">
          <w:delText xml:space="preserve"> </w:delText>
        </w:r>
        <w:r w:rsidR="00C76D3E" w:rsidRPr="00A80D6D" w:rsidDel="004F5CCB">
          <w:delText>agent.</w:delText>
        </w:r>
      </w:del>
      <w:ins w:id="418" w:author="Rodrigue, Lisa" w:date="2022-02-01T16:16:00Z">
        <w:r w:rsidR="004F5CCB">
          <w:t>w</w:t>
        </w:r>
      </w:ins>
      <w:ins w:id="419" w:author="Rodrigue, Lisa" w:date="2022-02-01T16:15:00Z">
        <w:r w:rsidR="004F5CCB">
          <w:t xml:space="preserve">ill be paid to the </w:t>
        </w:r>
        <w:r w:rsidR="004F5CCB">
          <w:lastRenderedPageBreak/>
          <w:t xml:space="preserve">lottery retail agent for any single Match 5 + 0 winning </w:t>
        </w:r>
      </w:ins>
      <w:ins w:id="420" w:author="Rodrigue, Lisa" w:date="2022-02-01T16:17:00Z">
        <w:r w:rsidR="004F5CCB">
          <w:t>Play</w:t>
        </w:r>
      </w:ins>
      <w:ins w:id="421" w:author="Rodrigue, Lisa" w:date="2022-02-01T16:15:00Z">
        <w:r w:rsidR="004F5CCB">
          <w:t xml:space="preserve"> sold by that lottery retail agent.</w:t>
        </w:r>
      </w:ins>
    </w:p>
    <w:p w14:paraId="6B5348E2" w14:textId="77777777" w:rsidR="003F1CFC" w:rsidRPr="00A80D6D" w:rsidRDefault="003F1CFC" w:rsidP="008C4C83">
      <w:pPr>
        <w:tabs>
          <w:tab w:val="left" w:pos="720"/>
          <w:tab w:val="left" w:pos="1440"/>
          <w:tab w:val="left" w:pos="2160"/>
          <w:tab w:val="left" w:pos="2880"/>
          <w:tab w:val="left" w:pos="3600"/>
        </w:tabs>
        <w:jc w:val="both"/>
      </w:pPr>
    </w:p>
    <w:p w14:paraId="6B5348E3" w14:textId="3179E3B5" w:rsidR="00C76D3E" w:rsidRPr="00A80D6D" w:rsidRDefault="00C76D3E" w:rsidP="008C4C83">
      <w:pPr>
        <w:tabs>
          <w:tab w:val="left" w:pos="720"/>
          <w:tab w:val="left" w:pos="1440"/>
          <w:tab w:val="left" w:pos="2160"/>
          <w:tab w:val="left" w:pos="2880"/>
          <w:tab w:val="left" w:pos="3600"/>
        </w:tabs>
        <w:jc w:val="both"/>
        <w:rPr>
          <w:b/>
        </w:rPr>
      </w:pPr>
      <w:r w:rsidRPr="00A80D6D">
        <w:rPr>
          <w:b/>
        </w:rPr>
        <w:t>Section</w:t>
      </w:r>
      <w:r w:rsidR="008C4C83" w:rsidRPr="00A80D6D">
        <w:rPr>
          <w:b/>
        </w:rPr>
        <w:t xml:space="preserve"> </w:t>
      </w:r>
      <w:r w:rsidR="00FF2637" w:rsidRPr="00A80D6D">
        <w:rPr>
          <w:b/>
        </w:rPr>
        <w:t>1</w:t>
      </w:r>
      <w:ins w:id="422" w:author="Rodrigue, Lisa" w:date="2022-02-01T16:15:00Z">
        <w:r w:rsidR="004F5CCB">
          <w:rPr>
            <w:b/>
          </w:rPr>
          <w:t>9</w:t>
        </w:r>
      </w:ins>
      <w:del w:id="423" w:author="Rodrigue, Lisa" w:date="2022-01-31T15:55:00Z">
        <w:r w:rsidR="00FF2637" w:rsidRPr="00A80D6D" w:rsidDel="000B37D1">
          <w:rPr>
            <w:b/>
          </w:rPr>
          <w:delText>8</w:delText>
        </w:r>
      </w:del>
      <w:r w:rsidRPr="00A80D6D">
        <w:rPr>
          <w:b/>
        </w:rPr>
        <w:t>.0</w:t>
      </w:r>
      <w:r w:rsidR="008C4C83" w:rsidRPr="00A80D6D">
        <w:rPr>
          <w:b/>
        </w:rPr>
        <w:t xml:space="preserve"> </w:t>
      </w:r>
      <w:r w:rsidRPr="00A80D6D">
        <w:rPr>
          <w:b/>
        </w:rPr>
        <w:t>–</w:t>
      </w:r>
      <w:r w:rsidR="008C4C83" w:rsidRPr="00A80D6D">
        <w:rPr>
          <w:b/>
        </w:rPr>
        <w:t xml:space="preserve"> </w:t>
      </w:r>
      <w:r w:rsidRPr="00A80D6D">
        <w:rPr>
          <w:b/>
        </w:rPr>
        <w:t>Effective</w:t>
      </w:r>
      <w:r w:rsidR="008C4C83" w:rsidRPr="00A80D6D">
        <w:rPr>
          <w:b/>
        </w:rPr>
        <w:t xml:space="preserve"> </w:t>
      </w:r>
      <w:r w:rsidRPr="00A80D6D">
        <w:rPr>
          <w:b/>
        </w:rPr>
        <w:t>Date</w:t>
      </w:r>
    </w:p>
    <w:p w14:paraId="6B5348E4" w14:textId="77777777" w:rsidR="00C76D3E" w:rsidRPr="00A80D6D" w:rsidRDefault="00C76D3E" w:rsidP="008C4C83">
      <w:pPr>
        <w:tabs>
          <w:tab w:val="left" w:pos="720"/>
          <w:tab w:val="left" w:pos="1440"/>
          <w:tab w:val="left" w:pos="2160"/>
          <w:tab w:val="left" w:pos="2880"/>
          <w:tab w:val="left" w:pos="3600"/>
        </w:tabs>
        <w:jc w:val="both"/>
      </w:pPr>
    </w:p>
    <w:p w14:paraId="6B5348E5" w14:textId="206ACDF7" w:rsidR="00C76D3E" w:rsidRPr="00A80D6D" w:rsidRDefault="00C76D3E" w:rsidP="00FF2637">
      <w:pPr>
        <w:tabs>
          <w:tab w:val="left" w:pos="720"/>
          <w:tab w:val="left" w:pos="2160"/>
          <w:tab w:val="left" w:pos="2880"/>
          <w:tab w:val="left" w:pos="3600"/>
        </w:tabs>
        <w:ind w:left="720"/>
        <w:jc w:val="both"/>
      </w:pPr>
      <w:r w:rsidRPr="00A80D6D">
        <w:t>These</w:t>
      </w:r>
      <w:r w:rsidR="008C4C83" w:rsidRPr="00A80D6D">
        <w:t xml:space="preserve"> </w:t>
      </w:r>
      <w:r w:rsidRPr="00A80D6D">
        <w:t>rules</w:t>
      </w:r>
      <w:r w:rsidR="008C4C83" w:rsidRPr="00A80D6D">
        <w:t xml:space="preserve"> </w:t>
      </w:r>
      <w:r w:rsidRPr="00A80D6D">
        <w:t>shall</w:t>
      </w:r>
      <w:r w:rsidR="008C4C83" w:rsidRPr="00A80D6D">
        <w:t xml:space="preserve"> </w:t>
      </w:r>
      <w:r w:rsidRPr="00A80D6D">
        <w:t>become</w:t>
      </w:r>
      <w:r w:rsidR="008C4C83" w:rsidRPr="00A80D6D">
        <w:t xml:space="preserve"> </w:t>
      </w:r>
      <w:r w:rsidRPr="00A80D6D">
        <w:t>effective</w:t>
      </w:r>
      <w:r w:rsidR="008C4C83" w:rsidRPr="00A80D6D">
        <w:t xml:space="preserve"> </w:t>
      </w:r>
      <w:r w:rsidR="000C2507" w:rsidRPr="00A80D6D">
        <w:t>for</w:t>
      </w:r>
      <w:r w:rsidR="008C4C83" w:rsidRPr="00A80D6D">
        <w:t xml:space="preserve"> </w:t>
      </w:r>
      <w:ins w:id="424" w:author="Rodrigue, Lisa" w:date="2022-02-01T13:18:00Z">
        <w:r w:rsidR="00C4459E">
          <w:t xml:space="preserve">the </w:t>
        </w:r>
      </w:ins>
      <w:r w:rsidR="00FF2637" w:rsidRPr="00A80D6D">
        <w:t>D</w:t>
      </w:r>
      <w:r w:rsidR="000C2507" w:rsidRPr="00A80D6D">
        <w:t>ra</w:t>
      </w:r>
      <w:r w:rsidR="00D407F0" w:rsidRPr="00A80D6D">
        <w:t>wing</w:t>
      </w:r>
      <w:r w:rsidR="008C4C83" w:rsidRPr="00A80D6D">
        <w:t xml:space="preserve"> </w:t>
      </w:r>
      <w:r w:rsidR="00D407F0" w:rsidRPr="00A80D6D">
        <w:t>beginning</w:t>
      </w:r>
      <w:r w:rsidR="008C4C83" w:rsidRPr="00A80D6D">
        <w:t xml:space="preserve"> </w:t>
      </w:r>
      <w:ins w:id="425" w:author="Rodrigue, Lisa" w:date="2022-02-01T13:14:00Z">
        <w:r w:rsidR="00C4459E">
          <w:t xml:space="preserve">July </w:t>
        </w:r>
      </w:ins>
      <w:ins w:id="426" w:author="Rodrigue, Lisa" w:date="2022-02-01T13:15:00Z">
        <w:r w:rsidR="00C4459E">
          <w:t>18, 2022</w:t>
        </w:r>
      </w:ins>
      <w:del w:id="427" w:author="Rodrigue, Lisa" w:date="2022-02-01T13:14:00Z">
        <w:r w:rsidR="00FF2637" w:rsidRPr="00A80D6D" w:rsidDel="00C4459E">
          <w:delText>November 15, 2017</w:delText>
        </w:r>
      </w:del>
      <w:r w:rsidR="00F52489" w:rsidRPr="00A80D6D">
        <w:t>.</w:t>
      </w:r>
    </w:p>
    <w:p w14:paraId="6B5348E6" w14:textId="77777777" w:rsidR="006A2B65" w:rsidRPr="00A80D6D" w:rsidRDefault="006A2B65" w:rsidP="008C4C83">
      <w:pPr>
        <w:tabs>
          <w:tab w:val="left" w:pos="720"/>
          <w:tab w:val="left" w:pos="1440"/>
          <w:tab w:val="left" w:pos="2160"/>
          <w:tab w:val="left" w:pos="2880"/>
          <w:tab w:val="left" w:pos="3600"/>
        </w:tabs>
        <w:jc w:val="both"/>
        <w:rPr>
          <w:b/>
        </w:rPr>
      </w:pPr>
    </w:p>
    <w:p w14:paraId="6B5348E7" w14:textId="77777777" w:rsidR="0051701A" w:rsidRPr="00A80D6D" w:rsidRDefault="0051701A" w:rsidP="008C4C83">
      <w:pPr>
        <w:tabs>
          <w:tab w:val="left" w:pos="720"/>
          <w:tab w:val="left" w:pos="1440"/>
          <w:tab w:val="left" w:pos="2160"/>
          <w:tab w:val="left" w:pos="2880"/>
          <w:tab w:val="left" w:pos="3600"/>
        </w:tabs>
        <w:jc w:val="both"/>
        <w:rPr>
          <w:b/>
        </w:rPr>
      </w:pPr>
      <w:r w:rsidRPr="00A80D6D">
        <w:rPr>
          <w:b/>
        </w:rPr>
        <w:t>______________________________________________________________________________</w:t>
      </w:r>
    </w:p>
    <w:p w14:paraId="6B5348E8" w14:textId="77777777" w:rsidR="0051701A" w:rsidRPr="00A80D6D" w:rsidRDefault="0051701A" w:rsidP="008C4C83">
      <w:pPr>
        <w:tabs>
          <w:tab w:val="left" w:pos="720"/>
          <w:tab w:val="left" w:pos="1440"/>
          <w:tab w:val="left" w:pos="2160"/>
          <w:tab w:val="left" w:pos="2880"/>
          <w:tab w:val="left" w:pos="3600"/>
        </w:tabs>
        <w:jc w:val="both"/>
      </w:pPr>
    </w:p>
    <w:p w14:paraId="6B5348E9" w14:textId="77777777" w:rsidR="00183098" w:rsidRPr="00A80D6D" w:rsidRDefault="00183098" w:rsidP="008C4C83">
      <w:pPr>
        <w:tabs>
          <w:tab w:val="left" w:pos="720"/>
          <w:tab w:val="left" w:pos="1440"/>
          <w:tab w:val="left" w:pos="2160"/>
          <w:tab w:val="left" w:pos="2880"/>
          <w:tab w:val="left" w:pos="3600"/>
        </w:tabs>
        <w:jc w:val="both"/>
      </w:pPr>
    </w:p>
    <w:p w14:paraId="6B5348EA" w14:textId="77777777" w:rsidR="006A2B65" w:rsidRPr="00A80D6D" w:rsidRDefault="006A2B65" w:rsidP="008C4C83">
      <w:pPr>
        <w:tabs>
          <w:tab w:val="left" w:pos="720"/>
          <w:tab w:val="left" w:pos="1440"/>
          <w:tab w:val="left" w:pos="2160"/>
          <w:tab w:val="left" w:pos="2880"/>
          <w:tab w:val="left" w:pos="3600"/>
        </w:tabs>
        <w:jc w:val="both"/>
      </w:pPr>
      <w:r w:rsidRPr="00A80D6D">
        <w:t>STATUTORY</w:t>
      </w:r>
      <w:r w:rsidR="008C4C83" w:rsidRPr="00A80D6D">
        <w:t xml:space="preserve"> </w:t>
      </w:r>
      <w:r w:rsidRPr="00A80D6D">
        <w:t>AUTHORITY:</w:t>
      </w:r>
      <w:r w:rsidR="008C4C83" w:rsidRPr="00A80D6D">
        <w:t xml:space="preserve"> </w:t>
      </w:r>
      <w:r w:rsidRPr="00A80D6D">
        <w:t>8</w:t>
      </w:r>
      <w:r w:rsidR="008C4C83" w:rsidRPr="00A80D6D">
        <w:t xml:space="preserve"> </w:t>
      </w:r>
      <w:r w:rsidRPr="00A80D6D">
        <w:t>M.R.S.A</w:t>
      </w:r>
      <w:r w:rsidR="00C51997" w:rsidRPr="00A80D6D">
        <w:t xml:space="preserve">.  </w:t>
      </w:r>
      <w:r w:rsidRPr="00A80D6D">
        <w:t>§374</w:t>
      </w:r>
    </w:p>
    <w:sectPr w:rsidR="006A2B65" w:rsidRPr="00A80D6D" w:rsidSect="00505818">
      <w:type w:val="continuous"/>
      <w:pgSz w:w="12240" w:h="15840" w:code="1"/>
      <w:pgMar w:top="1440" w:right="1440" w:bottom="1440" w:left="1440" w:header="0" w:footer="0" w:gutter="0"/>
      <w:paperSrc w:first="7" w:other="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79BE87" w14:textId="77777777" w:rsidR="002E6081" w:rsidRDefault="002E6081">
      <w:r>
        <w:separator/>
      </w:r>
    </w:p>
  </w:endnote>
  <w:endnote w:type="continuationSeparator" w:id="0">
    <w:p w14:paraId="5887770B" w14:textId="77777777" w:rsidR="002E6081" w:rsidRDefault="002E6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Schoolbk Roman">
    <w:altName w:val="Times New Roman"/>
    <w:charset w:val="00"/>
    <w:family w:val="auto"/>
    <w:pitch w:val="default"/>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348F5" w14:textId="77777777" w:rsidR="00DC1EFF" w:rsidRDefault="00DC1E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5348F6" w14:textId="77777777" w:rsidR="00DC1EFF" w:rsidRDefault="00DC1E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17DCB" w14:textId="77777777" w:rsidR="002E6081" w:rsidRDefault="002E6081">
      <w:r>
        <w:separator/>
      </w:r>
    </w:p>
  </w:footnote>
  <w:footnote w:type="continuationSeparator" w:id="0">
    <w:p w14:paraId="2B4004F1" w14:textId="77777777" w:rsidR="002E6081" w:rsidRDefault="002E6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348F1" w14:textId="77777777" w:rsidR="00DC1EFF" w:rsidRDefault="00DC1EFF">
    <w:pPr>
      <w:pStyle w:val="Header"/>
      <w:tabs>
        <w:tab w:val="clear" w:pos="4320"/>
      </w:tabs>
      <w:jc w:val="right"/>
      <w:rPr>
        <w:sz w:val="18"/>
      </w:rPr>
    </w:pPr>
  </w:p>
  <w:p w14:paraId="6B5348F2" w14:textId="77777777" w:rsidR="00DC1EFF" w:rsidRDefault="00DC1EFF">
    <w:pPr>
      <w:pStyle w:val="Header"/>
      <w:tabs>
        <w:tab w:val="clear" w:pos="4320"/>
      </w:tabs>
      <w:jc w:val="right"/>
      <w:rPr>
        <w:sz w:val="18"/>
      </w:rPr>
    </w:pPr>
  </w:p>
  <w:p w14:paraId="6B5348F3" w14:textId="77777777" w:rsidR="00DC1EFF" w:rsidRDefault="00DC1EFF">
    <w:pPr>
      <w:pStyle w:val="Header"/>
      <w:tabs>
        <w:tab w:val="clear" w:pos="4320"/>
      </w:tabs>
      <w:jc w:val="right"/>
      <w:rPr>
        <w:sz w:val="18"/>
      </w:rPr>
    </w:pPr>
  </w:p>
  <w:p w14:paraId="6B5348F4" w14:textId="77777777" w:rsidR="00DC1EFF" w:rsidRDefault="00DC1EFF" w:rsidP="008C4C83">
    <w:pPr>
      <w:pStyle w:val="Header"/>
      <w:pBdr>
        <w:bottom w:val="single" w:sz="4" w:space="1" w:color="auto"/>
      </w:pBdr>
      <w:tabs>
        <w:tab w:val="clear" w:pos="4320"/>
        <w:tab w:val="left" w:pos="6407"/>
        <w:tab w:val="right" w:pos="9360"/>
      </w:tabs>
      <w:jc w:val="right"/>
      <w:rPr>
        <w:sz w:val="18"/>
      </w:rPr>
    </w:pPr>
    <w:r>
      <w:rPr>
        <w:sz w:val="18"/>
      </w:rPr>
      <w:t xml:space="preserve">18-553 Chapter 20, 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14</w:t>
    </w:r>
    <w:r>
      <w:rPr>
        <w:rStyle w:val="PageNumbe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035BF"/>
    <w:multiLevelType w:val="multilevel"/>
    <w:tmpl w:val="0F8CBB1A"/>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 w15:restartNumberingAfterBreak="0">
    <w:nsid w:val="09083B59"/>
    <w:multiLevelType w:val="multilevel"/>
    <w:tmpl w:val="1EC4C87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ascii="Times New Roman" w:hAnsi="Times New Roman" w:hint="default"/>
        <w:b/>
        <w:i w:val="0"/>
        <w:u w:val="single"/>
      </w:rPr>
    </w:lvl>
    <w:lvl w:ilvl="3">
      <w:start w:val="1"/>
      <w:numFmt w:val="decimal"/>
      <w:lvlText w:val="%1.%2.%3.%4"/>
      <w:lvlJc w:val="left"/>
      <w:pPr>
        <w:tabs>
          <w:tab w:val="num" w:pos="3240"/>
        </w:tabs>
        <w:ind w:left="3240" w:hanging="1080"/>
      </w:pPr>
      <w:rPr>
        <w:rFonts w:ascii="Times New Roman" w:hAnsi="Times New Roman" w:hint="default"/>
        <w:b/>
        <w:i w:val="0"/>
        <w:u w:val="single"/>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 w15:restartNumberingAfterBreak="0">
    <w:nsid w:val="0BB71F28"/>
    <w:multiLevelType w:val="multilevel"/>
    <w:tmpl w:val="BB7CF8D4"/>
    <w:lvl w:ilvl="0">
      <w:start w:val="17"/>
      <w:numFmt w:val="decimal"/>
      <w:lvlText w:val="%1"/>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EAD425A"/>
    <w:multiLevelType w:val="multilevel"/>
    <w:tmpl w:val="87E4DE4E"/>
    <w:lvl w:ilvl="0">
      <w:start w:val="4"/>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4" w15:restartNumberingAfterBreak="0">
    <w:nsid w:val="1674198A"/>
    <w:multiLevelType w:val="multilevel"/>
    <w:tmpl w:val="70B8BB02"/>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 w15:restartNumberingAfterBreak="0">
    <w:nsid w:val="17B11DFB"/>
    <w:multiLevelType w:val="multilevel"/>
    <w:tmpl w:val="B3F2E04C"/>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48946CF"/>
    <w:multiLevelType w:val="multilevel"/>
    <w:tmpl w:val="6B52B778"/>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ascii="Times New Roman" w:hAnsi="Times New Roman" w:hint="default"/>
        <w:b/>
        <w:i w:val="0"/>
        <w:u w:val="single"/>
      </w:rPr>
    </w:lvl>
    <w:lvl w:ilvl="2">
      <w:start w:val="1"/>
      <w:numFmt w:val="decimal"/>
      <w:lvlText w:val="%1.%2.%3"/>
      <w:lvlJc w:val="left"/>
      <w:pPr>
        <w:tabs>
          <w:tab w:val="num" w:pos="2160"/>
        </w:tabs>
        <w:ind w:left="2160" w:hanging="720"/>
      </w:pPr>
      <w:rPr>
        <w:rFonts w:ascii="Times New Roman" w:hAnsi="Times New Roman" w:hint="default"/>
        <w:b/>
        <w:i w:val="0"/>
        <w:u w:val="single"/>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2CA31A11"/>
    <w:multiLevelType w:val="multilevel"/>
    <w:tmpl w:val="53B832C8"/>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u w:val="single"/>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 w15:restartNumberingAfterBreak="0">
    <w:nsid w:val="2D2F256F"/>
    <w:multiLevelType w:val="multilevel"/>
    <w:tmpl w:val="3500C7BC"/>
    <w:lvl w:ilvl="0">
      <w:start w:val="20"/>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9" w15:restartNumberingAfterBreak="0">
    <w:nsid w:val="32385BB5"/>
    <w:multiLevelType w:val="multilevel"/>
    <w:tmpl w:val="9080F5E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2160"/>
        </w:tabs>
        <w:ind w:left="216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0" w15:restartNumberingAfterBreak="0">
    <w:nsid w:val="378F33BB"/>
    <w:multiLevelType w:val="hybridMultilevel"/>
    <w:tmpl w:val="BD3AF232"/>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03DAB"/>
    <w:multiLevelType w:val="multilevel"/>
    <w:tmpl w:val="AF54D40E"/>
    <w:lvl w:ilvl="0">
      <w:start w:val="15"/>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ascii="Times New Roman" w:hAnsi="Times New Roman" w:hint="default"/>
        <w:b/>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12" w15:restartNumberingAfterBreak="0">
    <w:nsid w:val="478329DF"/>
    <w:multiLevelType w:val="hybridMultilevel"/>
    <w:tmpl w:val="E292BE0A"/>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341E07"/>
    <w:multiLevelType w:val="multilevel"/>
    <w:tmpl w:val="AEFA1FA6"/>
    <w:lvl w:ilvl="0">
      <w:start w:val="19"/>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2194891"/>
    <w:multiLevelType w:val="multilevel"/>
    <w:tmpl w:val="3B5EDD22"/>
    <w:lvl w:ilvl="0">
      <w:start w:val="4"/>
      <w:numFmt w:val="decimal"/>
      <w:lvlText w:val="%1"/>
      <w:lvlJc w:val="left"/>
      <w:pPr>
        <w:ind w:left="360" w:hanging="360"/>
      </w:pPr>
      <w:rPr>
        <w:rFonts w:hint="default"/>
        <w:b/>
      </w:rPr>
    </w:lvl>
    <w:lvl w:ilvl="1">
      <w:start w:val="4"/>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15" w15:restartNumberingAfterBreak="0">
    <w:nsid w:val="55F97A24"/>
    <w:multiLevelType w:val="multilevel"/>
    <w:tmpl w:val="36C4630A"/>
    <w:lvl w:ilvl="0">
      <w:start w:val="8"/>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440"/>
        </w:tabs>
        <w:ind w:left="1440" w:hanging="720"/>
      </w:pPr>
      <w:rPr>
        <w:rFonts w:ascii="Times New Roman" w:hAnsi="Times New Roman" w:hint="default"/>
        <w:b/>
        <w:i w:val="0"/>
        <w:color w:val="auto"/>
        <w:u w:val="single"/>
      </w:rPr>
    </w:lvl>
    <w:lvl w:ilvl="2">
      <w:start w:val="1"/>
      <w:numFmt w:val="decimal"/>
      <w:lvlText w:val="%1.%2.%3"/>
      <w:lvlJc w:val="left"/>
      <w:pPr>
        <w:tabs>
          <w:tab w:val="num" w:pos="2160"/>
        </w:tabs>
        <w:ind w:left="2160" w:hanging="720"/>
      </w:pPr>
      <w:rPr>
        <w:rFonts w:hint="default"/>
        <w:b/>
        <w:i w:val="0"/>
        <w:color w:val="auto"/>
      </w:rPr>
    </w:lvl>
    <w:lvl w:ilvl="3">
      <w:start w:val="1"/>
      <w:numFmt w:val="decimal"/>
      <w:lvlText w:val="%1.%2.%3.%4"/>
      <w:lvlJc w:val="left"/>
      <w:pPr>
        <w:tabs>
          <w:tab w:val="num" w:pos="2880"/>
        </w:tabs>
        <w:ind w:left="2880" w:hanging="720"/>
      </w:pPr>
      <w:rPr>
        <w:rFonts w:hint="default"/>
        <w:b/>
        <w:color w:val="auto"/>
      </w:rPr>
    </w:lvl>
    <w:lvl w:ilvl="4">
      <w:start w:val="1"/>
      <w:numFmt w:val="decimal"/>
      <w:lvlText w:val="%1.%2.%3.%4.%5"/>
      <w:lvlJc w:val="left"/>
      <w:pPr>
        <w:tabs>
          <w:tab w:val="num" w:pos="3960"/>
        </w:tabs>
        <w:ind w:left="3960" w:hanging="1080"/>
      </w:pPr>
      <w:rPr>
        <w:rFonts w:hint="default"/>
        <w:b/>
        <w:color w:val="auto"/>
      </w:rPr>
    </w:lvl>
    <w:lvl w:ilvl="5">
      <w:start w:val="1"/>
      <w:numFmt w:val="decimal"/>
      <w:lvlText w:val="%1.%2.%3.%4.%5.%6"/>
      <w:lvlJc w:val="left"/>
      <w:pPr>
        <w:tabs>
          <w:tab w:val="num" w:pos="4680"/>
        </w:tabs>
        <w:ind w:left="4680" w:hanging="1080"/>
      </w:pPr>
      <w:rPr>
        <w:rFonts w:hint="default"/>
        <w:b/>
        <w:color w:val="auto"/>
      </w:rPr>
    </w:lvl>
    <w:lvl w:ilvl="6">
      <w:start w:val="1"/>
      <w:numFmt w:val="decimal"/>
      <w:lvlText w:val="%1.%2.%3.%4.%5.%6.%7"/>
      <w:lvlJc w:val="left"/>
      <w:pPr>
        <w:tabs>
          <w:tab w:val="num" w:pos="5760"/>
        </w:tabs>
        <w:ind w:left="5760" w:hanging="1440"/>
      </w:pPr>
      <w:rPr>
        <w:rFonts w:hint="default"/>
        <w:b/>
        <w:color w:val="auto"/>
      </w:rPr>
    </w:lvl>
    <w:lvl w:ilvl="7">
      <w:start w:val="1"/>
      <w:numFmt w:val="decimal"/>
      <w:lvlText w:val="%1.%2.%3.%4.%5.%6.%7.%8"/>
      <w:lvlJc w:val="left"/>
      <w:pPr>
        <w:tabs>
          <w:tab w:val="num" w:pos="6480"/>
        </w:tabs>
        <w:ind w:left="6480" w:hanging="1440"/>
      </w:pPr>
      <w:rPr>
        <w:rFonts w:hint="default"/>
        <w:b/>
        <w:color w:val="auto"/>
      </w:rPr>
    </w:lvl>
    <w:lvl w:ilvl="8">
      <w:start w:val="1"/>
      <w:numFmt w:val="decimal"/>
      <w:lvlText w:val="%1.%2.%3.%4.%5.%6.%7.%8.%9"/>
      <w:lvlJc w:val="left"/>
      <w:pPr>
        <w:tabs>
          <w:tab w:val="num" w:pos="7560"/>
        </w:tabs>
        <w:ind w:left="7560" w:hanging="1800"/>
      </w:pPr>
      <w:rPr>
        <w:rFonts w:hint="default"/>
        <w:b/>
        <w:color w:val="auto"/>
      </w:rPr>
    </w:lvl>
  </w:abstractNum>
  <w:abstractNum w:abstractNumId="16" w15:restartNumberingAfterBreak="0">
    <w:nsid w:val="5C36432F"/>
    <w:multiLevelType w:val="multilevel"/>
    <w:tmpl w:val="928ED332"/>
    <w:lvl w:ilvl="0">
      <w:start w:val="19"/>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F13346B"/>
    <w:multiLevelType w:val="multilevel"/>
    <w:tmpl w:val="B680F0E2"/>
    <w:lvl w:ilvl="0">
      <w:start w:val="16"/>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i w:val="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i w:val="0"/>
      </w:rPr>
    </w:lvl>
    <w:lvl w:ilvl="4">
      <w:start w:val="1"/>
      <w:numFmt w:val="decimal"/>
      <w:lvlText w:val="%1.%2.%3.%4.%5"/>
      <w:lvlJc w:val="left"/>
      <w:pPr>
        <w:tabs>
          <w:tab w:val="num" w:pos="1080"/>
        </w:tabs>
        <w:ind w:left="1080" w:hanging="1080"/>
      </w:pPr>
      <w:rPr>
        <w:rFonts w:hint="default"/>
        <w:b/>
        <w:i w:val="0"/>
      </w:rPr>
    </w:lvl>
    <w:lvl w:ilvl="5">
      <w:start w:val="1"/>
      <w:numFmt w:val="decimal"/>
      <w:lvlText w:val="%1.%2.%3.%4.%5.%6"/>
      <w:lvlJc w:val="left"/>
      <w:pPr>
        <w:tabs>
          <w:tab w:val="num" w:pos="1080"/>
        </w:tabs>
        <w:ind w:left="1080" w:hanging="1080"/>
      </w:pPr>
      <w:rPr>
        <w:rFonts w:hint="default"/>
        <w:b/>
        <w:i w:val="0"/>
      </w:rPr>
    </w:lvl>
    <w:lvl w:ilvl="6">
      <w:start w:val="1"/>
      <w:numFmt w:val="decimal"/>
      <w:lvlText w:val="%1.%2.%3.%4.%5.%6.%7"/>
      <w:lvlJc w:val="left"/>
      <w:pPr>
        <w:tabs>
          <w:tab w:val="num" w:pos="1440"/>
        </w:tabs>
        <w:ind w:left="1440" w:hanging="1440"/>
      </w:pPr>
      <w:rPr>
        <w:rFonts w:hint="default"/>
        <w:b/>
        <w:i w:val="0"/>
      </w:rPr>
    </w:lvl>
    <w:lvl w:ilvl="7">
      <w:start w:val="1"/>
      <w:numFmt w:val="decimal"/>
      <w:lvlText w:val="%1.%2.%3.%4.%5.%6.%7.%8"/>
      <w:lvlJc w:val="left"/>
      <w:pPr>
        <w:tabs>
          <w:tab w:val="num" w:pos="1440"/>
        </w:tabs>
        <w:ind w:left="1440" w:hanging="1440"/>
      </w:pPr>
      <w:rPr>
        <w:rFonts w:hint="default"/>
        <w:b/>
        <w:i w:val="0"/>
      </w:rPr>
    </w:lvl>
    <w:lvl w:ilvl="8">
      <w:start w:val="1"/>
      <w:numFmt w:val="decimal"/>
      <w:lvlText w:val="%1.%2.%3.%4.%5.%6.%7.%8.%9"/>
      <w:lvlJc w:val="left"/>
      <w:pPr>
        <w:tabs>
          <w:tab w:val="num" w:pos="1800"/>
        </w:tabs>
        <w:ind w:left="1800" w:hanging="1800"/>
      </w:pPr>
      <w:rPr>
        <w:rFonts w:hint="default"/>
        <w:b/>
        <w:i w:val="0"/>
      </w:rPr>
    </w:lvl>
  </w:abstractNum>
  <w:abstractNum w:abstractNumId="18" w15:restartNumberingAfterBreak="0">
    <w:nsid w:val="730B2E0A"/>
    <w:multiLevelType w:val="hybridMultilevel"/>
    <w:tmpl w:val="9F6C9618"/>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AC1862"/>
    <w:multiLevelType w:val="multilevel"/>
    <w:tmpl w:val="3FB46EDA"/>
    <w:lvl w:ilvl="0">
      <w:start w:val="4"/>
      <w:numFmt w:val="decimal"/>
      <w:lvlText w:val="%1"/>
      <w:lvlJc w:val="left"/>
      <w:pPr>
        <w:ind w:left="360" w:hanging="360"/>
      </w:pPr>
      <w:rPr>
        <w:rFonts w:hint="default"/>
        <w:b/>
      </w:rPr>
    </w:lvl>
    <w:lvl w:ilvl="1">
      <w:start w:val="2"/>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20" w15:restartNumberingAfterBreak="0">
    <w:nsid w:val="76323713"/>
    <w:multiLevelType w:val="multilevel"/>
    <w:tmpl w:val="491E993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440"/>
        </w:tabs>
        <w:ind w:left="1440" w:hanging="720"/>
      </w:pPr>
      <w:rPr>
        <w:rFonts w:hint="default"/>
        <w:b/>
        <w:u w:val="single"/>
      </w:rPr>
    </w:lvl>
    <w:lvl w:ilvl="2">
      <w:start w:val="1"/>
      <w:numFmt w:val="decimal"/>
      <w:lvlText w:val="%1.%2.%3"/>
      <w:lvlJc w:val="left"/>
      <w:pPr>
        <w:tabs>
          <w:tab w:val="num" w:pos="2160"/>
        </w:tabs>
        <w:ind w:left="2160" w:hanging="720"/>
      </w:pPr>
      <w:rPr>
        <w:rFonts w:hint="default"/>
        <w:b/>
        <w:u w:val="single"/>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num w:numId="1">
    <w:abstractNumId w:val="4"/>
  </w:num>
  <w:num w:numId="2">
    <w:abstractNumId w:val="1"/>
  </w:num>
  <w:num w:numId="3">
    <w:abstractNumId w:val="15"/>
  </w:num>
  <w:num w:numId="4">
    <w:abstractNumId w:val="6"/>
  </w:num>
  <w:num w:numId="5">
    <w:abstractNumId w:val="11"/>
  </w:num>
  <w:num w:numId="6">
    <w:abstractNumId w:val="17"/>
  </w:num>
  <w:num w:numId="7">
    <w:abstractNumId w:val="2"/>
  </w:num>
  <w:num w:numId="8">
    <w:abstractNumId w:val="16"/>
  </w:num>
  <w:num w:numId="9">
    <w:abstractNumId w:val="8"/>
  </w:num>
  <w:num w:numId="10">
    <w:abstractNumId w:val="5"/>
  </w:num>
  <w:num w:numId="11">
    <w:abstractNumId w:val="7"/>
  </w:num>
  <w:num w:numId="12">
    <w:abstractNumId w:val="9"/>
  </w:num>
  <w:num w:numId="13">
    <w:abstractNumId w:val="20"/>
  </w:num>
  <w:num w:numId="14">
    <w:abstractNumId w:val="0"/>
  </w:num>
  <w:num w:numId="15">
    <w:abstractNumId w:val="19"/>
  </w:num>
  <w:num w:numId="16">
    <w:abstractNumId w:val="3"/>
  </w:num>
  <w:num w:numId="17">
    <w:abstractNumId w:val="14"/>
  </w:num>
  <w:num w:numId="18">
    <w:abstractNumId w:val="10"/>
  </w:num>
  <w:num w:numId="19">
    <w:abstractNumId w:val="18"/>
  </w:num>
  <w:num w:numId="20">
    <w:abstractNumId w:val="12"/>
  </w:num>
  <w:num w:numId="2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drigue, Lisa">
    <w15:presenceInfo w15:providerId="AD" w15:userId="S::Lisa.Rodrigue@maine.gov::78159c43-25a1-4537-871c-59c408a18b0f"/>
  </w15:person>
  <w15:person w15:author="Boardman, Michael">
    <w15:presenceInfo w15:providerId="AD" w15:userId="S::Michael.Boardman@maine.gov::6db1dfc6-21e7-440a-8ee0-4c1241b164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formatting="1" w:enforcement="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04C"/>
    <w:rsid w:val="00000674"/>
    <w:rsid w:val="00002241"/>
    <w:rsid w:val="00002348"/>
    <w:rsid w:val="00007EF4"/>
    <w:rsid w:val="00010BDD"/>
    <w:rsid w:val="0002144C"/>
    <w:rsid w:val="0003162F"/>
    <w:rsid w:val="00036A48"/>
    <w:rsid w:val="00042157"/>
    <w:rsid w:val="000508CD"/>
    <w:rsid w:val="00054B4C"/>
    <w:rsid w:val="0006115A"/>
    <w:rsid w:val="00063FBD"/>
    <w:rsid w:val="00071486"/>
    <w:rsid w:val="00076492"/>
    <w:rsid w:val="00077EB1"/>
    <w:rsid w:val="000815B0"/>
    <w:rsid w:val="000826AE"/>
    <w:rsid w:val="00083C5B"/>
    <w:rsid w:val="00087706"/>
    <w:rsid w:val="000904A6"/>
    <w:rsid w:val="00092E07"/>
    <w:rsid w:val="000956E8"/>
    <w:rsid w:val="000967A4"/>
    <w:rsid w:val="00097539"/>
    <w:rsid w:val="000A299D"/>
    <w:rsid w:val="000B37D1"/>
    <w:rsid w:val="000B5521"/>
    <w:rsid w:val="000B59D5"/>
    <w:rsid w:val="000C2507"/>
    <w:rsid w:val="000E4F94"/>
    <w:rsid w:val="000F2814"/>
    <w:rsid w:val="000F2884"/>
    <w:rsid w:val="000F4171"/>
    <w:rsid w:val="000F4B25"/>
    <w:rsid w:val="000F70CC"/>
    <w:rsid w:val="00100357"/>
    <w:rsid w:val="001041D8"/>
    <w:rsid w:val="001043EB"/>
    <w:rsid w:val="00110F65"/>
    <w:rsid w:val="001114EE"/>
    <w:rsid w:val="00111939"/>
    <w:rsid w:val="0011275C"/>
    <w:rsid w:val="00112CB9"/>
    <w:rsid w:val="00115C33"/>
    <w:rsid w:val="001253C7"/>
    <w:rsid w:val="0014729E"/>
    <w:rsid w:val="00151812"/>
    <w:rsid w:val="00151920"/>
    <w:rsid w:val="00152DFA"/>
    <w:rsid w:val="00163133"/>
    <w:rsid w:val="001709C7"/>
    <w:rsid w:val="0018149B"/>
    <w:rsid w:val="00181E95"/>
    <w:rsid w:val="00183098"/>
    <w:rsid w:val="00195D53"/>
    <w:rsid w:val="00195E71"/>
    <w:rsid w:val="001A185E"/>
    <w:rsid w:val="001E3A75"/>
    <w:rsid w:val="001E4EA1"/>
    <w:rsid w:val="001E4F96"/>
    <w:rsid w:val="001F7680"/>
    <w:rsid w:val="002108E7"/>
    <w:rsid w:val="002111F5"/>
    <w:rsid w:val="002127F5"/>
    <w:rsid w:val="00212C76"/>
    <w:rsid w:val="0022443D"/>
    <w:rsid w:val="0022491B"/>
    <w:rsid w:val="0023689A"/>
    <w:rsid w:val="00236AC8"/>
    <w:rsid w:val="00240645"/>
    <w:rsid w:val="00241A7C"/>
    <w:rsid w:val="00245999"/>
    <w:rsid w:val="0024711D"/>
    <w:rsid w:val="00261628"/>
    <w:rsid w:val="002639E6"/>
    <w:rsid w:val="00266FC7"/>
    <w:rsid w:val="002709C7"/>
    <w:rsid w:val="00271625"/>
    <w:rsid w:val="00283E85"/>
    <w:rsid w:val="00294B30"/>
    <w:rsid w:val="002A0F96"/>
    <w:rsid w:val="002B0A50"/>
    <w:rsid w:val="002B1E35"/>
    <w:rsid w:val="002B404E"/>
    <w:rsid w:val="002B499D"/>
    <w:rsid w:val="002B79AA"/>
    <w:rsid w:val="002C3755"/>
    <w:rsid w:val="002C6D93"/>
    <w:rsid w:val="002E3C8D"/>
    <w:rsid w:val="002E5085"/>
    <w:rsid w:val="002E6081"/>
    <w:rsid w:val="002E7877"/>
    <w:rsid w:val="002F11A2"/>
    <w:rsid w:val="002F284C"/>
    <w:rsid w:val="0030013F"/>
    <w:rsid w:val="003070AD"/>
    <w:rsid w:val="00310A42"/>
    <w:rsid w:val="0031280A"/>
    <w:rsid w:val="00312998"/>
    <w:rsid w:val="00316CDA"/>
    <w:rsid w:val="00321A63"/>
    <w:rsid w:val="003240BB"/>
    <w:rsid w:val="0032588A"/>
    <w:rsid w:val="003259D4"/>
    <w:rsid w:val="00332B51"/>
    <w:rsid w:val="003340DE"/>
    <w:rsid w:val="00342625"/>
    <w:rsid w:val="00345CBF"/>
    <w:rsid w:val="00351494"/>
    <w:rsid w:val="00356A2B"/>
    <w:rsid w:val="003632D4"/>
    <w:rsid w:val="003644A2"/>
    <w:rsid w:val="00371D29"/>
    <w:rsid w:val="00381CB8"/>
    <w:rsid w:val="003845FF"/>
    <w:rsid w:val="00396CE2"/>
    <w:rsid w:val="003A145C"/>
    <w:rsid w:val="003A2473"/>
    <w:rsid w:val="003A40BF"/>
    <w:rsid w:val="003B30F4"/>
    <w:rsid w:val="003B3E4B"/>
    <w:rsid w:val="003B4677"/>
    <w:rsid w:val="003B4DBA"/>
    <w:rsid w:val="003C335F"/>
    <w:rsid w:val="003D44D0"/>
    <w:rsid w:val="003E109D"/>
    <w:rsid w:val="003E64F7"/>
    <w:rsid w:val="003E7164"/>
    <w:rsid w:val="003F1CFC"/>
    <w:rsid w:val="00405716"/>
    <w:rsid w:val="0040633A"/>
    <w:rsid w:val="004064FF"/>
    <w:rsid w:val="00410AE3"/>
    <w:rsid w:val="00411B98"/>
    <w:rsid w:val="0041686E"/>
    <w:rsid w:val="00420966"/>
    <w:rsid w:val="00424A29"/>
    <w:rsid w:val="00427475"/>
    <w:rsid w:val="00427973"/>
    <w:rsid w:val="0043147F"/>
    <w:rsid w:val="00434D7C"/>
    <w:rsid w:val="00434D85"/>
    <w:rsid w:val="00443571"/>
    <w:rsid w:val="004439BB"/>
    <w:rsid w:val="004513B2"/>
    <w:rsid w:val="004679D9"/>
    <w:rsid w:val="004718BC"/>
    <w:rsid w:val="004766A9"/>
    <w:rsid w:val="00477C82"/>
    <w:rsid w:val="00492DCF"/>
    <w:rsid w:val="004A1B77"/>
    <w:rsid w:val="004A4BA8"/>
    <w:rsid w:val="004B103A"/>
    <w:rsid w:val="004B1CBE"/>
    <w:rsid w:val="004B2467"/>
    <w:rsid w:val="004C76A8"/>
    <w:rsid w:val="004E44C5"/>
    <w:rsid w:val="004E4DB6"/>
    <w:rsid w:val="004E61B7"/>
    <w:rsid w:val="004F0679"/>
    <w:rsid w:val="004F5CCB"/>
    <w:rsid w:val="004F7AFB"/>
    <w:rsid w:val="00502126"/>
    <w:rsid w:val="00505818"/>
    <w:rsid w:val="00511622"/>
    <w:rsid w:val="00511953"/>
    <w:rsid w:val="0051636B"/>
    <w:rsid w:val="0051701A"/>
    <w:rsid w:val="00521CAF"/>
    <w:rsid w:val="00530DB2"/>
    <w:rsid w:val="00536185"/>
    <w:rsid w:val="00540F5A"/>
    <w:rsid w:val="0054261D"/>
    <w:rsid w:val="00542CCD"/>
    <w:rsid w:val="00545445"/>
    <w:rsid w:val="0054593F"/>
    <w:rsid w:val="00553948"/>
    <w:rsid w:val="00554AD5"/>
    <w:rsid w:val="005573BC"/>
    <w:rsid w:val="00557D2B"/>
    <w:rsid w:val="005609B0"/>
    <w:rsid w:val="00562224"/>
    <w:rsid w:val="00571A49"/>
    <w:rsid w:val="00571C3A"/>
    <w:rsid w:val="0057286F"/>
    <w:rsid w:val="00580C73"/>
    <w:rsid w:val="00584DAD"/>
    <w:rsid w:val="005912A2"/>
    <w:rsid w:val="005933ED"/>
    <w:rsid w:val="00594EC6"/>
    <w:rsid w:val="005A24AB"/>
    <w:rsid w:val="005A574F"/>
    <w:rsid w:val="005C1C20"/>
    <w:rsid w:val="005C4100"/>
    <w:rsid w:val="005C7173"/>
    <w:rsid w:val="005C7BAF"/>
    <w:rsid w:val="005D09E8"/>
    <w:rsid w:val="005E1CEC"/>
    <w:rsid w:val="005E1E2C"/>
    <w:rsid w:val="005F5313"/>
    <w:rsid w:val="005F5FBE"/>
    <w:rsid w:val="00605789"/>
    <w:rsid w:val="0060613F"/>
    <w:rsid w:val="006103AD"/>
    <w:rsid w:val="00611EC3"/>
    <w:rsid w:val="00612373"/>
    <w:rsid w:val="006162CB"/>
    <w:rsid w:val="00617868"/>
    <w:rsid w:val="00631036"/>
    <w:rsid w:val="006362BC"/>
    <w:rsid w:val="0063709E"/>
    <w:rsid w:val="00642360"/>
    <w:rsid w:val="0064471A"/>
    <w:rsid w:val="00644F23"/>
    <w:rsid w:val="00646CFE"/>
    <w:rsid w:val="0065137A"/>
    <w:rsid w:val="006519F8"/>
    <w:rsid w:val="006527E5"/>
    <w:rsid w:val="00655C97"/>
    <w:rsid w:val="00660523"/>
    <w:rsid w:val="0066088A"/>
    <w:rsid w:val="006612A2"/>
    <w:rsid w:val="00661D6C"/>
    <w:rsid w:val="00663BB2"/>
    <w:rsid w:val="00664639"/>
    <w:rsid w:val="006647AA"/>
    <w:rsid w:val="00664BD5"/>
    <w:rsid w:val="0066708F"/>
    <w:rsid w:val="00672F10"/>
    <w:rsid w:val="0067339E"/>
    <w:rsid w:val="0068116C"/>
    <w:rsid w:val="00682AB1"/>
    <w:rsid w:val="00690CE4"/>
    <w:rsid w:val="00691B22"/>
    <w:rsid w:val="00694857"/>
    <w:rsid w:val="00696177"/>
    <w:rsid w:val="006A2B65"/>
    <w:rsid w:val="006A4E55"/>
    <w:rsid w:val="006A5BA1"/>
    <w:rsid w:val="006C06D0"/>
    <w:rsid w:val="006D6B90"/>
    <w:rsid w:val="006E32A6"/>
    <w:rsid w:val="006E4E9A"/>
    <w:rsid w:val="006E5C73"/>
    <w:rsid w:val="006E76AA"/>
    <w:rsid w:val="006F2157"/>
    <w:rsid w:val="007003A8"/>
    <w:rsid w:val="007031EC"/>
    <w:rsid w:val="00705AC1"/>
    <w:rsid w:val="0071104C"/>
    <w:rsid w:val="00725D73"/>
    <w:rsid w:val="00725E72"/>
    <w:rsid w:val="0073038E"/>
    <w:rsid w:val="00731030"/>
    <w:rsid w:val="00732488"/>
    <w:rsid w:val="00736625"/>
    <w:rsid w:val="00745FD6"/>
    <w:rsid w:val="0075152A"/>
    <w:rsid w:val="00757584"/>
    <w:rsid w:val="00764B72"/>
    <w:rsid w:val="00771B72"/>
    <w:rsid w:val="007751DA"/>
    <w:rsid w:val="0079157C"/>
    <w:rsid w:val="00794D21"/>
    <w:rsid w:val="00797C2F"/>
    <w:rsid w:val="007A0A0B"/>
    <w:rsid w:val="007A6040"/>
    <w:rsid w:val="007B06D7"/>
    <w:rsid w:val="007B1714"/>
    <w:rsid w:val="007B3094"/>
    <w:rsid w:val="007D1F5A"/>
    <w:rsid w:val="007E5387"/>
    <w:rsid w:val="007E595D"/>
    <w:rsid w:val="007F0C88"/>
    <w:rsid w:val="007F30CF"/>
    <w:rsid w:val="007F4CAA"/>
    <w:rsid w:val="00800D94"/>
    <w:rsid w:val="008060AC"/>
    <w:rsid w:val="00816B87"/>
    <w:rsid w:val="00821825"/>
    <w:rsid w:val="00825043"/>
    <w:rsid w:val="00832830"/>
    <w:rsid w:val="008365F9"/>
    <w:rsid w:val="008447F3"/>
    <w:rsid w:val="00851D11"/>
    <w:rsid w:val="00862311"/>
    <w:rsid w:val="008634A8"/>
    <w:rsid w:val="00867D28"/>
    <w:rsid w:val="00884305"/>
    <w:rsid w:val="00892232"/>
    <w:rsid w:val="00894747"/>
    <w:rsid w:val="008A012A"/>
    <w:rsid w:val="008A03AC"/>
    <w:rsid w:val="008A43D6"/>
    <w:rsid w:val="008A4C44"/>
    <w:rsid w:val="008A7F5A"/>
    <w:rsid w:val="008B309E"/>
    <w:rsid w:val="008B352D"/>
    <w:rsid w:val="008B6D37"/>
    <w:rsid w:val="008C37DF"/>
    <w:rsid w:val="008C4C83"/>
    <w:rsid w:val="008D37C6"/>
    <w:rsid w:val="008D55DD"/>
    <w:rsid w:val="008E08BA"/>
    <w:rsid w:val="008E48BB"/>
    <w:rsid w:val="008E4EF4"/>
    <w:rsid w:val="008E645D"/>
    <w:rsid w:val="008F60C5"/>
    <w:rsid w:val="00900D87"/>
    <w:rsid w:val="00900EC5"/>
    <w:rsid w:val="009104DF"/>
    <w:rsid w:val="00926189"/>
    <w:rsid w:val="00930D3E"/>
    <w:rsid w:val="0093191E"/>
    <w:rsid w:val="00942FA8"/>
    <w:rsid w:val="00943107"/>
    <w:rsid w:val="00946D62"/>
    <w:rsid w:val="00962AB2"/>
    <w:rsid w:val="0096791B"/>
    <w:rsid w:val="0097100F"/>
    <w:rsid w:val="009721F6"/>
    <w:rsid w:val="00984242"/>
    <w:rsid w:val="009901ED"/>
    <w:rsid w:val="00993E46"/>
    <w:rsid w:val="00995E63"/>
    <w:rsid w:val="009A092C"/>
    <w:rsid w:val="009A409B"/>
    <w:rsid w:val="009A6E86"/>
    <w:rsid w:val="009B5D0E"/>
    <w:rsid w:val="009B7E22"/>
    <w:rsid w:val="009C4124"/>
    <w:rsid w:val="009C6BFF"/>
    <w:rsid w:val="009D3F26"/>
    <w:rsid w:val="009E12A1"/>
    <w:rsid w:val="009E1784"/>
    <w:rsid w:val="009E1BEC"/>
    <w:rsid w:val="009E6122"/>
    <w:rsid w:val="009E6177"/>
    <w:rsid w:val="009F39E2"/>
    <w:rsid w:val="009F57BF"/>
    <w:rsid w:val="00A20289"/>
    <w:rsid w:val="00A260F9"/>
    <w:rsid w:val="00A3378C"/>
    <w:rsid w:val="00A33940"/>
    <w:rsid w:val="00A33BFF"/>
    <w:rsid w:val="00A45FF4"/>
    <w:rsid w:val="00A501FE"/>
    <w:rsid w:val="00A50BAD"/>
    <w:rsid w:val="00A51EDD"/>
    <w:rsid w:val="00A57988"/>
    <w:rsid w:val="00A60B36"/>
    <w:rsid w:val="00A6297B"/>
    <w:rsid w:val="00A714F5"/>
    <w:rsid w:val="00A80D6D"/>
    <w:rsid w:val="00A80DDD"/>
    <w:rsid w:val="00A81D7B"/>
    <w:rsid w:val="00A833D7"/>
    <w:rsid w:val="00A93D58"/>
    <w:rsid w:val="00A968F6"/>
    <w:rsid w:val="00A974C6"/>
    <w:rsid w:val="00AA0A45"/>
    <w:rsid w:val="00AA2DE1"/>
    <w:rsid w:val="00AA6994"/>
    <w:rsid w:val="00AB07BC"/>
    <w:rsid w:val="00AB6490"/>
    <w:rsid w:val="00AB719B"/>
    <w:rsid w:val="00AC6E9C"/>
    <w:rsid w:val="00AC75DD"/>
    <w:rsid w:val="00AC7685"/>
    <w:rsid w:val="00AD6335"/>
    <w:rsid w:val="00AE17DE"/>
    <w:rsid w:val="00AE1C91"/>
    <w:rsid w:val="00AE4CC4"/>
    <w:rsid w:val="00B01384"/>
    <w:rsid w:val="00B134D2"/>
    <w:rsid w:val="00B14750"/>
    <w:rsid w:val="00B16BF8"/>
    <w:rsid w:val="00B16EB2"/>
    <w:rsid w:val="00B17467"/>
    <w:rsid w:val="00B24325"/>
    <w:rsid w:val="00B2560C"/>
    <w:rsid w:val="00B327D6"/>
    <w:rsid w:val="00B3329D"/>
    <w:rsid w:val="00B56CD2"/>
    <w:rsid w:val="00B6433E"/>
    <w:rsid w:val="00B71A37"/>
    <w:rsid w:val="00B7238F"/>
    <w:rsid w:val="00B73A89"/>
    <w:rsid w:val="00B7712C"/>
    <w:rsid w:val="00B836DD"/>
    <w:rsid w:val="00B864BB"/>
    <w:rsid w:val="00B9357B"/>
    <w:rsid w:val="00BA1921"/>
    <w:rsid w:val="00BA5234"/>
    <w:rsid w:val="00BB0942"/>
    <w:rsid w:val="00BB409C"/>
    <w:rsid w:val="00BB6DDA"/>
    <w:rsid w:val="00BC0B2A"/>
    <w:rsid w:val="00BC3575"/>
    <w:rsid w:val="00BC4C74"/>
    <w:rsid w:val="00BD3306"/>
    <w:rsid w:val="00BD3FDF"/>
    <w:rsid w:val="00BE094E"/>
    <w:rsid w:val="00BE5FEC"/>
    <w:rsid w:val="00BF519F"/>
    <w:rsid w:val="00BF64B5"/>
    <w:rsid w:val="00C055F5"/>
    <w:rsid w:val="00C0758C"/>
    <w:rsid w:val="00C24536"/>
    <w:rsid w:val="00C24D9A"/>
    <w:rsid w:val="00C30E90"/>
    <w:rsid w:val="00C422B8"/>
    <w:rsid w:val="00C4459E"/>
    <w:rsid w:val="00C51997"/>
    <w:rsid w:val="00C522F2"/>
    <w:rsid w:val="00C5353B"/>
    <w:rsid w:val="00C54864"/>
    <w:rsid w:val="00C63BDC"/>
    <w:rsid w:val="00C6625B"/>
    <w:rsid w:val="00C73374"/>
    <w:rsid w:val="00C76D3E"/>
    <w:rsid w:val="00C8098B"/>
    <w:rsid w:val="00C82D25"/>
    <w:rsid w:val="00C83C99"/>
    <w:rsid w:val="00C83CEC"/>
    <w:rsid w:val="00C84E93"/>
    <w:rsid w:val="00C90BC6"/>
    <w:rsid w:val="00C91D8B"/>
    <w:rsid w:val="00C92FE5"/>
    <w:rsid w:val="00C942BE"/>
    <w:rsid w:val="00C95C5A"/>
    <w:rsid w:val="00CA0B5E"/>
    <w:rsid w:val="00CA23E8"/>
    <w:rsid w:val="00CA5DA2"/>
    <w:rsid w:val="00CB7ECA"/>
    <w:rsid w:val="00CC05CA"/>
    <w:rsid w:val="00CC0C98"/>
    <w:rsid w:val="00CC639A"/>
    <w:rsid w:val="00CC71E9"/>
    <w:rsid w:val="00CC79E6"/>
    <w:rsid w:val="00CD4315"/>
    <w:rsid w:val="00CD5022"/>
    <w:rsid w:val="00CE0C92"/>
    <w:rsid w:val="00CE3491"/>
    <w:rsid w:val="00CE3B8F"/>
    <w:rsid w:val="00CE6CD0"/>
    <w:rsid w:val="00CF1501"/>
    <w:rsid w:val="00CF2282"/>
    <w:rsid w:val="00CF30F1"/>
    <w:rsid w:val="00CF5FC7"/>
    <w:rsid w:val="00D01192"/>
    <w:rsid w:val="00D07809"/>
    <w:rsid w:val="00D15036"/>
    <w:rsid w:val="00D219BC"/>
    <w:rsid w:val="00D2211B"/>
    <w:rsid w:val="00D26A9A"/>
    <w:rsid w:val="00D273A8"/>
    <w:rsid w:val="00D30FD2"/>
    <w:rsid w:val="00D407F0"/>
    <w:rsid w:val="00D47ADE"/>
    <w:rsid w:val="00D52BE4"/>
    <w:rsid w:val="00D639FA"/>
    <w:rsid w:val="00D64748"/>
    <w:rsid w:val="00D67AC4"/>
    <w:rsid w:val="00D70C4B"/>
    <w:rsid w:val="00D85239"/>
    <w:rsid w:val="00D85447"/>
    <w:rsid w:val="00D86BE3"/>
    <w:rsid w:val="00D90EF5"/>
    <w:rsid w:val="00D943B6"/>
    <w:rsid w:val="00D95B38"/>
    <w:rsid w:val="00DA39D9"/>
    <w:rsid w:val="00DA715F"/>
    <w:rsid w:val="00DA7441"/>
    <w:rsid w:val="00DB138F"/>
    <w:rsid w:val="00DC0A5A"/>
    <w:rsid w:val="00DC1485"/>
    <w:rsid w:val="00DC1EFF"/>
    <w:rsid w:val="00DC2378"/>
    <w:rsid w:val="00DD46D7"/>
    <w:rsid w:val="00DD714A"/>
    <w:rsid w:val="00DD7505"/>
    <w:rsid w:val="00DD7BEF"/>
    <w:rsid w:val="00DE3899"/>
    <w:rsid w:val="00DE3EEB"/>
    <w:rsid w:val="00DE7C66"/>
    <w:rsid w:val="00DF0655"/>
    <w:rsid w:val="00DF54E5"/>
    <w:rsid w:val="00E02D23"/>
    <w:rsid w:val="00E05F32"/>
    <w:rsid w:val="00E13964"/>
    <w:rsid w:val="00E1571F"/>
    <w:rsid w:val="00E2274F"/>
    <w:rsid w:val="00E23135"/>
    <w:rsid w:val="00E2568D"/>
    <w:rsid w:val="00E30312"/>
    <w:rsid w:val="00E350BF"/>
    <w:rsid w:val="00E35C68"/>
    <w:rsid w:val="00E42CAF"/>
    <w:rsid w:val="00E472CA"/>
    <w:rsid w:val="00E54E4A"/>
    <w:rsid w:val="00E5533E"/>
    <w:rsid w:val="00E55EE7"/>
    <w:rsid w:val="00E5632A"/>
    <w:rsid w:val="00E60AA4"/>
    <w:rsid w:val="00E62EB7"/>
    <w:rsid w:val="00E64286"/>
    <w:rsid w:val="00E6457B"/>
    <w:rsid w:val="00E7145D"/>
    <w:rsid w:val="00E72203"/>
    <w:rsid w:val="00E75A2C"/>
    <w:rsid w:val="00E76627"/>
    <w:rsid w:val="00E803DC"/>
    <w:rsid w:val="00E82D23"/>
    <w:rsid w:val="00E86313"/>
    <w:rsid w:val="00E9362A"/>
    <w:rsid w:val="00E93C00"/>
    <w:rsid w:val="00E9500E"/>
    <w:rsid w:val="00E958EB"/>
    <w:rsid w:val="00E96428"/>
    <w:rsid w:val="00E96669"/>
    <w:rsid w:val="00EA050E"/>
    <w:rsid w:val="00EA2D1F"/>
    <w:rsid w:val="00EA3AF6"/>
    <w:rsid w:val="00EA6CB8"/>
    <w:rsid w:val="00EA6F67"/>
    <w:rsid w:val="00EA6FB7"/>
    <w:rsid w:val="00EB6F98"/>
    <w:rsid w:val="00EC6218"/>
    <w:rsid w:val="00ED7AC7"/>
    <w:rsid w:val="00EE0A69"/>
    <w:rsid w:val="00EE2816"/>
    <w:rsid w:val="00EE4736"/>
    <w:rsid w:val="00EE5F62"/>
    <w:rsid w:val="00EE75F5"/>
    <w:rsid w:val="00EF2F20"/>
    <w:rsid w:val="00EF631A"/>
    <w:rsid w:val="00EF7F8B"/>
    <w:rsid w:val="00F03EBC"/>
    <w:rsid w:val="00F076A7"/>
    <w:rsid w:val="00F12C7C"/>
    <w:rsid w:val="00F14B5B"/>
    <w:rsid w:val="00F20E20"/>
    <w:rsid w:val="00F22BA2"/>
    <w:rsid w:val="00F26982"/>
    <w:rsid w:val="00F36812"/>
    <w:rsid w:val="00F37593"/>
    <w:rsid w:val="00F37C92"/>
    <w:rsid w:val="00F41126"/>
    <w:rsid w:val="00F4250B"/>
    <w:rsid w:val="00F43C80"/>
    <w:rsid w:val="00F52489"/>
    <w:rsid w:val="00F533C6"/>
    <w:rsid w:val="00F53D0C"/>
    <w:rsid w:val="00F53FBC"/>
    <w:rsid w:val="00F61126"/>
    <w:rsid w:val="00F62A6F"/>
    <w:rsid w:val="00F631F9"/>
    <w:rsid w:val="00F65960"/>
    <w:rsid w:val="00F75704"/>
    <w:rsid w:val="00F83C52"/>
    <w:rsid w:val="00F84774"/>
    <w:rsid w:val="00F87FFA"/>
    <w:rsid w:val="00FA2BD8"/>
    <w:rsid w:val="00FB6821"/>
    <w:rsid w:val="00FB7231"/>
    <w:rsid w:val="00FC345A"/>
    <w:rsid w:val="00FC400D"/>
    <w:rsid w:val="00FC6EA1"/>
    <w:rsid w:val="00FD2733"/>
    <w:rsid w:val="00FD5AF4"/>
    <w:rsid w:val="00FE2AF7"/>
    <w:rsid w:val="00FE4C6D"/>
    <w:rsid w:val="00FF263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34727"/>
  <w15:docId w15:val="{5A33A312-D8DB-406C-B339-DF7C4C25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228" w:lineRule="auto"/>
      <w:jc w:val="center"/>
      <w:outlineLvl w:val="0"/>
    </w:pPr>
    <w:rPr>
      <w:i/>
      <w:sz w:val="22"/>
      <w:szCs w:val="20"/>
    </w:rPr>
  </w:style>
  <w:style w:type="paragraph" w:styleId="Heading2">
    <w:name w:val="heading 2"/>
    <w:basedOn w:val="Normal"/>
    <w:next w:val="Normal"/>
    <w:qFormat/>
    <w:pPr>
      <w:keepNext/>
      <w:tabs>
        <w:tab w:val="decimal" w:pos="4680"/>
        <w:tab w:val="decimal" w:pos="6480"/>
      </w:tabs>
      <w:spacing w:line="228" w:lineRule="auto"/>
      <w:jc w:val="both"/>
      <w:outlineLvl w:val="1"/>
    </w:pPr>
    <w:rPr>
      <w:sz w:val="26"/>
      <w:szCs w:val="20"/>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8" w:lineRule="auto"/>
      <w:jc w:val="center"/>
      <w:outlineLvl w:val="2"/>
    </w:pPr>
    <w:rPr>
      <w:i/>
      <w:sz w:val="20"/>
      <w:szCs w:val="20"/>
    </w:rPr>
  </w:style>
  <w:style w:type="paragraph" w:styleId="Heading4">
    <w:name w:val="heading 4"/>
    <w:basedOn w:val="Normal"/>
    <w:next w:val="Normal"/>
    <w:qFormat/>
    <w:pPr>
      <w:keepNext/>
      <w:tabs>
        <w:tab w:val="left" w:pos="-1440"/>
      </w:tabs>
      <w:spacing w:before="120" w:line="228" w:lineRule="auto"/>
      <w:outlineLvl w:val="3"/>
    </w:pPr>
    <w:rPr>
      <w:b/>
      <w:sz w:val="32"/>
    </w:rPr>
  </w:style>
  <w:style w:type="paragraph" w:styleId="Heading5">
    <w:name w:val="heading 5"/>
    <w:basedOn w:val="Normal"/>
    <w:next w:val="Normal"/>
    <w:qFormat/>
    <w:pPr>
      <w:keepNext/>
      <w:spacing w:line="228" w:lineRule="auto"/>
      <w:ind w:left="-90" w:right="720"/>
      <w:jc w:val="both"/>
      <w:outlineLvl w:val="4"/>
    </w:pPr>
    <w:rPr>
      <w:b/>
      <w:sz w:val="28"/>
      <w:szCs w:val="20"/>
    </w:rPr>
  </w:style>
  <w:style w:type="paragraph" w:styleId="Heading6">
    <w:name w:val="heading 6"/>
    <w:basedOn w:val="Normal"/>
    <w:next w:val="Normal"/>
    <w:qFormat/>
    <w:pPr>
      <w:keepNext/>
      <w:spacing w:line="228" w:lineRule="auto"/>
      <w:ind w:left="576"/>
      <w:jc w:val="both"/>
      <w:outlineLvl w:val="5"/>
    </w:pPr>
    <w:rPr>
      <w:i/>
      <w:szCs w:val="20"/>
    </w:rPr>
  </w:style>
  <w:style w:type="paragraph" w:styleId="Heading9">
    <w:name w:val="heading 9"/>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8" w:lineRule="auto"/>
      <w:jc w:val="both"/>
      <w:outlineLvl w:val="8"/>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ind w:right="288"/>
      <w:jc w:val="both"/>
    </w:pPr>
    <w:rPr>
      <w:b/>
      <w:sz w:val="26"/>
      <w:szCs w:val="20"/>
    </w:rPr>
  </w:style>
  <w:style w:type="paragraph" w:styleId="BodyText">
    <w:name w:val="Body Text"/>
    <w:basedOn w:val="Normal"/>
    <w:pPr>
      <w:spacing w:line="228" w:lineRule="auto"/>
      <w:jc w:val="both"/>
    </w:pPr>
    <w:rPr>
      <w:szCs w:val="20"/>
    </w:rPr>
  </w:style>
  <w:style w:type="paragraph" w:styleId="BodyText3">
    <w:name w:val="Body Text 3"/>
    <w:basedOn w:val="Normal"/>
    <w:rPr>
      <w:i/>
      <w:iCs/>
      <w:szCs w:val="20"/>
    </w:rPr>
  </w:style>
  <w:style w:type="paragraph" w:styleId="BodyTextIndent">
    <w:name w:val="Body Text Indent"/>
    <w:basedOn w:val="Normal"/>
    <w:pPr>
      <w:keepNext/>
      <w:keepLines/>
      <w:spacing w:line="228" w:lineRule="auto"/>
      <w:ind w:firstLine="288"/>
      <w:jc w:val="both"/>
    </w:pPr>
    <w:rPr>
      <w:bCs/>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EndnoteText">
    <w:name w:val="endnote text"/>
    <w:basedOn w:val="Normal"/>
    <w:semiHidden/>
    <w:rsid w:val="0096791B"/>
    <w:rPr>
      <w:rFonts w:ascii="Century Schoolbk Roman" w:hAnsi="Century Schoolbk Roman"/>
      <w:sz w:val="20"/>
      <w:szCs w:val="20"/>
    </w:rPr>
  </w:style>
  <w:style w:type="character" w:styleId="CommentReference">
    <w:name w:val="annotation reference"/>
    <w:rsid w:val="00CA0B5E"/>
    <w:rPr>
      <w:sz w:val="16"/>
      <w:szCs w:val="16"/>
    </w:rPr>
  </w:style>
  <w:style w:type="paragraph" w:styleId="CommentText">
    <w:name w:val="annotation text"/>
    <w:basedOn w:val="Normal"/>
    <w:link w:val="CommentTextChar"/>
    <w:rsid w:val="00CA0B5E"/>
    <w:rPr>
      <w:sz w:val="20"/>
      <w:szCs w:val="20"/>
    </w:rPr>
  </w:style>
  <w:style w:type="character" w:customStyle="1" w:styleId="CommentTextChar">
    <w:name w:val="Comment Text Char"/>
    <w:basedOn w:val="DefaultParagraphFont"/>
    <w:link w:val="CommentText"/>
    <w:rsid w:val="00CA0B5E"/>
  </w:style>
  <w:style w:type="paragraph" w:styleId="CommentSubject">
    <w:name w:val="annotation subject"/>
    <w:basedOn w:val="CommentText"/>
    <w:next w:val="CommentText"/>
    <w:link w:val="CommentSubjectChar"/>
    <w:rsid w:val="00CA0B5E"/>
    <w:rPr>
      <w:b/>
      <w:bCs/>
    </w:rPr>
  </w:style>
  <w:style w:type="character" w:customStyle="1" w:styleId="CommentSubjectChar">
    <w:name w:val="Comment Subject Char"/>
    <w:link w:val="CommentSubject"/>
    <w:rsid w:val="00CA0B5E"/>
    <w:rPr>
      <w:b/>
      <w:bCs/>
    </w:rPr>
  </w:style>
  <w:style w:type="paragraph" w:styleId="Revision">
    <w:name w:val="Revision"/>
    <w:hidden/>
    <w:uiPriority w:val="99"/>
    <w:semiHidden/>
    <w:rsid w:val="00CA0B5E"/>
    <w:rPr>
      <w:sz w:val="24"/>
      <w:szCs w:val="24"/>
    </w:rPr>
  </w:style>
  <w:style w:type="paragraph" w:styleId="ListParagraph">
    <w:name w:val="List Paragraph"/>
    <w:basedOn w:val="Normal"/>
    <w:uiPriority w:val="34"/>
    <w:qFormat/>
    <w:rsid w:val="00554A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BB5819781EE14B8F80561768C3719B" ma:contentTypeVersion="13" ma:contentTypeDescription="Create a new document." ma:contentTypeScope="" ma:versionID="6d5a7f36f3601fa2e945f28f587ff265">
  <xsd:schema xmlns:xsd="http://www.w3.org/2001/XMLSchema" xmlns:xs="http://www.w3.org/2001/XMLSchema" xmlns:p="http://schemas.microsoft.com/office/2006/metadata/properties" xmlns:ns1="http://schemas.microsoft.com/sharepoint/v3" xmlns:ns3="5f782ba6-3cd4-41ce-9a10-94fa769fdd1d" xmlns:ns4="5391519d-bd81-4331-9d44-4b4ab5718736" targetNamespace="http://schemas.microsoft.com/office/2006/metadata/properties" ma:root="true" ma:fieldsID="fa8c334738113e7fcdbcbd16a1d1f3e1" ns1:_="" ns3:_="" ns4:_="">
    <xsd:import namespace="http://schemas.microsoft.com/sharepoint/v3"/>
    <xsd:import namespace="5f782ba6-3cd4-41ce-9a10-94fa769fdd1d"/>
    <xsd:import namespace="5391519d-bd81-4331-9d44-4b4ab5718736"/>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782ba6-3cd4-41ce-9a10-94fa769fdd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391519d-bd81-4331-9d44-4b4ab571873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5563098-2539-4120-8AED-15F712E5D4B7}">
  <ds:schemaRefs>
    <ds:schemaRef ds:uri="http://schemas.microsoft.com/sharepoint/v3/contenttype/forms"/>
  </ds:schemaRefs>
</ds:datastoreItem>
</file>

<file path=customXml/itemProps2.xml><?xml version="1.0" encoding="utf-8"?>
<ds:datastoreItem xmlns:ds="http://schemas.openxmlformats.org/officeDocument/2006/customXml" ds:itemID="{521A2FF0-6F36-4922-8D56-D62BD3ABF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782ba6-3cd4-41ce-9a10-94fa769fdd1d"/>
    <ds:schemaRef ds:uri="5391519d-bd81-4331-9d44-4b4ab5718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B91C38-CCC4-455E-BB09-9F33CEF9B9EA}">
  <ds:schemaRefs>
    <ds:schemaRef ds:uri="http://schemas.openxmlformats.org/officeDocument/2006/bibliography"/>
  </ds:schemaRefs>
</ds:datastoreItem>
</file>

<file path=customXml/itemProps4.xml><?xml version="1.0" encoding="utf-8"?>
<ds:datastoreItem xmlns:ds="http://schemas.openxmlformats.org/officeDocument/2006/customXml" ds:itemID="{E8EC480C-AB15-40AD-8D55-796CED73035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25</Pages>
  <Words>8265</Words>
  <Characters>47113</Characters>
  <Application>Microsoft Office Word</Application>
  <DocSecurity>2</DocSecurity>
  <Lines>392</Lines>
  <Paragraphs>110</Paragraphs>
  <ScaleCrop>false</ScaleCrop>
  <HeadingPairs>
    <vt:vector size="2" baseType="variant">
      <vt:variant>
        <vt:lpstr>Title</vt:lpstr>
      </vt:variant>
      <vt:variant>
        <vt:i4>1</vt:i4>
      </vt:variant>
    </vt:vector>
  </HeadingPairs>
  <TitlesOfParts>
    <vt:vector size="1" baseType="lpstr">
      <vt:lpstr>POWERBALL GROUP RULES</vt:lpstr>
    </vt:vector>
  </TitlesOfParts>
  <Company>Multi-State Lottery Association</Company>
  <LinksUpToDate>false</LinksUpToDate>
  <CharactersWithSpaces>55268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POWERBALL GROUP RULES</dc:title>
  <dc:creator>Wayne Dolezal</dc:creator>
  <cp:lastModifiedBy>Boardman, Michael</cp:lastModifiedBy>
  <cp:revision>6</cp:revision>
  <cp:lastPrinted>2022-02-01T18:53:00Z</cp:lastPrinted>
  <dcterms:created xsi:type="dcterms:W3CDTF">2022-02-11T20:33:00Z</dcterms:created>
  <dcterms:modified xsi:type="dcterms:W3CDTF">2022-03-04T13:31:00Z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0x010100DBBB5819781EE14B8F80561768C3719B</vt:lpwstr>
  </property>
</Properties>
</file>